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060E42" w14:textId="77777777" w:rsidR="00B5646F" w:rsidRPr="00E147BC" w:rsidRDefault="001A32D0" w:rsidP="00B5646F">
      <w:pPr>
        <w:jc w:val="center"/>
        <w:rPr>
          <w:rFonts w:ascii="Times New Roman" w:hAnsi="Times New Roman"/>
          <w:b/>
          <w:bCs/>
          <w:sz w:val="24"/>
          <w:szCs w:val="24"/>
        </w:rPr>
      </w:pPr>
      <w:r w:rsidRPr="00E147BC">
        <w:rPr>
          <w:rFonts w:ascii="Times New Roman" w:hAnsi="Times New Roman"/>
          <w:b/>
          <w:bCs/>
          <w:sz w:val="24"/>
          <w:szCs w:val="24"/>
        </w:rPr>
        <w:t xml:space="preserve">Title: </w:t>
      </w:r>
      <w:r w:rsidR="00B5646F" w:rsidRPr="00AA0DBB">
        <w:rPr>
          <w:rFonts w:ascii="Times New Roman" w:hAnsi="Times New Roman"/>
          <w:b/>
          <w:bCs/>
          <w:sz w:val="24"/>
          <w:szCs w:val="24"/>
        </w:rPr>
        <w:t>Orchid E:S (</w:t>
      </w:r>
      <w:r w:rsidR="00B5646F" w:rsidRPr="00AA0DBB">
        <w:rPr>
          <w:rFonts w:ascii="Times New Roman" w:hAnsi="Times New Roman"/>
          <w:b/>
          <w:sz w:val="24"/>
          <w:szCs w:val="24"/>
        </w:rPr>
        <w:t xml:space="preserve">Embryo-to-Seed) </w:t>
      </w:r>
      <w:r w:rsidR="00B5646F" w:rsidRPr="00AA0DBB">
        <w:rPr>
          <w:rFonts w:ascii="Times New Roman" w:hAnsi="Times New Roman"/>
          <w:b/>
          <w:bCs/>
          <w:sz w:val="24"/>
          <w:szCs w:val="24"/>
        </w:rPr>
        <w:t>ratio as an indicator of germination behaviour and its ecological implications</w:t>
      </w:r>
    </w:p>
    <w:p w14:paraId="415DE2A7" w14:textId="77777777" w:rsidR="006213D5" w:rsidRPr="00E147BC" w:rsidRDefault="006213D5" w:rsidP="001A32D0">
      <w:pPr>
        <w:spacing w:line="360" w:lineRule="auto"/>
        <w:ind w:left="360"/>
        <w:jc w:val="center"/>
        <w:rPr>
          <w:rFonts w:ascii="Times New Roman" w:hAnsi="Times New Roman"/>
          <w:b/>
          <w:bCs/>
          <w:sz w:val="24"/>
          <w:szCs w:val="24"/>
        </w:rPr>
      </w:pPr>
    </w:p>
    <w:p w14:paraId="49CCFC74" w14:textId="77777777" w:rsidR="002943AC" w:rsidRPr="00E147BC" w:rsidRDefault="001A32D0" w:rsidP="00586832">
      <w:pPr>
        <w:spacing w:line="360" w:lineRule="auto"/>
        <w:jc w:val="center"/>
        <w:rPr>
          <w:rFonts w:ascii="Times New Roman" w:hAnsi="Times New Roman"/>
          <w:b/>
          <w:bCs/>
          <w:sz w:val="24"/>
          <w:szCs w:val="24"/>
        </w:rPr>
      </w:pPr>
      <w:r w:rsidRPr="00E147BC">
        <w:rPr>
          <w:rFonts w:ascii="Times New Roman" w:hAnsi="Times New Roman"/>
          <w:b/>
          <w:bCs/>
          <w:sz w:val="24"/>
          <w:szCs w:val="24"/>
        </w:rPr>
        <w:t>Running head title: E:S</w:t>
      </w:r>
      <w:r w:rsidR="00062885" w:rsidRPr="00E147BC">
        <w:rPr>
          <w:rFonts w:ascii="Times New Roman" w:hAnsi="Times New Roman"/>
          <w:b/>
          <w:bCs/>
          <w:sz w:val="24"/>
          <w:szCs w:val="24"/>
        </w:rPr>
        <w:t xml:space="preserve"> ratio and</w:t>
      </w:r>
      <w:r w:rsidRPr="00E147BC">
        <w:rPr>
          <w:rFonts w:ascii="Times New Roman" w:hAnsi="Times New Roman"/>
          <w:b/>
          <w:bCs/>
          <w:sz w:val="24"/>
          <w:szCs w:val="24"/>
        </w:rPr>
        <w:t xml:space="preserve"> germinability </w:t>
      </w:r>
      <w:r w:rsidR="00062885" w:rsidRPr="00E147BC">
        <w:rPr>
          <w:rFonts w:ascii="Times New Roman" w:hAnsi="Times New Roman"/>
          <w:b/>
          <w:bCs/>
          <w:sz w:val="24"/>
          <w:szCs w:val="24"/>
        </w:rPr>
        <w:t>of orchid</w:t>
      </w:r>
      <w:r w:rsidR="0088114E" w:rsidRPr="00E147BC">
        <w:rPr>
          <w:rFonts w:ascii="Times New Roman" w:hAnsi="Times New Roman"/>
          <w:b/>
          <w:bCs/>
          <w:sz w:val="24"/>
          <w:szCs w:val="24"/>
        </w:rPr>
        <w:t xml:space="preserve"> seeds</w:t>
      </w:r>
    </w:p>
    <w:p w14:paraId="57FDDB89" w14:textId="77777777" w:rsidR="002943AC" w:rsidRPr="00E147BC" w:rsidRDefault="002943AC" w:rsidP="00586832">
      <w:pPr>
        <w:spacing w:line="360" w:lineRule="auto"/>
        <w:jc w:val="center"/>
        <w:rPr>
          <w:rFonts w:ascii="Times New Roman" w:hAnsi="Times New Roman"/>
          <w:b/>
          <w:bCs/>
          <w:sz w:val="24"/>
          <w:szCs w:val="24"/>
        </w:rPr>
      </w:pPr>
    </w:p>
    <w:p w14:paraId="40DBF81A" w14:textId="77777777" w:rsidR="009F63A1" w:rsidRPr="00E147BC" w:rsidRDefault="009F63A1" w:rsidP="00586832">
      <w:pPr>
        <w:spacing w:line="360" w:lineRule="auto"/>
        <w:jc w:val="center"/>
        <w:rPr>
          <w:rFonts w:ascii="Times New Roman" w:hAnsi="Times New Roman"/>
          <w:sz w:val="24"/>
          <w:szCs w:val="24"/>
        </w:rPr>
      </w:pPr>
    </w:p>
    <w:p w14:paraId="51C9D569" w14:textId="77777777" w:rsidR="00AE3F86" w:rsidRPr="00E147BC" w:rsidRDefault="00AE3F86" w:rsidP="00AE3F86">
      <w:pPr>
        <w:spacing w:after="0" w:line="276" w:lineRule="auto"/>
        <w:ind w:left="567" w:right="521"/>
        <w:jc w:val="center"/>
        <w:rPr>
          <w:rFonts w:ascii="Times New Roman" w:hAnsi="Times New Roman"/>
          <w:b/>
          <w:bCs/>
          <w:sz w:val="24"/>
          <w:szCs w:val="24"/>
        </w:rPr>
      </w:pPr>
      <w:r w:rsidRPr="00E147BC">
        <w:rPr>
          <w:rFonts w:ascii="Times New Roman" w:hAnsi="Times New Roman"/>
          <w:b/>
          <w:bCs/>
          <w:sz w:val="24"/>
          <w:szCs w:val="24"/>
        </w:rPr>
        <w:t>Addresses of the authors</w:t>
      </w:r>
    </w:p>
    <w:p w14:paraId="470D006D" w14:textId="77777777" w:rsidR="00AE3F86" w:rsidRPr="00E147BC" w:rsidRDefault="00AE3F86" w:rsidP="00AE3F86">
      <w:pPr>
        <w:spacing w:after="0" w:line="276" w:lineRule="auto"/>
        <w:ind w:left="567" w:right="521"/>
        <w:jc w:val="center"/>
        <w:rPr>
          <w:rFonts w:ascii="Times New Roman" w:eastAsia="MS Mincho" w:hAnsi="Times New Roman"/>
          <w:sz w:val="24"/>
          <w:szCs w:val="24"/>
        </w:rPr>
      </w:pPr>
      <w:bookmarkStart w:id="0" w:name="_Hlk34145343"/>
      <w:r w:rsidRPr="00E147BC">
        <w:rPr>
          <w:rFonts w:ascii="Times New Roman" w:eastAsia="MS Mincho" w:hAnsi="Times New Roman"/>
          <w:sz w:val="24"/>
          <w:szCs w:val="24"/>
        </w:rPr>
        <w:t>Spyridon Oikonomidis</w:t>
      </w:r>
      <w:r w:rsidRPr="00E147BC">
        <w:rPr>
          <w:rFonts w:ascii="Times New Roman" w:eastAsia="MS Mincho" w:hAnsi="Times New Roman"/>
          <w:sz w:val="24"/>
          <w:szCs w:val="24"/>
          <w:vertAlign w:val="superscript"/>
        </w:rPr>
        <w:t>1</w:t>
      </w:r>
      <w:bookmarkStart w:id="1" w:name="_Hlk34145728"/>
    </w:p>
    <w:p w14:paraId="58D622EC" w14:textId="77777777" w:rsidR="00AE3F86" w:rsidRPr="00E147BC" w:rsidRDefault="00AE3F86" w:rsidP="00AE3F86">
      <w:pPr>
        <w:spacing w:after="0" w:line="276" w:lineRule="auto"/>
        <w:ind w:left="567" w:right="521"/>
        <w:jc w:val="center"/>
        <w:rPr>
          <w:rFonts w:ascii="Times New Roman" w:eastAsia="MS Mincho" w:hAnsi="Times New Roman"/>
          <w:sz w:val="24"/>
          <w:szCs w:val="24"/>
        </w:rPr>
      </w:pPr>
      <w:r w:rsidRPr="00E147BC">
        <w:rPr>
          <w:rFonts w:ascii="Times New Roman" w:eastAsia="MS Mincho" w:hAnsi="Times New Roman"/>
          <w:sz w:val="24"/>
          <w:szCs w:val="24"/>
        </w:rPr>
        <w:t>Costas A. Thanos</w:t>
      </w:r>
      <w:bookmarkEnd w:id="0"/>
      <w:bookmarkEnd w:id="1"/>
      <w:r w:rsidRPr="00E147BC">
        <w:rPr>
          <w:rFonts w:ascii="Times New Roman" w:eastAsia="MS Mincho" w:hAnsi="Times New Roman"/>
          <w:sz w:val="24"/>
          <w:szCs w:val="24"/>
          <w:vertAlign w:val="superscript"/>
        </w:rPr>
        <w:t>1</w:t>
      </w:r>
    </w:p>
    <w:p w14:paraId="2A06A2F5" w14:textId="77777777" w:rsidR="00AE3F86" w:rsidRPr="00E147BC" w:rsidRDefault="00AE3F86" w:rsidP="00AE3F86">
      <w:pPr>
        <w:spacing w:after="0" w:line="276" w:lineRule="auto"/>
        <w:ind w:left="567" w:right="521"/>
        <w:jc w:val="center"/>
        <w:rPr>
          <w:rFonts w:ascii="Times New Roman" w:eastAsia="MS Mincho" w:hAnsi="Times New Roman"/>
          <w:sz w:val="24"/>
          <w:szCs w:val="24"/>
        </w:rPr>
      </w:pPr>
      <w:r w:rsidRPr="00E147BC">
        <w:rPr>
          <w:rFonts w:ascii="Times New Roman" w:eastAsia="MS Mincho" w:hAnsi="Times New Roman"/>
          <w:sz w:val="24"/>
          <w:szCs w:val="24"/>
          <w:vertAlign w:val="superscript"/>
        </w:rPr>
        <w:t>1</w:t>
      </w:r>
      <w:bookmarkStart w:id="2" w:name="_Hlk34145195"/>
      <w:r w:rsidR="0012292A" w:rsidRPr="00E147BC">
        <w:rPr>
          <w:rFonts w:ascii="Times New Roman" w:eastAsia="MS Mincho" w:hAnsi="Times New Roman"/>
          <w:sz w:val="24"/>
          <w:szCs w:val="24"/>
        </w:rPr>
        <w:t>Section</w:t>
      </w:r>
      <w:r w:rsidRPr="00E147BC">
        <w:rPr>
          <w:rFonts w:ascii="Times New Roman" w:eastAsia="MS Mincho" w:hAnsi="Times New Roman"/>
          <w:sz w:val="24"/>
          <w:szCs w:val="24"/>
        </w:rPr>
        <w:t xml:space="preserve"> of Botany, </w:t>
      </w:r>
      <w:r w:rsidR="0012292A" w:rsidRPr="00E147BC">
        <w:rPr>
          <w:rFonts w:ascii="Times New Roman" w:eastAsia="MS Mincho" w:hAnsi="Times New Roman"/>
          <w:sz w:val="24"/>
          <w:szCs w:val="24"/>
        </w:rPr>
        <w:t>Department</w:t>
      </w:r>
      <w:r w:rsidRPr="00E147BC">
        <w:rPr>
          <w:rFonts w:ascii="Times New Roman" w:eastAsia="MS Mincho" w:hAnsi="Times New Roman"/>
          <w:sz w:val="24"/>
          <w:szCs w:val="24"/>
        </w:rPr>
        <w:t xml:space="preserve"> of Biology, National and Kapodistrian University of Athens, 15784 Athens, Greece.</w:t>
      </w:r>
      <w:bookmarkEnd w:id="2"/>
    </w:p>
    <w:p w14:paraId="5BA66812" w14:textId="77777777" w:rsidR="00AE3F86" w:rsidRPr="00E147BC" w:rsidRDefault="00AE3F86" w:rsidP="00AE3F86">
      <w:pPr>
        <w:spacing w:after="0" w:line="276" w:lineRule="auto"/>
        <w:ind w:left="567" w:right="521"/>
        <w:jc w:val="center"/>
        <w:rPr>
          <w:rFonts w:ascii="Times New Roman" w:eastAsia="MS Mincho" w:hAnsi="Times New Roman"/>
          <w:sz w:val="24"/>
          <w:szCs w:val="24"/>
        </w:rPr>
      </w:pPr>
      <w:r w:rsidRPr="00E147BC">
        <w:rPr>
          <w:rFonts w:ascii="Times New Roman" w:eastAsia="MS Mincho" w:hAnsi="Times New Roman"/>
          <w:sz w:val="24"/>
          <w:szCs w:val="24"/>
        </w:rPr>
        <w:t xml:space="preserve">E-mails: </w:t>
      </w:r>
      <w:hyperlink r:id="rId8" w:history="1">
        <w:r w:rsidRPr="00E147BC">
          <w:rPr>
            <w:rStyle w:val="Hyperlink"/>
            <w:rFonts w:ascii="Times New Roman" w:eastAsia="MS Mincho" w:hAnsi="Times New Roman"/>
            <w:sz w:val="24"/>
            <w:szCs w:val="24"/>
          </w:rPr>
          <w:t>soikonomidis@biol.uoa.gr</w:t>
        </w:r>
      </w:hyperlink>
      <w:r w:rsidRPr="00E147BC">
        <w:rPr>
          <w:rFonts w:ascii="Times New Roman" w:eastAsia="MS Mincho" w:hAnsi="Times New Roman"/>
          <w:sz w:val="24"/>
          <w:szCs w:val="24"/>
        </w:rPr>
        <w:t xml:space="preserve"> ,</w:t>
      </w:r>
    </w:p>
    <w:p w14:paraId="19F356EE" w14:textId="77777777" w:rsidR="00AE3F86" w:rsidRPr="00E147BC" w:rsidRDefault="00000000" w:rsidP="00AE3F86">
      <w:pPr>
        <w:spacing w:after="0" w:line="276" w:lineRule="auto"/>
        <w:ind w:left="567" w:right="84"/>
        <w:jc w:val="center"/>
        <w:rPr>
          <w:rFonts w:ascii="Times New Roman" w:eastAsia="TimesNewRomanPSMT" w:hAnsi="Times New Roman"/>
          <w:sz w:val="24"/>
          <w:szCs w:val="24"/>
        </w:rPr>
      </w:pPr>
      <w:hyperlink r:id="rId9" w:history="1">
        <w:r w:rsidR="00AE3F86" w:rsidRPr="00E147BC">
          <w:rPr>
            <w:rStyle w:val="Hyperlink"/>
            <w:rFonts w:ascii="Times New Roman" w:eastAsia="TimesNewRomanPSMT" w:hAnsi="Times New Roman"/>
            <w:sz w:val="24"/>
            <w:szCs w:val="24"/>
          </w:rPr>
          <w:t>cthanos@biol.uoa.gr</w:t>
        </w:r>
      </w:hyperlink>
    </w:p>
    <w:p w14:paraId="275A9A84" w14:textId="77777777" w:rsidR="00AE3F86" w:rsidRPr="00E147BC" w:rsidRDefault="00AE3F86" w:rsidP="00AE3F86">
      <w:pPr>
        <w:spacing w:after="0" w:line="276" w:lineRule="auto"/>
        <w:ind w:left="567" w:right="84"/>
        <w:jc w:val="center"/>
        <w:rPr>
          <w:rFonts w:ascii="Times New Roman" w:eastAsia="TimesNewRomanPSMT" w:hAnsi="Times New Roman"/>
          <w:sz w:val="24"/>
          <w:szCs w:val="24"/>
        </w:rPr>
      </w:pPr>
      <w:r w:rsidRPr="00E147BC">
        <w:rPr>
          <w:rFonts w:ascii="Times New Roman" w:eastAsia="TimesNewRomanPSMT" w:hAnsi="Times New Roman"/>
          <w:b/>
          <w:bCs/>
          <w:sz w:val="24"/>
          <w:szCs w:val="24"/>
        </w:rPr>
        <w:t>Corresponding Author</w:t>
      </w:r>
      <w:r w:rsidRPr="00E147BC">
        <w:rPr>
          <w:rFonts w:ascii="Times New Roman" w:eastAsia="TimesNewRomanPSMT" w:hAnsi="Times New Roman"/>
          <w:sz w:val="24"/>
          <w:szCs w:val="24"/>
        </w:rPr>
        <w:t>: Spyridon Oikonomidis</w:t>
      </w:r>
    </w:p>
    <w:p w14:paraId="59E67A51" w14:textId="77777777" w:rsidR="00A929B3" w:rsidRPr="00E147BC" w:rsidRDefault="0012292A" w:rsidP="00AE3F86">
      <w:pPr>
        <w:spacing w:after="0" w:line="276" w:lineRule="auto"/>
        <w:ind w:left="567" w:right="84"/>
        <w:jc w:val="center"/>
        <w:rPr>
          <w:rFonts w:ascii="Times New Roman" w:eastAsia="TimesNewRomanPSMT" w:hAnsi="Times New Roman"/>
          <w:sz w:val="24"/>
          <w:szCs w:val="24"/>
        </w:rPr>
      </w:pPr>
      <w:r w:rsidRPr="00E147BC">
        <w:rPr>
          <w:rFonts w:ascii="Times New Roman" w:eastAsia="MS Mincho" w:hAnsi="Times New Roman"/>
          <w:sz w:val="24"/>
          <w:szCs w:val="24"/>
        </w:rPr>
        <w:t>Section</w:t>
      </w:r>
      <w:r w:rsidR="00A929B3" w:rsidRPr="00E147BC">
        <w:rPr>
          <w:rFonts w:ascii="Times New Roman" w:eastAsia="MS Mincho" w:hAnsi="Times New Roman"/>
          <w:sz w:val="24"/>
          <w:szCs w:val="24"/>
        </w:rPr>
        <w:t xml:space="preserve"> of Botany, </w:t>
      </w:r>
      <w:r w:rsidRPr="00E147BC">
        <w:rPr>
          <w:rFonts w:ascii="Times New Roman" w:eastAsia="MS Mincho" w:hAnsi="Times New Roman"/>
          <w:sz w:val="24"/>
          <w:szCs w:val="24"/>
        </w:rPr>
        <w:t>Department</w:t>
      </w:r>
      <w:r w:rsidR="00A929B3" w:rsidRPr="00E147BC">
        <w:rPr>
          <w:rFonts w:ascii="Times New Roman" w:eastAsia="MS Mincho" w:hAnsi="Times New Roman"/>
          <w:sz w:val="24"/>
          <w:szCs w:val="24"/>
        </w:rPr>
        <w:t xml:space="preserve"> of Biology, National and Kapodistrian University of Athens, 15784 Athens, Greece.</w:t>
      </w:r>
    </w:p>
    <w:p w14:paraId="79EF5063" w14:textId="77777777" w:rsidR="00AE3F86" w:rsidRPr="00E147BC" w:rsidRDefault="00AE3F86" w:rsidP="00AE3F86">
      <w:pPr>
        <w:spacing w:after="0" w:line="276" w:lineRule="auto"/>
        <w:ind w:left="567" w:right="84"/>
        <w:jc w:val="center"/>
        <w:rPr>
          <w:rFonts w:ascii="Times New Roman" w:eastAsia="MS Mincho" w:hAnsi="Times New Roman"/>
          <w:sz w:val="24"/>
          <w:szCs w:val="24"/>
        </w:rPr>
      </w:pPr>
      <w:r w:rsidRPr="00E147BC">
        <w:rPr>
          <w:rFonts w:ascii="Times New Roman" w:eastAsia="TimesNewRomanPSMT" w:hAnsi="Times New Roman"/>
          <w:sz w:val="24"/>
          <w:szCs w:val="24"/>
        </w:rPr>
        <w:t>E-</w:t>
      </w:r>
      <w:r w:rsidRPr="00E147BC">
        <w:rPr>
          <w:rFonts w:ascii="Times New Roman" w:eastAsia="MS Mincho" w:hAnsi="Times New Roman"/>
          <w:sz w:val="24"/>
          <w:szCs w:val="24"/>
        </w:rPr>
        <w:t xml:space="preserve">mail: </w:t>
      </w:r>
      <w:hyperlink r:id="rId10" w:history="1">
        <w:r w:rsidRPr="00E147BC">
          <w:rPr>
            <w:rStyle w:val="Hyperlink"/>
            <w:rFonts w:ascii="Times New Roman" w:eastAsia="MS Mincho" w:hAnsi="Times New Roman"/>
            <w:sz w:val="24"/>
            <w:szCs w:val="24"/>
          </w:rPr>
          <w:t>soikonomidis@biol.uoa.gr</w:t>
        </w:r>
      </w:hyperlink>
    </w:p>
    <w:p w14:paraId="6CEBD36F" w14:textId="77777777" w:rsidR="00AE3F86" w:rsidRPr="00E147BC" w:rsidRDefault="00AE3F86" w:rsidP="00AE3F86">
      <w:pPr>
        <w:spacing w:after="0" w:line="276" w:lineRule="auto"/>
        <w:ind w:left="567" w:right="84"/>
        <w:jc w:val="center"/>
        <w:rPr>
          <w:rFonts w:ascii="Times New Roman" w:eastAsia="MS Mincho" w:hAnsi="Times New Roman"/>
          <w:sz w:val="24"/>
          <w:szCs w:val="24"/>
        </w:rPr>
      </w:pPr>
      <w:r w:rsidRPr="00E147BC">
        <w:rPr>
          <w:rFonts w:ascii="Times New Roman" w:eastAsia="TimesNewRomanPSMT" w:hAnsi="Times New Roman"/>
          <w:sz w:val="24"/>
          <w:szCs w:val="24"/>
        </w:rPr>
        <w:t>Tel:</w:t>
      </w:r>
      <w:r w:rsidRPr="00E147BC">
        <w:rPr>
          <w:rFonts w:ascii="Times New Roman" w:eastAsia="MS Mincho" w:hAnsi="Times New Roman"/>
          <w:sz w:val="24"/>
          <w:szCs w:val="24"/>
        </w:rPr>
        <w:t xml:space="preserve"> +302107274626</w:t>
      </w:r>
    </w:p>
    <w:p w14:paraId="2E1B31B3" w14:textId="77777777" w:rsidR="00E36E34" w:rsidRPr="00E147BC" w:rsidRDefault="00E36E34" w:rsidP="00AE3F86">
      <w:pPr>
        <w:spacing w:after="0" w:line="276" w:lineRule="auto"/>
        <w:ind w:left="567" w:right="84"/>
        <w:jc w:val="center"/>
        <w:rPr>
          <w:rFonts w:ascii="Times New Roman" w:eastAsia="MS Mincho" w:hAnsi="Times New Roman"/>
          <w:sz w:val="24"/>
          <w:szCs w:val="24"/>
        </w:rPr>
      </w:pPr>
    </w:p>
    <w:p w14:paraId="644E7AEA" w14:textId="77777777" w:rsidR="00E36E34" w:rsidRPr="00E147BC" w:rsidRDefault="00E36E34" w:rsidP="00E36E34">
      <w:pPr>
        <w:spacing w:after="0" w:line="276" w:lineRule="auto"/>
        <w:ind w:left="567" w:right="84"/>
        <w:jc w:val="center"/>
        <w:rPr>
          <w:rFonts w:ascii="Times New Roman" w:eastAsia="MS Mincho" w:hAnsi="Times New Roman"/>
          <w:sz w:val="24"/>
          <w:szCs w:val="24"/>
        </w:rPr>
      </w:pPr>
      <w:r w:rsidRPr="00E147BC">
        <w:rPr>
          <w:rFonts w:ascii="Times New Roman" w:eastAsia="MS Mincho" w:hAnsi="Times New Roman"/>
          <w:sz w:val="24"/>
          <w:szCs w:val="24"/>
        </w:rPr>
        <w:t xml:space="preserve">Keywords: </w:t>
      </w:r>
      <w:r w:rsidR="00473A2A" w:rsidRPr="00E147BC">
        <w:rPr>
          <w:rFonts w:ascii="Times New Roman" w:eastAsia="MS Mincho" w:hAnsi="Times New Roman"/>
          <w:sz w:val="24"/>
          <w:szCs w:val="24"/>
        </w:rPr>
        <w:t>E:S ratio</w:t>
      </w:r>
      <w:r w:rsidR="00CA3471">
        <w:rPr>
          <w:rFonts w:ascii="Times New Roman" w:eastAsia="MS Mincho" w:hAnsi="Times New Roman"/>
          <w:sz w:val="24"/>
          <w:szCs w:val="24"/>
        </w:rPr>
        <w:t>;</w:t>
      </w:r>
      <w:r w:rsidR="00473A2A" w:rsidRPr="00E147BC">
        <w:rPr>
          <w:rFonts w:ascii="Times New Roman" w:eastAsia="MS Mincho" w:hAnsi="Times New Roman"/>
          <w:sz w:val="24"/>
          <w:szCs w:val="24"/>
        </w:rPr>
        <w:t xml:space="preserve"> </w:t>
      </w:r>
      <w:r w:rsidRPr="00E147BC">
        <w:rPr>
          <w:rFonts w:ascii="Times New Roman" w:eastAsia="MS Mincho" w:hAnsi="Times New Roman"/>
          <w:sz w:val="24"/>
          <w:szCs w:val="24"/>
        </w:rPr>
        <w:t xml:space="preserve">Germination </w:t>
      </w:r>
      <w:r w:rsidR="00E86479" w:rsidRPr="00E147BC">
        <w:rPr>
          <w:rFonts w:ascii="Times New Roman" w:eastAsia="MS Mincho" w:hAnsi="Times New Roman"/>
          <w:sz w:val="24"/>
          <w:szCs w:val="24"/>
        </w:rPr>
        <w:t>behavio</w:t>
      </w:r>
      <w:r w:rsidR="00473A2A" w:rsidRPr="00E147BC">
        <w:rPr>
          <w:rFonts w:ascii="Times New Roman" w:eastAsia="MS Mincho" w:hAnsi="Times New Roman"/>
          <w:sz w:val="24"/>
          <w:szCs w:val="24"/>
        </w:rPr>
        <w:t>u</w:t>
      </w:r>
      <w:r w:rsidR="00E86479" w:rsidRPr="00E147BC">
        <w:rPr>
          <w:rFonts w:ascii="Times New Roman" w:eastAsia="MS Mincho" w:hAnsi="Times New Roman"/>
          <w:sz w:val="24"/>
          <w:szCs w:val="24"/>
        </w:rPr>
        <w:t>r</w:t>
      </w:r>
      <w:r w:rsidR="00CA3471">
        <w:rPr>
          <w:rFonts w:ascii="Times New Roman" w:eastAsia="MS Mincho" w:hAnsi="Times New Roman"/>
          <w:sz w:val="24"/>
          <w:szCs w:val="24"/>
        </w:rPr>
        <w:t>;</w:t>
      </w:r>
      <w:r w:rsidRPr="00E147BC">
        <w:rPr>
          <w:rFonts w:ascii="Times New Roman" w:eastAsia="MS Mincho" w:hAnsi="Times New Roman"/>
          <w:sz w:val="24"/>
          <w:szCs w:val="24"/>
        </w:rPr>
        <w:t xml:space="preserve"> Habitat</w:t>
      </w:r>
      <w:r w:rsidR="00CA3471">
        <w:rPr>
          <w:rFonts w:ascii="Times New Roman" w:eastAsia="MS Mincho" w:hAnsi="Times New Roman"/>
          <w:sz w:val="24"/>
          <w:szCs w:val="24"/>
        </w:rPr>
        <w:t>;</w:t>
      </w:r>
      <w:r w:rsidRPr="00E147BC">
        <w:rPr>
          <w:rFonts w:ascii="Times New Roman" w:eastAsia="MS Mincho" w:hAnsi="Times New Roman"/>
          <w:sz w:val="24"/>
          <w:szCs w:val="24"/>
        </w:rPr>
        <w:t xml:space="preserve"> Mycoheterotrophy</w:t>
      </w:r>
      <w:r w:rsidR="00CA3471">
        <w:rPr>
          <w:rFonts w:ascii="Times New Roman" w:eastAsia="MS Mincho" w:hAnsi="Times New Roman"/>
          <w:sz w:val="24"/>
          <w:szCs w:val="24"/>
        </w:rPr>
        <w:t>;</w:t>
      </w:r>
      <w:r w:rsidRPr="00E147BC">
        <w:rPr>
          <w:rFonts w:ascii="Times New Roman" w:eastAsia="MS Mincho" w:hAnsi="Times New Roman"/>
          <w:sz w:val="24"/>
          <w:szCs w:val="24"/>
        </w:rPr>
        <w:t xml:space="preserve"> Orchidaceae</w:t>
      </w:r>
      <w:r w:rsidR="00CA3471">
        <w:rPr>
          <w:rFonts w:ascii="Times New Roman" w:eastAsia="MS Mincho" w:hAnsi="Times New Roman"/>
          <w:sz w:val="24"/>
          <w:szCs w:val="24"/>
        </w:rPr>
        <w:t>;</w:t>
      </w:r>
      <w:r w:rsidRPr="00E147BC">
        <w:rPr>
          <w:rFonts w:ascii="Times New Roman" w:eastAsia="MS Mincho" w:hAnsi="Times New Roman"/>
          <w:sz w:val="24"/>
          <w:szCs w:val="24"/>
        </w:rPr>
        <w:t xml:space="preserve"> Shadiness</w:t>
      </w:r>
    </w:p>
    <w:p w14:paraId="31CE4983" w14:textId="77777777" w:rsidR="006B769F" w:rsidRPr="00E147BC" w:rsidRDefault="001A32D0" w:rsidP="00586832">
      <w:pPr>
        <w:spacing w:line="360" w:lineRule="auto"/>
        <w:jc w:val="both"/>
        <w:rPr>
          <w:rFonts w:ascii="Times New Roman" w:hAnsi="Times New Roman"/>
          <w:b/>
          <w:bCs/>
          <w:sz w:val="24"/>
          <w:szCs w:val="24"/>
        </w:rPr>
      </w:pPr>
      <w:r w:rsidRPr="00E147BC">
        <w:rPr>
          <w:rFonts w:ascii="Times New Roman" w:hAnsi="Times New Roman"/>
          <w:b/>
          <w:bCs/>
          <w:sz w:val="24"/>
          <w:szCs w:val="24"/>
        </w:rPr>
        <w:br w:type="page"/>
      </w:r>
    </w:p>
    <w:p w14:paraId="51E6ECA6" w14:textId="77777777" w:rsidR="006A3C36" w:rsidRPr="00E147BC" w:rsidRDefault="001A32D0" w:rsidP="00586832">
      <w:pPr>
        <w:spacing w:line="360" w:lineRule="auto"/>
        <w:jc w:val="both"/>
        <w:rPr>
          <w:rFonts w:ascii="Times New Roman" w:hAnsi="Times New Roman"/>
          <w:b/>
          <w:bCs/>
          <w:sz w:val="24"/>
          <w:szCs w:val="24"/>
        </w:rPr>
      </w:pPr>
      <w:r w:rsidRPr="00E147BC">
        <w:rPr>
          <w:rFonts w:ascii="Times New Roman" w:hAnsi="Times New Roman"/>
          <w:b/>
          <w:bCs/>
          <w:sz w:val="24"/>
          <w:szCs w:val="24"/>
        </w:rPr>
        <w:lastRenderedPageBreak/>
        <w:t>Abstract</w:t>
      </w:r>
    </w:p>
    <w:p w14:paraId="23116FC7" w14:textId="77777777" w:rsidR="00734DE4" w:rsidRPr="00E147BC" w:rsidRDefault="00734DE4" w:rsidP="00BA46C5">
      <w:pPr>
        <w:autoSpaceDE w:val="0"/>
        <w:autoSpaceDN w:val="0"/>
        <w:adjustRightInd w:val="0"/>
        <w:spacing w:after="0" w:line="360" w:lineRule="auto"/>
        <w:ind w:firstLine="142"/>
        <w:jc w:val="both"/>
        <w:rPr>
          <w:rFonts w:ascii="Times New Roman" w:hAnsi="Times New Roman"/>
          <w:color w:val="000000"/>
          <w:sz w:val="24"/>
          <w:szCs w:val="24"/>
          <w:shd w:val="clear" w:color="auto" w:fill="FFFFFF"/>
        </w:rPr>
      </w:pPr>
      <w:r w:rsidRPr="00E147BC">
        <w:rPr>
          <w:rFonts w:ascii="Times New Roman" w:hAnsi="Times New Roman"/>
          <w:color w:val="000000"/>
          <w:sz w:val="24"/>
          <w:szCs w:val="24"/>
          <w:shd w:val="clear" w:color="auto" w:fill="FFFFFF"/>
        </w:rPr>
        <w:t xml:space="preserve">Although the seeds of various Orchidaceae members can be readily germinated on sterile nutrient media, numerous species exhibit complete asymbiotic germination failure. Also, while seed morphology in orchids has been previously linked to dispersal, associations with germinability have not been widely explored. We compiled seed morphometric and germination data for 203 orchid species globally, drawing from international literature and our lab's unpublished findings. Based on (a) final germination percentage and (b) pre-treatment duration, two distinct </w:t>
      </w:r>
      <w:ins w:id="3" w:author="Costas Thanos" w:date="2024-05-20T15:25:00Z">
        <w:r w:rsidR="001875AE" w:rsidRPr="00E147BC">
          <w:rPr>
            <w:rFonts w:ascii="Times New Roman" w:hAnsi="Times New Roman"/>
            <w:color w:val="000000"/>
            <w:sz w:val="24"/>
            <w:szCs w:val="24"/>
            <w:shd w:val="clear" w:color="auto" w:fill="FFFFFF"/>
          </w:rPr>
          <w:t xml:space="preserve">groups </w:t>
        </w:r>
        <w:r w:rsidR="001875AE">
          <w:rPr>
            <w:rFonts w:ascii="Times New Roman" w:hAnsi="Times New Roman"/>
            <w:color w:val="000000"/>
            <w:sz w:val="24"/>
            <w:szCs w:val="24"/>
            <w:shd w:val="clear" w:color="auto" w:fill="FFFFFF"/>
          </w:rPr>
          <w:t xml:space="preserve">of asymbiotic </w:t>
        </w:r>
      </w:ins>
      <w:r w:rsidRPr="00E147BC">
        <w:rPr>
          <w:rFonts w:ascii="Times New Roman" w:hAnsi="Times New Roman"/>
          <w:color w:val="000000"/>
          <w:sz w:val="24"/>
          <w:szCs w:val="24"/>
          <w:shd w:val="clear" w:color="auto" w:fill="FFFFFF"/>
        </w:rPr>
        <w:t xml:space="preserve">germination behaviour </w:t>
      </w:r>
      <w:del w:id="4" w:author="Costas Thanos" w:date="2024-05-20T15:25:00Z">
        <w:r w:rsidRPr="00E147BC" w:rsidDel="001875AE">
          <w:rPr>
            <w:rFonts w:ascii="Times New Roman" w:hAnsi="Times New Roman"/>
            <w:color w:val="000000"/>
            <w:sz w:val="24"/>
            <w:szCs w:val="24"/>
            <w:shd w:val="clear" w:color="auto" w:fill="FFFFFF"/>
          </w:rPr>
          <w:delText xml:space="preserve">groups </w:delText>
        </w:r>
      </w:del>
      <w:r w:rsidRPr="00E147BC">
        <w:rPr>
          <w:rFonts w:ascii="Times New Roman" w:hAnsi="Times New Roman"/>
          <w:color w:val="000000"/>
          <w:sz w:val="24"/>
          <w:szCs w:val="24"/>
          <w:shd w:val="clear" w:color="auto" w:fill="FFFFFF"/>
        </w:rPr>
        <w:t xml:space="preserve">emerged - termed compliant and defiant, respectively. Additionally, a statistically significant relationship between germinability and the embryo length to seed length ratio (E:S) was observed. E:S values tended to be lower in species with defiant germination and higher in those with compliant germination. We further correlated seed morphometric and germination data with phylogenetically and ecologically significant parameters (subfamily, growth form, mycoheterotrophy level, climatic zone and habitat shadiness). Notably, lower E:S values and defiant germination predominate in orchids of shaded habitats, while compliant germination is more prevalent in open habitats. Lastly, </w:t>
      </w:r>
      <w:del w:id="5" w:author="Costas Thanos" w:date="2024-05-20T15:23:00Z">
        <w:r w:rsidRPr="00E147BC" w:rsidDel="001875AE">
          <w:rPr>
            <w:rFonts w:ascii="Times New Roman" w:hAnsi="Times New Roman"/>
            <w:color w:val="000000"/>
            <w:sz w:val="24"/>
            <w:szCs w:val="24"/>
            <w:shd w:val="clear" w:color="auto" w:fill="FFFFFF"/>
          </w:rPr>
          <w:delText>building on</w:delText>
        </w:r>
      </w:del>
      <w:ins w:id="6" w:author="Costas Thanos" w:date="2024-05-20T15:23:00Z">
        <w:r w:rsidR="001875AE">
          <w:rPr>
            <w:rFonts w:ascii="Times New Roman" w:hAnsi="Times New Roman"/>
            <w:color w:val="000000"/>
            <w:sz w:val="24"/>
            <w:szCs w:val="24"/>
            <w:shd w:val="clear" w:color="auto" w:fill="FFFFFF"/>
          </w:rPr>
          <w:t>taking</w:t>
        </w:r>
      </w:ins>
      <w:r w:rsidRPr="00E147BC">
        <w:rPr>
          <w:rFonts w:ascii="Times New Roman" w:hAnsi="Times New Roman"/>
          <w:color w:val="000000"/>
          <w:sz w:val="24"/>
          <w:szCs w:val="24"/>
          <w:shd w:val="clear" w:color="auto" w:fill="FFFFFF"/>
        </w:rPr>
        <w:t xml:space="preserve"> the mycoheterotrophy continuum</w:t>
      </w:r>
      <w:ins w:id="7" w:author="Costas Thanos" w:date="2024-05-20T15:23:00Z">
        <w:r w:rsidR="001875AE">
          <w:rPr>
            <w:rFonts w:ascii="Times New Roman" w:hAnsi="Times New Roman"/>
            <w:color w:val="000000"/>
            <w:sz w:val="24"/>
            <w:szCs w:val="24"/>
            <w:shd w:val="clear" w:color="auto" w:fill="FFFFFF"/>
          </w:rPr>
          <w:t xml:space="preserve"> into consideration</w:t>
        </w:r>
      </w:ins>
      <w:r w:rsidRPr="00E147BC">
        <w:rPr>
          <w:rFonts w:ascii="Times New Roman" w:hAnsi="Times New Roman"/>
          <w:color w:val="000000"/>
          <w:sz w:val="24"/>
          <w:szCs w:val="24"/>
          <w:shd w:val="clear" w:color="auto" w:fill="FFFFFF"/>
        </w:rPr>
        <w:t xml:space="preserve">, we propose that the reduction </w:t>
      </w:r>
      <w:ins w:id="8" w:author="Costas Thanos" w:date="2024-05-20T15:21:00Z">
        <w:r w:rsidR="001875AE">
          <w:rPr>
            <w:rFonts w:ascii="Times New Roman" w:hAnsi="Times New Roman"/>
            <w:color w:val="000000"/>
            <w:sz w:val="24"/>
            <w:szCs w:val="24"/>
            <w:shd w:val="clear" w:color="auto" w:fill="FFFFFF"/>
          </w:rPr>
          <w:t xml:space="preserve">of the E:S ratio </w:t>
        </w:r>
      </w:ins>
      <w:del w:id="9" w:author="Costas Thanos" w:date="2024-05-20T15:21:00Z">
        <w:r w:rsidRPr="00E147BC" w:rsidDel="001875AE">
          <w:rPr>
            <w:rFonts w:ascii="Times New Roman" w:hAnsi="Times New Roman"/>
            <w:color w:val="000000"/>
            <w:sz w:val="24"/>
            <w:szCs w:val="24"/>
            <w:shd w:val="clear" w:color="auto" w:fill="FFFFFF"/>
          </w:rPr>
          <w:delText xml:space="preserve">in </w:delText>
        </w:r>
      </w:del>
      <w:del w:id="10" w:author="Costas Thanos" w:date="2024-05-20T15:22:00Z">
        <w:r w:rsidRPr="00E147BC" w:rsidDel="001875AE">
          <w:rPr>
            <w:rFonts w:ascii="Times New Roman" w:hAnsi="Times New Roman"/>
            <w:color w:val="000000"/>
            <w:sz w:val="24"/>
            <w:szCs w:val="24"/>
            <w:shd w:val="clear" w:color="auto" w:fill="FFFFFF"/>
          </w:rPr>
          <w:delText xml:space="preserve">embryo size (as a proportion of the entire seed length) </w:delText>
        </w:r>
      </w:del>
      <w:r w:rsidRPr="00E147BC">
        <w:rPr>
          <w:rFonts w:ascii="Times New Roman" w:hAnsi="Times New Roman"/>
          <w:color w:val="000000"/>
          <w:sz w:val="24"/>
          <w:szCs w:val="24"/>
          <w:shd w:val="clear" w:color="auto" w:fill="FFFFFF"/>
        </w:rPr>
        <w:t>is linked to the adaptation of various orchid lineages to shaded habitats</w:t>
      </w:r>
      <w:ins w:id="11" w:author="Costas Thanos" w:date="2024-05-20T15:26:00Z">
        <w:r w:rsidR="001875AE">
          <w:rPr>
            <w:rFonts w:ascii="Times New Roman" w:hAnsi="Times New Roman"/>
            <w:color w:val="000000"/>
            <w:sz w:val="24"/>
            <w:szCs w:val="24"/>
            <w:shd w:val="clear" w:color="auto" w:fill="FFFFFF"/>
          </w:rPr>
          <w:t xml:space="preserve"> through both </w:t>
        </w:r>
      </w:ins>
      <w:ins w:id="12" w:author="Costas Thanos" w:date="2024-05-20T15:28:00Z">
        <w:r w:rsidR="00A244FC">
          <w:rPr>
            <w:rFonts w:ascii="Times New Roman" w:hAnsi="Times New Roman"/>
            <w:color w:val="000000"/>
            <w:sz w:val="24"/>
            <w:szCs w:val="24"/>
            <w:shd w:val="clear" w:color="auto" w:fill="FFFFFF"/>
          </w:rPr>
          <w:t>an increased</w:t>
        </w:r>
      </w:ins>
      <w:ins w:id="13" w:author="Costas Thanos" w:date="2024-05-20T15:26:00Z">
        <w:r w:rsidR="001875AE">
          <w:rPr>
            <w:rFonts w:ascii="Times New Roman" w:hAnsi="Times New Roman"/>
            <w:color w:val="000000"/>
            <w:sz w:val="24"/>
            <w:szCs w:val="24"/>
            <w:shd w:val="clear" w:color="auto" w:fill="FFFFFF"/>
          </w:rPr>
          <w:t xml:space="preserve"> dispersal ability</w:t>
        </w:r>
      </w:ins>
      <w:r w:rsidRPr="00E147BC">
        <w:rPr>
          <w:rFonts w:ascii="Times New Roman" w:hAnsi="Times New Roman"/>
          <w:color w:val="000000"/>
          <w:sz w:val="24"/>
          <w:szCs w:val="24"/>
          <w:shd w:val="clear" w:color="auto" w:fill="FFFFFF"/>
        </w:rPr>
        <w:t xml:space="preserve"> and their </w:t>
      </w:r>
      <w:del w:id="14" w:author="Costas Thanos" w:date="2024-05-20T15:27:00Z">
        <w:r w:rsidRPr="00E147BC" w:rsidDel="00A244FC">
          <w:rPr>
            <w:rFonts w:ascii="Times New Roman" w:hAnsi="Times New Roman"/>
            <w:color w:val="000000"/>
            <w:sz w:val="24"/>
            <w:szCs w:val="24"/>
            <w:shd w:val="clear" w:color="auto" w:fill="FFFFFF"/>
          </w:rPr>
          <w:delText>increased</w:delText>
        </w:r>
      </w:del>
      <w:ins w:id="15" w:author="Costas Thanos" w:date="2024-05-20T15:27:00Z">
        <w:r w:rsidR="00A244FC" w:rsidRPr="00E147BC">
          <w:rPr>
            <w:rFonts w:ascii="Times New Roman" w:hAnsi="Times New Roman"/>
            <w:color w:val="000000"/>
            <w:sz w:val="24"/>
            <w:szCs w:val="24"/>
            <w:shd w:val="clear" w:color="auto" w:fill="FFFFFF"/>
          </w:rPr>
          <w:t>greater</w:t>
        </w:r>
      </w:ins>
      <w:r w:rsidRPr="00E147BC">
        <w:rPr>
          <w:rFonts w:ascii="Times New Roman" w:hAnsi="Times New Roman"/>
          <w:color w:val="000000"/>
          <w:sz w:val="24"/>
          <w:szCs w:val="24"/>
          <w:shd w:val="clear" w:color="auto" w:fill="FFFFFF"/>
        </w:rPr>
        <w:t xml:space="preserve"> reliance on fungal symbiosis.</w:t>
      </w:r>
    </w:p>
    <w:p w14:paraId="6EF9E61A" w14:textId="77777777" w:rsidR="00734DE4" w:rsidRPr="00E147BC" w:rsidRDefault="00734DE4">
      <w:pPr>
        <w:spacing w:after="0" w:line="240" w:lineRule="auto"/>
        <w:rPr>
          <w:rFonts w:ascii="Times New Roman" w:hAnsi="Times New Roman"/>
          <w:sz w:val="24"/>
          <w:szCs w:val="24"/>
        </w:rPr>
      </w:pPr>
      <w:r w:rsidRPr="00E147BC">
        <w:rPr>
          <w:rFonts w:ascii="Times New Roman" w:hAnsi="Times New Roman"/>
          <w:sz w:val="24"/>
          <w:szCs w:val="24"/>
        </w:rPr>
        <w:br w:type="page"/>
      </w:r>
    </w:p>
    <w:p w14:paraId="03FD7839" w14:textId="77777777" w:rsidR="00D62B15" w:rsidRPr="00E147BC" w:rsidRDefault="00D62B15" w:rsidP="00586832">
      <w:pPr>
        <w:spacing w:line="360" w:lineRule="auto"/>
        <w:jc w:val="both"/>
        <w:rPr>
          <w:rFonts w:ascii="Times New Roman" w:hAnsi="Times New Roman"/>
          <w:b/>
          <w:bCs/>
          <w:sz w:val="24"/>
          <w:szCs w:val="24"/>
        </w:rPr>
      </w:pPr>
    </w:p>
    <w:p w14:paraId="2DF9D117" w14:textId="77777777" w:rsidR="00C27BCE" w:rsidRPr="00E147BC" w:rsidRDefault="00140D1D" w:rsidP="00586832">
      <w:pPr>
        <w:spacing w:line="360" w:lineRule="auto"/>
        <w:jc w:val="both"/>
        <w:rPr>
          <w:rFonts w:ascii="Times New Roman" w:hAnsi="Times New Roman"/>
          <w:sz w:val="24"/>
          <w:szCs w:val="24"/>
        </w:rPr>
      </w:pPr>
      <w:r w:rsidRPr="00E147BC">
        <w:rPr>
          <w:rFonts w:ascii="Times New Roman" w:hAnsi="Times New Roman"/>
          <w:b/>
          <w:bCs/>
          <w:sz w:val="24"/>
          <w:szCs w:val="24"/>
        </w:rPr>
        <w:t>Introduction</w:t>
      </w:r>
    </w:p>
    <w:p w14:paraId="63D7238A" w14:textId="68DD8216" w:rsidR="00E54A18" w:rsidRPr="00B80079" w:rsidRDefault="00E54A18" w:rsidP="00243A61">
      <w:pPr>
        <w:autoSpaceDE w:val="0"/>
        <w:autoSpaceDN w:val="0"/>
        <w:adjustRightInd w:val="0"/>
        <w:spacing w:after="0" w:line="360" w:lineRule="auto"/>
        <w:jc w:val="both"/>
        <w:rPr>
          <w:rFonts w:ascii="Times New Roman" w:hAnsi="Times New Roman"/>
          <w:color w:val="374151"/>
          <w:sz w:val="24"/>
          <w:szCs w:val="24"/>
        </w:rPr>
      </w:pPr>
      <w:r w:rsidRPr="00B80079">
        <w:rPr>
          <w:rFonts w:ascii="Times New Roman" w:hAnsi="Times New Roman"/>
          <w:color w:val="374151"/>
          <w:sz w:val="24"/>
          <w:szCs w:val="24"/>
        </w:rPr>
        <w:t xml:space="preserve">Orchidaceae is one of the most diverse flowering plant families globally, boasting approximately 750 genera and an estimated 26,470 to 28,237 species (Christenhusz et al., 2017; Govaerts et al., 2017). </w:t>
      </w:r>
      <w:bookmarkStart w:id="16" w:name="_Hlk166312235"/>
      <w:r w:rsidRPr="00B80079">
        <w:rPr>
          <w:rFonts w:ascii="Times New Roman" w:hAnsi="Times New Roman"/>
          <w:color w:val="374151"/>
          <w:sz w:val="24"/>
          <w:szCs w:val="24"/>
        </w:rPr>
        <w:t xml:space="preserve">Evolutionarily, it stands as one </w:t>
      </w:r>
      <w:del w:id="17" w:author="Spyridon Oikonomidis" w:date="2024-05-11T09:29:00Z">
        <w:r w:rsidRPr="00B80079" w:rsidDel="005007B1">
          <w:rPr>
            <w:rFonts w:ascii="Times New Roman" w:hAnsi="Times New Roman"/>
            <w:color w:val="374151"/>
            <w:sz w:val="24"/>
            <w:szCs w:val="24"/>
          </w:rPr>
          <w:delText xml:space="preserve">of the </w:delText>
        </w:r>
      </w:del>
      <w:r w:rsidRPr="00B80079">
        <w:rPr>
          <w:rFonts w:ascii="Times New Roman" w:hAnsi="Times New Roman"/>
          <w:color w:val="374151"/>
          <w:sz w:val="24"/>
          <w:szCs w:val="24"/>
        </w:rPr>
        <w:t>old</w:t>
      </w:r>
      <w:ins w:id="18" w:author="Spyridon Oikonomidis" w:date="2024-05-11T09:30:00Z">
        <w:r w:rsidR="005007B1">
          <w:rPr>
            <w:rFonts w:ascii="Times New Roman" w:hAnsi="Times New Roman"/>
            <w:color w:val="374151"/>
            <w:sz w:val="24"/>
            <w:szCs w:val="24"/>
          </w:rPr>
          <w:t xml:space="preserve"> </w:t>
        </w:r>
      </w:ins>
      <w:del w:id="19" w:author="Spyridon Oikonomidis" w:date="2024-05-11T09:29:00Z">
        <w:r w:rsidRPr="00B80079" w:rsidDel="005007B1">
          <w:rPr>
            <w:rFonts w:ascii="Times New Roman" w:hAnsi="Times New Roman"/>
            <w:color w:val="374151"/>
            <w:sz w:val="24"/>
            <w:szCs w:val="24"/>
          </w:rPr>
          <w:delText xml:space="preserve">est </w:delText>
        </w:r>
      </w:del>
      <w:r w:rsidRPr="00B80079">
        <w:rPr>
          <w:rFonts w:ascii="Times New Roman" w:hAnsi="Times New Roman"/>
          <w:color w:val="374151"/>
          <w:sz w:val="24"/>
          <w:szCs w:val="24"/>
        </w:rPr>
        <w:t xml:space="preserve">angiosperm </w:t>
      </w:r>
      <w:del w:id="20" w:author="Spyridon Oikonomidis" w:date="2024-05-11T09:29:00Z">
        <w:r w:rsidRPr="00B80079" w:rsidDel="005007B1">
          <w:rPr>
            <w:rFonts w:ascii="Times New Roman" w:hAnsi="Times New Roman"/>
            <w:color w:val="374151"/>
            <w:sz w:val="24"/>
            <w:szCs w:val="24"/>
          </w:rPr>
          <w:delText xml:space="preserve">families </w:delText>
        </w:r>
      </w:del>
      <w:ins w:id="21" w:author="Spyridon Oikonomidis" w:date="2024-05-11T09:29:00Z">
        <w:r w:rsidR="005007B1" w:rsidRPr="00B80079">
          <w:rPr>
            <w:rFonts w:ascii="Times New Roman" w:hAnsi="Times New Roman"/>
            <w:color w:val="374151"/>
            <w:sz w:val="24"/>
            <w:szCs w:val="24"/>
          </w:rPr>
          <w:t>famil</w:t>
        </w:r>
        <w:r w:rsidR="005007B1">
          <w:rPr>
            <w:rFonts w:ascii="Times New Roman" w:hAnsi="Times New Roman"/>
            <w:color w:val="374151"/>
            <w:sz w:val="24"/>
            <w:szCs w:val="24"/>
          </w:rPr>
          <w:t>y with its appearance estimat</w:t>
        </w:r>
      </w:ins>
      <w:ins w:id="22" w:author="Spyridon Oikonomidis" w:date="2024-05-11T09:30:00Z">
        <w:r w:rsidR="005007B1">
          <w:rPr>
            <w:rFonts w:ascii="Times New Roman" w:hAnsi="Times New Roman"/>
            <w:color w:val="374151"/>
            <w:sz w:val="24"/>
            <w:szCs w:val="24"/>
          </w:rPr>
          <w:t>ed around 100</w:t>
        </w:r>
      </w:ins>
      <w:ins w:id="23" w:author="Spyridon Oikonomidis" w:date="2024-05-21T19:27:00Z" w16du:dateUtc="2024-05-21T16:27:00Z">
        <w:r w:rsidR="00662E37">
          <w:rPr>
            <w:rFonts w:ascii="Times New Roman" w:hAnsi="Times New Roman"/>
            <w:color w:val="374151"/>
            <w:sz w:val="24"/>
            <w:szCs w:val="24"/>
          </w:rPr>
          <w:t>-120</w:t>
        </w:r>
      </w:ins>
      <w:ins w:id="24" w:author="Spyridon Oikonomidis" w:date="2024-05-11T09:30:00Z">
        <w:r w:rsidR="005007B1">
          <w:rPr>
            <w:rFonts w:ascii="Times New Roman" w:hAnsi="Times New Roman"/>
            <w:color w:val="374151"/>
            <w:sz w:val="24"/>
            <w:szCs w:val="24"/>
          </w:rPr>
          <w:t xml:space="preserve"> mya</w:t>
        </w:r>
      </w:ins>
      <w:ins w:id="25" w:author="Spyridon Oikonomidis" w:date="2024-05-11T09:29:00Z">
        <w:r w:rsidR="005007B1" w:rsidRPr="00B80079">
          <w:rPr>
            <w:rFonts w:ascii="Times New Roman" w:hAnsi="Times New Roman"/>
            <w:color w:val="374151"/>
            <w:sz w:val="24"/>
            <w:szCs w:val="24"/>
          </w:rPr>
          <w:t xml:space="preserve"> </w:t>
        </w:r>
      </w:ins>
      <w:bookmarkEnd w:id="16"/>
      <w:r w:rsidRPr="00B80079">
        <w:rPr>
          <w:rFonts w:ascii="Times New Roman" w:hAnsi="Times New Roman"/>
          <w:color w:val="374151"/>
          <w:sz w:val="24"/>
          <w:szCs w:val="24"/>
        </w:rPr>
        <w:t xml:space="preserve">(Givnish et al., 2015). Orchids can be found on almost every continent, with the exception of the poles, </w:t>
      </w:r>
      <w:r w:rsidR="00B80079">
        <w:rPr>
          <w:rFonts w:ascii="Times New Roman" w:hAnsi="Times New Roman"/>
          <w:color w:val="374151"/>
          <w:sz w:val="24"/>
          <w:szCs w:val="24"/>
        </w:rPr>
        <w:t xml:space="preserve">and </w:t>
      </w:r>
      <w:r w:rsidRPr="00B80079">
        <w:rPr>
          <w:rFonts w:ascii="Times New Roman" w:hAnsi="Times New Roman"/>
          <w:color w:val="374151"/>
          <w:sz w:val="24"/>
          <w:szCs w:val="24"/>
        </w:rPr>
        <w:t>Sahara and Great Victoria deserts (Christenhusz et al., 2017). The orchid family is classified into five subfamilies, with Epidendroideae and Orchidoideae being the largest, comprising 21,100 and 4,965 species, respectively. Vanilloideae, Cypripedioideae, and Apostasioideae are represented by 245, 169, and just 14 species, respectively (Christenhusz et al., 2017).</w:t>
      </w:r>
    </w:p>
    <w:p w14:paraId="4F7B4A36" w14:textId="77777777" w:rsidR="00E54A18" w:rsidRPr="00B80079" w:rsidRDefault="00E54A18" w:rsidP="00243A61">
      <w:pPr>
        <w:autoSpaceDE w:val="0"/>
        <w:autoSpaceDN w:val="0"/>
        <w:adjustRightInd w:val="0"/>
        <w:spacing w:after="0" w:line="360" w:lineRule="auto"/>
        <w:ind w:firstLine="426"/>
        <w:jc w:val="both"/>
        <w:rPr>
          <w:rFonts w:ascii="Times New Roman" w:hAnsi="Times New Roman"/>
          <w:color w:val="000000"/>
          <w:sz w:val="24"/>
          <w:szCs w:val="24"/>
          <w:shd w:val="clear" w:color="auto" w:fill="FFFFFF"/>
        </w:rPr>
      </w:pPr>
      <w:r w:rsidRPr="00B80079">
        <w:rPr>
          <w:rFonts w:ascii="Times New Roman" w:hAnsi="Times New Roman"/>
          <w:color w:val="000000"/>
          <w:sz w:val="24"/>
          <w:szCs w:val="24"/>
          <w:shd w:val="clear" w:color="auto" w:fill="FFFFFF"/>
        </w:rPr>
        <w:t xml:space="preserve">Orchids have captured the interest of scientists and plant enthusiasts for over four centuries, owing to their vast variety in flower morphology and unique life history, such as deceptive pollination and mandatory symbiosis with a fungus for germination under natural conditions (Arditti, 1984; </w:t>
      </w:r>
      <w:proofErr w:type="spellStart"/>
      <w:r w:rsidRPr="00B80079">
        <w:rPr>
          <w:rFonts w:ascii="Times New Roman" w:hAnsi="Times New Roman"/>
          <w:color w:val="000000"/>
          <w:sz w:val="24"/>
          <w:szCs w:val="24"/>
          <w:shd w:val="clear" w:color="auto" w:fill="FFFFFF"/>
        </w:rPr>
        <w:t>Micheneau</w:t>
      </w:r>
      <w:proofErr w:type="spellEnd"/>
      <w:r w:rsidRPr="00B80079">
        <w:rPr>
          <w:rFonts w:ascii="Times New Roman" w:hAnsi="Times New Roman"/>
          <w:color w:val="000000"/>
          <w:sz w:val="24"/>
          <w:szCs w:val="24"/>
          <w:shd w:val="clear" w:color="auto" w:fill="FFFFFF"/>
        </w:rPr>
        <w:t xml:space="preserve"> et al., 2009; Schiff, 2017).</w:t>
      </w:r>
    </w:p>
    <w:p w14:paraId="47DAD4BB" w14:textId="77777777" w:rsidR="00E54A18" w:rsidRPr="00B80079" w:rsidRDefault="00E54A18" w:rsidP="00243A61">
      <w:pPr>
        <w:autoSpaceDE w:val="0"/>
        <w:autoSpaceDN w:val="0"/>
        <w:adjustRightInd w:val="0"/>
        <w:spacing w:after="0" w:line="360" w:lineRule="auto"/>
        <w:ind w:firstLine="426"/>
        <w:jc w:val="both"/>
        <w:rPr>
          <w:rFonts w:ascii="Times New Roman" w:hAnsi="Times New Roman"/>
          <w:color w:val="000000"/>
          <w:sz w:val="24"/>
          <w:szCs w:val="24"/>
          <w:shd w:val="clear" w:color="auto" w:fill="FFFFFF"/>
        </w:rPr>
      </w:pPr>
      <w:r w:rsidRPr="00B80079">
        <w:rPr>
          <w:rFonts w:ascii="Times New Roman" w:hAnsi="Times New Roman"/>
          <w:color w:val="000000"/>
          <w:sz w:val="24"/>
          <w:szCs w:val="24"/>
          <w:shd w:val="clear" w:color="auto" w:fill="FFFFFF"/>
        </w:rPr>
        <w:t>The successful germination and development of orchids in vitro were initially described in the 20</w:t>
      </w:r>
      <w:r w:rsidRPr="00B80079">
        <w:rPr>
          <w:rFonts w:ascii="Times New Roman" w:hAnsi="Times New Roman"/>
          <w:color w:val="000000"/>
          <w:sz w:val="24"/>
          <w:szCs w:val="24"/>
          <w:shd w:val="clear" w:color="auto" w:fill="FFFFFF"/>
          <w:vertAlign w:val="superscript"/>
        </w:rPr>
        <w:t>th</w:t>
      </w:r>
      <w:r w:rsidRPr="00B80079">
        <w:rPr>
          <w:rFonts w:ascii="Times New Roman" w:hAnsi="Times New Roman"/>
          <w:color w:val="000000"/>
          <w:sz w:val="24"/>
          <w:szCs w:val="24"/>
          <w:shd w:val="clear" w:color="auto" w:fill="FFFFFF"/>
        </w:rPr>
        <w:t xml:space="preserve"> century. Noël Bernard pioneered symbiotic methods in the first decade, followed by Lewis Knudson's introduction of asymbiotic methods in the second decade (Bernard, 1909; Knudson, 1921). Orchid species remain among the most challenging to propagate successfully from seeds. Knudson's experiments in the early 1920s revealed that for the successful asymbiotic seed germination and further development of most orchids, a minimum external carbon source is required. This necessity is attributed to the initial </w:t>
      </w:r>
      <w:r w:rsidRPr="00B80079">
        <w:rPr>
          <w:rFonts w:ascii="Times New Roman" w:hAnsi="Times New Roman"/>
          <w:color w:val="000000"/>
          <w:sz w:val="24"/>
          <w:szCs w:val="24"/>
          <w:shd w:val="clear" w:color="auto" w:fill="FFFFFF"/>
        </w:rPr>
        <w:lastRenderedPageBreak/>
        <w:t>mandatory fully-mycoheterotrophic stage of, presumably, all orchid species in field conditions (Bernard, 1899; Rasmussen, 1995; Merckx, 2013).</w:t>
      </w:r>
    </w:p>
    <w:p w14:paraId="311FDEFA" w14:textId="77777777" w:rsidR="00E54A18" w:rsidRPr="00B80079" w:rsidRDefault="00E54A18" w:rsidP="00243A61">
      <w:pPr>
        <w:autoSpaceDE w:val="0"/>
        <w:autoSpaceDN w:val="0"/>
        <w:adjustRightInd w:val="0"/>
        <w:spacing w:after="0" w:line="360" w:lineRule="auto"/>
        <w:ind w:firstLine="426"/>
        <w:jc w:val="both"/>
        <w:rPr>
          <w:rFonts w:ascii="Times New Roman" w:hAnsi="Times New Roman"/>
          <w:color w:val="000000"/>
          <w:sz w:val="24"/>
          <w:szCs w:val="24"/>
          <w:shd w:val="clear" w:color="auto" w:fill="FFFFFF"/>
        </w:rPr>
      </w:pPr>
      <w:r w:rsidRPr="00B80079">
        <w:rPr>
          <w:rFonts w:ascii="Times New Roman" w:hAnsi="Times New Roman"/>
          <w:color w:val="000000"/>
          <w:sz w:val="24"/>
          <w:szCs w:val="24"/>
          <w:shd w:val="clear" w:color="auto" w:fill="FFFFFF"/>
        </w:rPr>
        <w:t xml:space="preserve">The asymbiotic germination process of orchid species exhibits high heterogeneity in terms of final germination (FG) success. Some species have been reported to readily germinate in distilled water (or water agar) without any carbon source, although their development is halted at the rhizoid stage before reaching the protocorm stage (Rasmussen, 1995; Oikonomidis et al., 2020; </w:t>
      </w:r>
      <w:proofErr w:type="spellStart"/>
      <w:r w:rsidRPr="00B80079">
        <w:rPr>
          <w:rFonts w:ascii="Times New Roman" w:hAnsi="Times New Roman"/>
          <w:color w:val="000000"/>
          <w:sz w:val="24"/>
          <w:szCs w:val="24"/>
          <w:shd w:val="clear" w:color="auto" w:fill="FFFFFF"/>
        </w:rPr>
        <w:t>Diantina</w:t>
      </w:r>
      <w:proofErr w:type="spellEnd"/>
      <w:r w:rsidRPr="00B80079">
        <w:rPr>
          <w:rFonts w:ascii="Times New Roman" w:hAnsi="Times New Roman"/>
          <w:color w:val="000000"/>
          <w:sz w:val="24"/>
          <w:szCs w:val="24"/>
          <w:shd w:val="clear" w:color="auto" w:fill="FFFFFF"/>
        </w:rPr>
        <w:t xml:space="preserve"> et al., 2020). The majority of orchid species require complex media for successful asymbiotic germination. However, for several, especially terrestrial species (e.g., </w:t>
      </w:r>
      <w:r w:rsidRPr="00B80079">
        <w:rPr>
          <w:rFonts w:ascii="Times New Roman" w:hAnsi="Times New Roman"/>
          <w:i/>
          <w:iCs/>
          <w:color w:val="000000"/>
          <w:sz w:val="24"/>
          <w:szCs w:val="24"/>
          <w:shd w:val="clear" w:color="auto" w:fill="FFFFFF"/>
        </w:rPr>
        <w:t>Cephalanthera</w:t>
      </w:r>
      <w:r w:rsidRPr="00B80079">
        <w:rPr>
          <w:rFonts w:ascii="Times New Roman" w:hAnsi="Times New Roman"/>
          <w:color w:val="000000"/>
          <w:sz w:val="24"/>
          <w:szCs w:val="24"/>
          <w:shd w:val="clear" w:color="auto" w:fill="FFFFFF"/>
        </w:rPr>
        <w:t xml:space="preserve"> spp.), asymbiotic germination</w:t>
      </w:r>
      <w:ins w:id="26" w:author="Spyridon Oikonomidis" w:date="2024-05-15T13:44:00Z">
        <w:r w:rsidR="00F836B9">
          <w:rPr>
            <w:rFonts w:ascii="Times New Roman" w:hAnsi="Times New Roman"/>
            <w:color w:val="000000"/>
            <w:sz w:val="24"/>
            <w:szCs w:val="24"/>
            <w:shd w:val="clear" w:color="auto" w:fill="FFFFFF"/>
          </w:rPr>
          <w:t xml:space="preserve"> of mature seeds</w:t>
        </w:r>
      </w:ins>
      <w:r w:rsidRPr="00B80079">
        <w:rPr>
          <w:rFonts w:ascii="Times New Roman" w:hAnsi="Times New Roman"/>
          <w:color w:val="000000"/>
          <w:sz w:val="24"/>
          <w:szCs w:val="24"/>
          <w:shd w:val="clear" w:color="auto" w:fill="FFFFFF"/>
        </w:rPr>
        <w:t xml:space="preserve"> has</w:t>
      </w:r>
      <w:ins w:id="27" w:author="Costas Thanos" w:date="2024-05-20T15:05:00Z">
        <w:r w:rsidR="009A0EE0">
          <w:rPr>
            <w:rFonts w:ascii="Times New Roman" w:hAnsi="Times New Roman"/>
            <w:color w:val="000000"/>
            <w:sz w:val="24"/>
            <w:szCs w:val="24"/>
            <w:shd w:val="clear" w:color="auto" w:fill="FFFFFF"/>
          </w:rPr>
          <w:t xml:space="preserve"> </w:t>
        </w:r>
        <w:r w:rsidR="009A0EE0" w:rsidRPr="009A0EE0">
          <w:rPr>
            <w:rFonts w:ascii="Times New Roman" w:hAnsi="Times New Roman"/>
            <w:color w:val="00B0F0"/>
            <w:sz w:val="24"/>
            <w:szCs w:val="24"/>
            <w:u w:val="single"/>
            <w:shd w:val="clear" w:color="auto" w:fill="FFFFFF"/>
            <w:rPrChange w:id="28" w:author="Costas Thanos" w:date="2024-05-20T15:06:00Z">
              <w:rPr>
                <w:rFonts w:ascii="Times New Roman" w:hAnsi="Times New Roman"/>
                <w:color w:val="000000"/>
                <w:sz w:val="24"/>
                <w:szCs w:val="24"/>
                <w:shd w:val="clear" w:color="auto" w:fill="FFFFFF"/>
              </w:rPr>
            </w:rPrChange>
          </w:rPr>
          <w:t>been</w:t>
        </w:r>
      </w:ins>
      <w:r w:rsidRPr="00B80079">
        <w:rPr>
          <w:rFonts w:ascii="Times New Roman" w:hAnsi="Times New Roman"/>
          <w:color w:val="000000"/>
          <w:sz w:val="24"/>
          <w:szCs w:val="24"/>
          <w:shd w:val="clear" w:color="auto" w:fill="FFFFFF"/>
        </w:rPr>
        <w:t xml:space="preserve"> </w:t>
      </w:r>
      <w:del w:id="29" w:author="Costas Thanos" w:date="2024-05-20T15:01:00Z">
        <w:r w:rsidRPr="00C761CF" w:rsidDel="00C761CF">
          <w:rPr>
            <w:rFonts w:ascii="Times New Roman" w:hAnsi="Times New Roman"/>
            <w:color w:val="00B0F0"/>
            <w:sz w:val="24"/>
            <w:szCs w:val="24"/>
            <w:u w:val="single"/>
            <w:shd w:val="clear" w:color="auto" w:fill="FFFFFF"/>
            <w:rPrChange w:id="30" w:author="Costas Thanos" w:date="2024-05-20T15:02:00Z">
              <w:rPr>
                <w:rFonts w:ascii="Times New Roman" w:hAnsi="Times New Roman"/>
                <w:color w:val="000000"/>
                <w:sz w:val="24"/>
                <w:szCs w:val="24"/>
                <w:shd w:val="clear" w:color="auto" w:fill="FFFFFF"/>
              </w:rPr>
            </w:rPrChange>
          </w:rPr>
          <w:delText xml:space="preserve">thus </w:delText>
        </w:r>
      </w:del>
      <w:ins w:id="31" w:author="Costas Thanos" w:date="2024-05-20T15:01:00Z">
        <w:r w:rsidR="00C761CF" w:rsidRPr="00C761CF">
          <w:rPr>
            <w:rFonts w:ascii="Times New Roman" w:hAnsi="Times New Roman"/>
            <w:color w:val="00B0F0"/>
            <w:sz w:val="24"/>
            <w:szCs w:val="24"/>
            <w:u w:val="single"/>
            <w:shd w:val="clear" w:color="auto" w:fill="FFFFFF"/>
            <w:rPrChange w:id="32" w:author="Costas Thanos" w:date="2024-05-20T15:02:00Z">
              <w:rPr>
                <w:rFonts w:ascii="Times New Roman" w:hAnsi="Times New Roman"/>
                <w:color w:val="000000"/>
                <w:sz w:val="24"/>
                <w:szCs w:val="24"/>
                <w:shd w:val="clear" w:color="auto" w:fill="FFFFFF"/>
              </w:rPr>
            </w:rPrChange>
          </w:rPr>
          <w:t>so</w:t>
        </w:r>
        <w:r w:rsidR="00C761CF" w:rsidRPr="00B80079">
          <w:rPr>
            <w:rFonts w:ascii="Times New Roman" w:hAnsi="Times New Roman"/>
            <w:color w:val="000000"/>
            <w:sz w:val="24"/>
            <w:szCs w:val="24"/>
            <w:shd w:val="clear" w:color="auto" w:fill="FFFFFF"/>
          </w:rPr>
          <w:t xml:space="preserve"> </w:t>
        </w:r>
      </w:ins>
      <w:r w:rsidRPr="00B80079">
        <w:rPr>
          <w:rFonts w:ascii="Times New Roman" w:hAnsi="Times New Roman"/>
          <w:color w:val="000000"/>
          <w:sz w:val="24"/>
          <w:szCs w:val="24"/>
          <w:shd w:val="clear" w:color="auto" w:fill="FFFFFF"/>
        </w:rPr>
        <w:t>far proven unsuccessful (Rasmussen, 1995</w:t>
      </w:r>
      <w:ins w:id="33" w:author="Spyridon Oikonomidis" w:date="2024-05-15T13:13:00Z">
        <w:r w:rsidR="00341B59">
          <w:rPr>
            <w:rFonts w:ascii="Times New Roman" w:hAnsi="Times New Roman"/>
            <w:color w:val="000000"/>
            <w:sz w:val="24"/>
            <w:szCs w:val="24"/>
            <w:shd w:val="clear" w:color="auto" w:fill="FFFFFF"/>
          </w:rPr>
          <w:t>; Yamazaki and Miyoshi,</w:t>
        </w:r>
      </w:ins>
      <w:ins w:id="34" w:author="Spyridon Oikonomidis" w:date="2024-05-15T13:14:00Z">
        <w:r w:rsidR="00341B59">
          <w:rPr>
            <w:rFonts w:ascii="Times New Roman" w:hAnsi="Times New Roman"/>
            <w:color w:val="000000"/>
            <w:sz w:val="24"/>
            <w:szCs w:val="24"/>
            <w:shd w:val="clear" w:color="auto" w:fill="FFFFFF"/>
          </w:rPr>
          <w:t xml:space="preserve"> 2006</w:t>
        </w:r>
        <w:r w:rsidR="00152368">
          <w:rPr>
            <w:rFonts w:ascii="Times New Roman" w:hAnsi="Times New Roman"/>
            <w:color w:val="000000"/>
            <w:sz w:val="24"/>
            <w:szCs w:val="24"/>
            <w:shd w:val="clear" w:color="auto" w:fill="FFFFFF"/>
          </w:rPr>
          <w:t xml:space="preserve">; </w:t>
        </w:r>
      </w:ins>
      <w:ins w:id="35" w:author="Spyridon Oikonomidis" w:date="2024-05-15T13:56:00Z">
        <w:r w:rsidR="00876784">
          <w:rPr>
            <w:rFonts w:ascii="Times New Roman" w:hAnsi="Times New Roman"/>
            <w:color w:val="000000"/>
            <w:sz w:val="24"/>
            <w:szCs w:val="24"/>
            <w:shd w:val="clear" w:color="auto" w:fill="FFFFFF"/>
          </w:rPr>
          <w:t>Zhang et al., 2020</w:t>
        </w:r>
      </w:ins>
      <w:r w:rsidRPr="00B80079">
        <w:rPr>
          <w:rFonts w:ascii="Times New Roman" w:hAnsi="Times New Roman"/>
          <w:color w:val="000000"/>
          <w:sz w:val="24"/>
          <w:szCs w:val="24"/>
          <w:shd w:val="clear" w:color="auto" w:fill="FFFFFF"/>
        </w:rPr>
        <w:t>). The intricacy and heterogeneity observed in orchid seed germination in the lab may mirror the complexity of requirements for successful orchid seed germination and seedling establishment in nature, particularly under symbiotic conditions (Rasmussen, 1995; Rasmussen et al., 2015).</w:t>
      </w:r>
    </w:p>
    <w:p w14:paraId="2EB9FCE1" w14:textId="27C3A37C" w:rsidR="00E54A18" w:rsidRPr="00B80079" w:rsidRDefault="00E54A18" w:rsidP="00243A61">
      <w:pPr>
        <w:autoSpaceDE w:val="0"/>
        <w:autoSpaceDN w:val="0"/>
        <w:adjustRightInd w:val="0"/>
        <w:spacing w:after="0" w:line="360" w:lineRule="auto"/>
        <w:ind w:firstLine="426"/>
        <w:jc w:val="both"/>
        <w:rPr>
          <w:rFonts w:ascii="Times New Roman" w:hAnsi="Times New Roman"/>
          <w:color w:val="000000"/>
          <w:sz w:val="24"/>
          <w:szCs w:val="24"/>
          <w:shd w:val="clear" w:color="auto" w:fill="FFFFFF"/>
        </w:rPr>
      </w:pPr>
      <w:r w:rsidRPr="00B80079">
        <w:rPr>
          <w:rFonts w:ascii="Times New Roman" w:hAnsi="Times New Roman"/>
          <w:color w:val="000000"/>
          <w:sz w:val="24"/>
          <w:szCs w:val="24"/>
          <w:shd w:val="clear" w:color="auto" w:fill="FFFFFF"/>
        </w:rPr>
        <w:t>Orchid seeds, characterised by their microscopic sizes, were not observed until the 16</w:t>
      </w:r>
      <w:r w:rsidRPr="00B80079">
        <w:rPr>
          <w:rFonts w:ascii="Times New Roman" w:hAnsi="Times New Roman"/>
          <w:color w:val="000000"/>
          <w:sz w:val="24"/>
          <w:szCs w:val="24"/>
          <w:shd w:val="clear" w:color="auto" w:fill="FFFFFF"/>
          <w:vertAlign w:val="superscript"/>
        </w:rPr>
        <w:t>th</w:t>
      </w:r>
      <w:r w:rsidRPr="00B80079">
        <w:rPr>
          <w:rFonts w:ascii="Times New Roman" w:hAnsi="Times New Roman"/>
          <w:color w:val="000000"/>
          <w:sz w:val="24"/>
          <w:szCs w:val="24"/>
          <w:shd w:val="clear" w:color="auto" w:fill="FFFFFF"/>
        </w:rPr>
        <w:t xml:space="preserve"> century. Official references to orchid seeds emerged in the literature in the mid-18</w:t>
      </w:r>
      <w:r w:rsidRPr="00B80079">
        <w:rPr>
          <w:rFonts w:ascii="Times New Roman" w:hAnsi="Times New Roman"/>
          <w:color w:val="000000"/>
          <w:sz w:val="24"/>
          <w:szCs w:val="24"/>
          <w:shd w:val="clear" w:color="auto" w:fill="FFFFFF"/>
          <w:vertAlign w:val="superscript"/>
        </w:rPr>
        <w:t>th</w:t>
      </w:r>
      <w:r w:rsidRPr="00B80079">
        <w:rPr>
          <w:rFonts w:ascii="Times New Roman" w:hAnsi="Times New Roman"/>
          <w:color w:val="000000"/>
          <w:sz w:val="24"/>
          <w:szCs w:val="24"/>
          <w:shd w:val="clear" w:color="auto" w:fill="FFFFFF"/>
        </w:rPr>
        <w:t xml:space="preserve"> century, notably in the works of Conrad Gessner and Georg Everhard </w:t>
      </w:r>
      <w:proofErr w:type="spellStart"/>
      <w:r w:rsidRPr="00B80079">
        <w:rPr>
          <w:rFonts w:ascii="Times New Roman" w:hAnsi="Times New Roman"/>
          <w:color w:val="000000"/>
          <w:sz w:val="24"/>
          <w:szCs w:val="24"/>
          <w:shd w:val="clear" w:color="auto" w:fill="FFFFFF"/>
        </w:rPr>
        <w:t>Rumphius</w:t>
      </w:r>
      <w:proofErr w:type="spellEnd"/>
      <w:r w:rsidRPr="00B80079">
        <w:rPr>
          <w:rFonts w:ascii="Times New Roman" w:hAnsi="Times New Roman"/>
          <w:color w:val="000000"/>
          <w:sz w:val="24"/>
          <w:szCs w:val="24"/>
          <w:shd w:val="clear" w:color="auto" w:fill="FFFFFF"/>
        </w:rPr>
        <w:t xml:space="preserve"> (Kull and Arditti, 2002). Orchid seeds typically comprise a spindled-shaped, thin seed coat (testa) that encompasses the underdeveloped embryo. The embryos lack endosperm, cotyledons, and a radicle, although a few exceptions, such as </w:t>
      </w:r>
      <w:r w:rsidRPr="00B80079">
        <w:rPr>
          <w:rFonts w:ascii="Times New Roman" w:hAnsi="Times New Roman"/>
          <w:i/>
          <w:color w:val="000000"/>
          <w:sz w:val="24"/>
          <w:szCs w:val="24"/>
          <w:shd w:val="clear" w:color="auto" w:fill="FFFFFF"/>
        </w:rPr>
        <w:t>Bletilla striata</w:t>
      </w:r>
      <w:r w:rsidRPr="00B80079">
        <w:rPr>
          <w:rFonts w:ascii="Times New Roman" w:hAnsi="Times New Roman"/>
          <w:color w:val="000000"/>
          <w:sz w:val="24"/>
          <w:szCs w:val="24"/>
          <w:shd w:val="clear" w:color="auto" w:fill="FFFFFF"/>
        </w:rPr>
        <w:t xml:space="preserve">, exhibit rudimentary cotyledons (Arditti, 1967). In certain cases, as in the genera </w:t>
      </w:r>
      <w:r w:rsidRPr="00B80079">
        <w:rPr>
          <w:rFonts w:ascii="Times New Roman" w:hAnsi="Times New Roman"/>
          <w:i/>
          <w:iCs/>
          <w:color w:val="000000"/>
          <w:sz w:val="24"/>
          <w:szCs w:val="24"/>
          <w:shd w:val="clear" w:color="auto" w:fill="FFFFFF"/>
        </w:rPr>
        <w:t>Cephalanthera</w:t>
      </w:r>
      <w:r w:rsidRPr="00B80079">
        <w:rPr>
          <w:rFonts w:ascii="Times New Roman" w:hAnsi="Times New Roman"/>
          <w:color w:val="000000"/>
          <w:sz w:val="24"/>
          <w:szCs w:val="24"/>
          <w:shd w:val="clear" w:color="auto" w:fill="FFFFFF"/>
        </w:rPr>
        <w:t xml:space="preserve"> and </w:t>
      </w:r>
      <w:r w:rsidRPr="00B80079">
        <w:rPr>
          <w:rFonts w:ascii="Times New Roman" w:hAnsi="Times New Roman"/>
          <w:i/>
          <w:iCs/>
          <w:color w:val="000000"/>
          <w:sz w:val="24"/>
          <w:szCs w:val="24"/>
          <w:shd w:val="clear" w:color="auto" w:fill="FFFFFF"/>
        </w:rPr>
        <w:t>Epipactis</w:t>
      </w:r>
      <w:r w:rsidRPr="00B80079">
        <w:rPr>
          <w:rFonts w:ascii="Times New Roman" w:hAnsi="Times New Roman"/>
          <w:color w:val="000000"/>
          <w:sz w:val="24"/>
          <w:szCs w:val="24"/>
          <w:shd w:val="clear" w:color="auto" w:fill="FFFFFF"/>
        </w:rPr>
        <w:t>, another tight cell layer that encloses the embryo, known as the carapace, is also present (</w:t>
      </w:r>
      <w:proofErr w:type="spellStart"/>
      <w:r w:rsidRPr="00B80079">
        <w:rPr>
          <w:rFonts w:ascii="Times New Roman" w:hAnsi="Times New Roman"/>
          <w:color w:val="000000"/>
          <w:sz w:val="24"/>
          <w:szCs w:val="24"/>
          <w:shd w:val="clear" w:color="auto" w:fill="FFFFFF"/>
        </w:rPr>
        <w:t>Veyret</w:t>
      </w:r>
      <w:proofErr w:type="spellEnd"/>
      <w:r w:rsidRPr="00B80079">
        <w:rPr>
          <w:rFonts w:ascii="Times New Roman" w:hAnsi="Times New Roman"/>
          <w:color w:val="000000"/>
          <w:sz w:val="24"/>
          <w:szCs w:val="24"/>
          <w:shd w:val="clear" w:color="auto" w:fill="FFFFFF"/>
        </w:rPr>
        <w:t>, 1969</w:t>
      </w:r>
      <w:ins w:id="36" w:author="Spyridon Oikonomidis" w:date="2024-05-21T19:32:00Z" w16du:dateUtc="2024-05-21T16:32:00Z">
        <w:r w:rsidR="00566107">
          <w:rPr>
            <w:rFonts w:ascii="Times New Roman" w:hAnsi="Times New Roman"/>
            <w:color w:val="000000"/>
            <w:sz w:val="24"/>
            <w:szCs w:val="24"/>
            <w:shd w:val="clear" w:color="auto" w:fill="FFFFFF"/>
          </w:rPr>
          <w:t>; Lee and Yeun 2023</w:t>
        </w:r>
      </w:ins>
      <w:r w:rsidRPr="00B80079">
        <w:rPr>
          <w:rFonts w:ascii="Times New Roman" w:hAnsi="Times New Roman"/>
          <w:color w:val="000000"/>
          <w:sz w:val="24"/>
          <w:szCs w:val="24"/>
          <w:shd w:val="clear" w:color="auto" w:fill="FFFFFF"/>
        </w:rPr>
        <w:t xml:space="preserve">). Ranging in size (longest </w:t>
      </w:r>
      <w:r w:rsidRPr="00B80079">
        <w:rPr>
          <w:rFonts w:ascii="Times New Roman" w:hAnsi="Times New Roman"/>
          <w:color w:val="000000"/>
          <w:sz w:val="24"/>
          <w:szCs w:val="24"/>
          <w:shd w:val="clear" w:color="auto" w:fill="FFFFFF"/>
        </w:rPr>
        <w:lastRenderedPageBreak/>
        <w:t xml:space="preserve">dimension) between 150 and 6000 </w:t>
      </w:r>
      <w:proofErr w:type="spellStart"/>
      <w:r w:rsidRPr="00B80079">
        <w:rPr>
          <w:rFonts w:ascii="Times New Roman" w:hAnsi="Times New Roman"/>
          <w:color w:val="000000"/>
          <w:sz w:val="24"/>
          <w:szCs w:val="24"/>
          <w:shd w:val="clear" w:color="auto" w:fill="FFFFFF"/>
        </w:rPr>
        <w:t>μm</w:t>
      </w:r>
      <w:proofErr w:type="spellEnd"/>
      <w:r w:rsidRPr="00B80079">
        <w:rPr>
          <w:rFonts w:ascii="Times New Roman" w:hAnsi="Times New Roman"/>
          <w:color w:val="000000"/>
          <w:sz w:val="24"/>
          <w:szCs w:val="24"/>
          <w:shd w:val="clear" w:color="auto" w:fill="FFFFFF"/>
        </w:rPr>
        <w:t xml:space="preserve">, with the majority falling between 300 and 800 </w:t>
      </w:r>
      <w:proofErr w:type="spellStart"/>
      <w:r w:rsidRPr="00B80079">
        <w:rPr>
          <w:rFonts w:ascii="Times New Roman" w:hAnsi="Times New Roman"/>
          <w:color w:val="000000"/>
          <w:sz w:val="24"/>
          <w:szCs w:val="24"/>
          <w:shd w:val="clear" w:color="auto" w:fill="FFFFFF"/>
        </w:rPr>
        <w:t>μm</w:t>
      </w:r>
      <w:proofErr w:type="spellEnd"/>
      <w:r w:rsidRPr="00B80079">
        <w:rPr>
          <w:rFonts w:ascii="Times New Roman" w:hAnsi="Times New Roman"/>
          <w:color w:val="000000"/>
          <w:sz w:val="24"/>
          <w:szCs w:val="24"/>
          <w:shd w:val="clear" w:color="auto" w:fill="FFFFFF"/>
        </w:rPr>
        <w:t>, orchid seeds rank among the smallest in the plant kingdom (</w:t>
      </w:r>
      <w:proofErr w:type="spellStart"/>
      <w:r w:rsidRPr="00B80079">
        <w:rPr>
          <w:rFonts w:ascii="Times New Roman" w:hAnsi="Times New Roman"/>
          <w:color w:val="000000"/>
          <w:sz w:val="24"/>
          <w:szCs w:val="24"/>
          <w:shd w:val="clear" w:color="auto" w:fill="FFFFFF"/>
        </w:rPr>
        <w:t>Movray</w:t>
      </w:r>
      <w:proofErr w:type="spellEnd"/>
      <w:r w:rsidRPr="00B80079">
        <w:rPr>
          <w:rFonts w:ascii="Times New Roman" w:hAnsi="Times New Roman"/>
          <w:color w:val="000000"/>
          <w:sz w:val="24"/>
          <w:szCs w:val="24"/>
          <w:shd w:val="clear" w:color="auto" w:fill="FFFFFF"/>
        </w:rPr>
        <w:t xml:space="preserve"> and Kores, 1995; Baskin and Baskin, 2014).</w:t>
      </w:r>
    </w:p>
    <w:p w14:paraId="30271855" w14:textId="77777777" w:rsidR="00E54A18" w:rsidRPr="00B80079" w:rsidRDefault="00E54A18" w:rsidP="00243A61">
      <w:pPr>
        <w:autoSpaceDE w:val="0"/>
        <w:autoSpaceDN w:val="0"/>
        <w:adjustRightInd w:val="0"/>
        <w:spacing w:after="0" w:line="360" w:lineRule="auto"/>
        <w:ind w:firstLine="426"/>
        <w:jc w:val="both"/>
        <w:rPr>
          <w:rFonts w:ascii="Times New Roman" w:hAnsi="Times New Roman"/>
          <w:color w:val="000000"/>
          <w:sz w:val="24"/>
          <w:szCs w:val="24"/>
          <w:shd w:val="clear" w:color="auto" w:fill="FFFFFF"/>
        </w:rPr>
      </w:pPr>
      <w:r w:rsidRPr="00B80079">
        <w:rPr>
          <w:rFonts w:ascii="Times New Roman" w:hAnsi="Times New Roman"/>
          <w:color w:val="000000"/>
          <w:sz w:val="24"/>
          <w:szCs w:val="24"/>
          <w:shd w:val="clear" w:color="auto" w:fill="FFFFFF"/>
        </w:rPr>
        <w:t>Orchid seeds exhibit significant variation in terms of relative seed and embryo dimensions, testa cell morphology, and coloration. Numerous orchid seed characteristics have been suggested to hold taxonomic importance for infrageneric identifications (</w:t>
      </w:r>
      <w:proofErr w:type="spellStart"/>
      <w:r w:rsidRPr="00B80079">
        <w:rPr>
          <w:rFonts w:ascii="Times New Roman" w:hAnsi="Times New Roman"/>
          <w:color w:val="000000"/>
          <w:sz w:val="24"/>
          <w:szCs w:val="24"/>
          <w:shd w:val="clear" w:color="auto" w:fill="FFFFFF"/>
        </w:rPr>
        <w:t>Akçin</w:t>
      </w:r>
      <w:proofErr w:type="spellEnd"/>
      <w:r w:rsidRPr="00B80079">
        <w:rPr>
          <w:rFonts w:ascii="Times New Roman" w:hAnsi="Times New Roman"/>
          <w:color w:val="000000"/>
          <w:sz w:val="24"/>
          <w:szCs w:val="24"/>
          <w:shd w:val="clear" w:color="auto" w:fill="FFFFFF"/>
        </w:rPr>
        <w:t xml:space="preserve"> et al., 2009; Gamarra et al., 2010). Concerning seed and embryo dimensions, it has been proposed that the relative increase of air space inside the seed (with the embryo occupying a relatively smaller volume) is positively correlated with flotation time. This correlation suggests a potential adaptation to anemochory in orchid species, supported by both morphological and phylogenetic data (</w:t>
      </w:r>
      <w:proofErr w:type="spellStart"/>
      <w:r w:rsidRPr="00B80079">
        <w:rPr>
          <w:rFonts w:ascii="Times New Roman" w:hAnsi="Times New Roman"/>
          <w:color w:val="000000"/>
          <w:sz w:val="24"/>
          <w:szCs w:val="24"/>
          <w:shd w:val="clear" w:color="auto" w:fill="FFFFFF"/>
        </w:rPr>
        <w:t>Diantina</w:t>
      </w:r>
      <w:proofErr w:type="spellEnd"/>
      <w:r w:rsidRPr="00B80079">
        <w:rPr>
          <w:rFonts w:ascii="Times New Roman" w:hAnsi="Times New Roman"/>
          <w:color w:val="000000"/>
          <w:sz w:val="24"/>
          <w:szCs w:val="24"/>
          <w:shd w:val="clear" w:color="auto" w:fill="FFFFFF"/>
        </w:rPr>
        <w:t xml:space="preserve"> et al., 2020; Fan et al., 2020). The smaller </w:t>
      </w:r>
      <w:del w:id="37" w:author="Spyridon Oikonomidis" w:date="2024-05-11T09:44:00Z">
        <w:r w:rsidRPr="00B80079" w:rsidDel="005007B1">
          <w:rPr>
            <w:rFonts w:ascii="Times New Roman" w:hAnsi="Times New Roman"/>
            <w:color w:val="000000"/>
            <w:sz w:val="24"/>
            <w:szCs w:val="24"/>
            <w:shd w:val="clear" w:color="auto" w:fill="FFFFFF"/>
          </w:rPr>
          <w:delText xml:space="preserve">relative </w:delText>
        </w:r>
      </w:del>
      <w:r w:rsidRPr="00B80079">
        <w:rPr>
          <w:rFonts w:ascii="Times New Roman" w:hAnsi="Times New Roman"/>
          <w:color w:val="000000"/>
          <w:sz w:val="24"/>
          <w:szCs w:val="24"/>
          <w:shd w:val="clear" w:color="auto" w:fill="FFFFFF"/>
        </w:rPr>
        <w:t xml:space="preserve">size of seeds and embryos, </w:t>
      </w:r>
      <w:del w:id="38" w:author="Spyridon Oikonomidis" w:date="2024-05-11T09:46:00Z">
        <w:r w:rsidRPr="00B80079" w:rsidDel="004E492B">
          <w:rPr>
            <w:rFonts w:ascii="Times New Roman" w:hAnsi="Times New Roman"/>
            <w:color w:val="000000"/>
            <w:sz w:val="24"/>
            <w:szCs w:val="24"/>
            <w:shd w:val="clear" w:color="auto" w:fill="FFFFFF"/>
          </w:rPr>
          <w:delText>accompanied by an</w:delText>
        </w:r>
      </w:del>
      <w:ins w:id="39" w:author="Spyridon Oikonomidis" w:date="2024-05-11T09:46:00Z">
        <w:r w:rsidR="004E492B">
          <w:rPr>
            <w:rFonts w:ascii="Times New Roman" w:hAnsi="Times New Roman"/>
            <w:color w:val="000000"/>
            <w:sz w:val="24"/>
            <w:szCs w:val="24"/>
            <w:shd w:val="clear" w:color="auto" w:fill="FFFFFF"/>
          </w:rPr>
          <w:t xml:space="preserve">and </w:t>
        </w:r>
      </w:ins>
      <w:ins w:id="40" w:author="Spyridon Oikonomidis" w:date="2024-05-11T09:48:00Z">
        <w:r w:rsidR="004E492B">
          <w:rPr>
            <w:rFonts w:ascii="Times New Roman" w:hAnsi="Times New Roman"/>
            <w:color w:val="000000"/>
            <w:sz w:val="24"/>
            <w:szCs w:val="24"/>
            <w:shd w:val="clear" w:color="auto" w:fill="FFFFFF"/>
          </w:rPr>
          <w:t>the</w:t>
        </w:r>
      </w:ins>
      <w:del w:id="41" w:author="Spyridon Oikonomidis" w:date="2024-05-11T09:46:00Z">
        <w:r w:rsidRPr="00B80079" w:rsidDel="004E492B">
          <w:rPr>
            <w:rFonts w:ascii="Times New Roman" w:hAnsi="Times New Roman"/>
            <w:color w:val="000000"/>
            <w:sz w:val="24"/>
            <w:szCs w:val="24"/>
            <w:shd w:val="clear" w:color="auto" w:fill="FFFFFF"/>
          </w:rPr>
          <w:delText xml:space="preserve"> </w:delText>
        </w:r>
      </w:del>
      <w:ins w:id="42" w:author="Spyridon Oikonomidis" w:date="2024-05-11T10:10:00Z">
        <w:r w:rsidR="007B57EE">
          <w:rPr>
            <w:rFonts w:ascii="Times New Roman" w:hAnsi="Times New Roman"/>
            <w:color w:val="000000"/>
            <w:sz w:val="24"/>
            <w:szCs w:val="24"/>
            <w:shd w:val="clear" w:color="auto" w:fill="FFFFFF"/>
          </w:rPr>
          <w:t xml:space="preserve"> </w:t>
        </w:r>
      </w:ins>
      <w:r w:rsidRPr="00B80079">
        <w:rPr>
          <w:rFonts w:ascii="Times New Roman" w:hAnsi="Times New Roman"/>
          <w:color w:val="000000"/>
          <w:sz w:val="24"/>
          <w:szCs w:val="24"/>
          <w:shd w:val="clear" w:color="auto" w:fill="FFFFFF"/>
        </w:rPr>
        <w:t>increase</w:t>
      </w:r>
      <w:ins w:id="43" w:author="Spyridon Oikonomidis" w:date="2024-05-11T09:46:00Z">
        <w:r w:rsidR="004E492B">
          <w:rPr>
            <w:rFonts w:ascii="Times New Roman" w:hAnsi="Times New Roman"/>
            <w:color w:val="000000"/>
            <w:sz w:val="24"/>
            <w:szCs w:val="24"/>
            <w:shd w:val="clear" w:color="auto" w:fill="FFFFFF"/>
          </w:rPr>
          <w:t>d</w:t>
        </w:r>
      </w:ins>
      <w:r w:rsidRPr="00B80079">
        <w:rPr>
          <w:rFonts w:ascii="Times New Roman" w:hAnsi="Times New Roman"/>
          <w:color w:val="000000"/>
          <w:sz w:val="24"/>
          <w:szCs w:val="24"/>
          <w:shd w:val="clear" w:color="auto" w:fill="FFFFFF"/>
        </w:rPr>
        <w:t xml:space="preserve"> </w:t>
      </w:r>
      <w:del w:id="44" w:author="Spyridon Oikonomidis" w:date="2024-05-11T09:46:00Z">
        <w:r w:rsidRPr="00B80079" w:rsidDel="004E492B">
          <w:rPr>
            <w:rFonts w:ascii="Times New Roman" w:hAnsi="Times New Roman"/>
            <w:color w:val="000000"/>
            <w:sz w:val="24"/>
            <w:szCs w:val="24"/>
            <w:shd w:val="clear" w:color="auto" w:fill="FFFFFF"/>
          </w:rPr>
          <w:delText>in</w:delText>
        </w:r>
      </w:del>
      <w:r w:rsidRPr="00B80079">
        <w:rPr>
          <w:rFonts w:ascii="Times New Roman" w:hAnsi="Times New Roman"/>
          <w:color w:val="000000"/>
          <w:sz w:val="24"/>
          <w:szCs w:val="24"/>
          <w:shd w:val="clear" w:color="auto" w:fill="FFFFFF"/>
        </w:rPr>
        <w:t xml:space="preserve"> air space within the seed - a trait common among all mycoheterotrophic plants - </w:t>
      </w:r>
      <w:del w:id="45" w:author="Costas Thanos" w:date="2024-05-20T15:18:00Z">
        <w:r w:rsidRPr="00B80079" w:rsidDel="00315315">
          <w:rPr>
            <w:rFonts w:ascii="Times New Roman" w:hAnsi="Times New Roman"/>
            <w:color w:val="000000"/>
            <w:sz w:val="24"/>
            <w:szCs w:val="24"/>
            <w:shd w:val="clear" w:color="auto" w:fill="FFFFFF"/>
          </w:rPr>
          <w:delText xml:space="preserve">is </w:delText>
        </w:r>
      </w:del>
      <w:ins w:id="46" w:author="Costas Thanos" w:date="2024-05-20T15:18:00Z">
        <w:r w:rsidR="00315315">
          <w:rPr>
            <w:rFonts w:ascii="Times New Roman" w:hAnsi="Times New Roman"/>
            <w:color w:val="000000"/>
            <w:sz w:val="24"/>
            <w:szCs w:val="24"/>
            <w:shd w:val="clear" w:color="auto" w:fill="FFFFFF"/>
          </w:rPr>
          <w:t>have been</w:t>
        </w:r>
        <w:r w:rsidR="00315315" w:rsidRPr="00B80079">
          <w:rPr>
            <w:rFonts w:ascii="Times New Roman" w:hAnsi="Times New Roman"/>
            <w:color w:val="000000"/>
            <w:sz w:val="24"/>
            <w:szCs w:val="24"/>
            <w:shd w:val="clear" w:color="auto" w:fill="FFFFFF"/>
          </w:rPr>
          <w:t xml:space="preserve"> </w:t>
        </w:r>
      </w:ins>
      <w:r w:rsidRPr="00B80079">
        <w:rPr>
          <w:rFonts w:ascii="Times New Roman" w:hAnsi="Times New Roman"/>
          <w:color w:val="000000"/>
          <w:sz w:val="24"/>
          <w:szCs w:val="24"/>
          <w:shd w:val="clear" w:color="auto" w:fill="FFFFFF"/>
        </w:rPr>
        <w:t xml:space="preserve">considered a </w:t>
      </w:r>
      <w:ins w:id="47" w:author="Costas Thanos" w:date="2024-05-20T15:19:00Z">
        <w:r w:rsidR="00315315">
          <w:rPr>
            <w:rFonts w:ascii="Times New Roman" w:hAnsi="Times New Roman"/>
            <w:color w:val="000000"/>
            <w:sz w:val="24"/>
            <w:szCs w:val="24"/>
            <w:shd w:val="clear" w:color="auto" w:fill="FFFFFF"/>
          </w:rPr>
          <w:t>‘</w:t>
        </w:r>
      </w:ins>
      <w:r w:rsidRPr="00B80079">
        <w:rPr>
          <w:rFonts w:ascii="Times New Roman" w:hAnsi="Times New Roman"/>
          <w:color w:val="000000"/>
          <w:sz w:val="24"/>
          <w:szCs w:val="24"/>
          <w:shd w:val="clear" w:color="auto" w:fill="FFFFFF"/>
        </w:rPr>
        <w:t>consequence</w:t>
      </w:r>
      <w:ins w:id="48" w:author="Costas Thanos" w:date="2024-05-20T15:19:00Z">
        <w:r w:rsidR="00315315">
          <w:rPr>
            <w:rFonts w:ascii="Times New Roman" w:hAnsi="Times New Roman"/>
            <w:color w:val="000000"/>
            <w:sz w:val="24"/>
            <w:szCs w:val="24"/>
            <w:shd w:val="clear" w:color="auto" w:fill="FFFFFF"/>
          </w:rPr>
          <w:t>’ (or a ‘prerequisite</w:t>
        </w:r>
      </w:ins>
      <w:ins w:id="49" w:author="Costas Thanos" w:date="2024-05-20T15:20:00Z">
        <w:r w:rsidR="00315315">
          <w:rPr>
            <w:rFonts w:ascii="Times New Roman" w:hAnsi="Times New Roman"/>
            <w:color w:val="000000"/>
            <w:sz w:val="24"/>
            <w:szCs w:val="24"/>
            <w:shd w:val="clear" w:color="auto" w:fill="FFFFFF"/>
          </w:rPr>
          <w:t>’)</w:t>
        </w:r>
      </w:ins>
      <w:r w:rsidRPr="00B80079">
        <w:rPr>
          <w:rFonts w:ascii="Times New Roman" w:hAnsi="Times New Roman"/>
          <w:color w:val="000000"/>
          <w:sz w:val="24"/>
          <w:szCs w:val="24"/>
          <w:shd w:val="clear" w:color="auto" w:fill="FFFFFF"/>
        </w:rPr>
        <w:t xml:space="preserve"> of the transition from an autotrophic to a partially or fully mycoheterotrophic lifestyle (Leake, 1994; Eriksson and Kainulainen, 2011). All these are also prevalent in the Orchidaceae family which, notably, embraces a significant proportion of the fully mycoheterotrophic plants known today, accounting to 215 out of a total of 535 species (Merckx, 2013).</w:t>
      </w:r>
    </w:p>
    <w:p w14:paraId="66DD517D" w14:textId="77777777" w:rsidR="007B57EE" w:rsidRPr="00B80079" w:rsidRDefault="00E54A18" w:rsidP="007B57EE">
      <w:pPr>
        <w:autoSpaceDE w:val="0"/>
        <w:autoSpaceDN w:val="0"/>
        <w:adjustRightInd w:val="0"/>
        <w:spacing w:after="0" w:line="360" w:lineRule="auto"/>
        <w:ind w:firstLine="142"/>
        <w:jc w:val="both"/>
        <w:rPr>
          <w:ins w:id="50" w:author="Spyridon Oikonomidis" w:date="2024-05-11T10:10:00Z"/>
          <w:rFonts w:ascii="Times New Roman" w:hAnsi="Times New Roman"/>
          <w:color w:val="000000"/>
          <w:sz w:val="24"/>
          <w:szCs w:val="24"/>
          <w:shd w:val="clear" w:color="auto" w:fill="FFFFFF"/>
        </w:rPr>
      </w:pPr>
      <w:r w:rsidRPr="00B80079">
        <w:rPr>
          <w:rFonts w:ascii="Times New Roman" w:hAnsi="Times New Roman"/>
          <w:color w:val="000000"/>
          <w:sz w:val="24"/>
          <w:szCs w:val="24"/>
          <w:shd w:val="clear" w:color="auto" w:fill="FFFFFF"/>
        </w:rPr>
        <w:t xml:space="preserve">In a previous study on the genus </w:t>
      </w:r>
      <w:r w:rsidRPr="00B80079">
        <w:rPr>
          <w:rFonts w:ascii="Times New Roman" w:hAnsi="Times New Roman"/>
          <w:i/>
          <w:iCs/>
          <w:color w:val="000000"/>
          <w:sz w:val="24"/>
          <w:szCs w:val="24"/>
          <w:shd w:val="clear" w:color="auto" w:fill="FFFFFF"/>
        </w:rPr>
        <w:t>Dendrobium</w:t>
      </w:r>
      <w:r w:rsidRPr="00B80079">
        <w:rPr>
          <w:rFonts w:ascii="Times New Roman" w:hAnsi="Times New Roman"/>
          <w:color w:val="000000"/>
          <w:sz w:val="24"/>
          <w:szCs w:val="24"/>
          <w:shd w:val="clear" w:color="auto" w:fill="FFFFFF"/>
        </w:rPr>
        <w:t xml:space="preserve"> (</w:t>
      </w:r>
      <w:proofErr w:type="spellStart"/>
      <w:r w:rsidRPr="00B80079">
        <w:rPr>
          <w:rFonts w:ascii="Times New Roman" w:hAnsi="Times New Roman"/>
          <w:color w:val="000000"/>
          <w:sz w:val="24"/>
          <w:szCs w:val="24"/>
          <w:shd w:val="clear" w:color="auto" w:fill="FFFFFF"/>
        </w:rPr>
        <w:t>Prasongsom</w:t>
      </w:r>
      <w:proofErr w:type="spellEnd"/>
      <w:r w:rsidRPr="00B80079">
        <w:rPr>
          <w:rFonts w:ascii="Times New Roman" w:hAnsi="Times New Roman"/>
          <w:color w:val="000000"/>
          <w:sz w:val="24"/>
          <w:szCs w:val="24"/>
          <w:shd w:val="clear" w:color="auto" w:fill="FFFFFF"/>
        </w:rPr>
        <w:t xml:space="preserve"> et al., 2016, 2022), it was </w:t>
      </w:r>
      <w:del w:id="51" w:author="Costas Thanos" w:date="2024-05-20T15:13:00Z">
        <w:r w:rsidRPr="00B80079" w:rsidDel="009A0EE0">
          <w:rPr>
            <w:rFonts w:ascii="Times New Roman" w:hAnsi="Times New Roman"/>
            <w:color w:val="000000"/>
            <w:sz w:val="24"/>
            <w:szCs w:val="24"/>
            <w:shd w:val="clear" w:color="auto" w:fill="FFFFFF"/>
          </w:rPr>
          <w:delText xml:space="preserve">emphasized </w:delText>
        </w:r>
      </w:del>
      <w:ins w:id="52" w:author="Costas Thanos" w:date="2024-05-20T15:13:00Z">
        <w:r w:rsidR="009A0EE0" w:rsidRPr="00B80079">
          <w:rPr>
            <w:rFonts w:ascii="Times New Roman" w:hAnsi="Times New Roman"/>
            <w:color w:val="000000"/>
            <w:sz w:val="24"/>
            <w:szCs w:val="24"/>
            <w:shd w:val="clear" w:color="auto" w:fill="FFFFFF"/>
          </w:rPr>
          <w:t>emphasi</w:t>
        </w:r>
        <w:r w:rsidR="009A0EE0">
          <w:rPr>
            <w:rFonts w:ascii="Times New Roman" w:hAnsi="Times New Roman"/>
            <w:color w:val="000000"/>
            <w:sz w:val="24"/>
            <w:szCs w:val="24"/>
            <w:shd w:val="clear" w:color="auto" w:fill="FFFFFF"/>
          </w:rPr>
          <w:t>s</w:t>
        </w:r>
        <w:r w:rsidR="009A0EE0" w:rsidRPr="00B80079">
          <w:rPr>
            <w:rFonts w:ascii="Times New Roman" w:hAnsi="Times New Roman"/>
            <w:color w:val="000000"/>
            <w:sz w:val="24"/>
            <w:szCs w:val="24"/>
            <w:shd w:val="clear" w:color="auto" w:fill="FFFFFF"/>
          </w:rPr>
          <w:t xml:space="preserve">ed </w:t>
        </w:r>
      </w:ins>
      <w:r w:rsidRPr="00B80079">
        <w:rPr>
          <w:rFonts w:ascii="Times New Roman" w:hAnsi="Times New Roman"/>
          <w:color w:val="000000"/>
          <w:sz w:val="24"/>
          <w:szCs w:val="24"/>
          <w:shd w:val="clear" w:color="auto" w:fill="FFFFFF"/>
        </w:rPr>
        <w:t xml:space="preserve">that the small size of a seed alone is insufficient for </w:t>
      </w:r>
      <w:del w:id="53" w:author="Costas Thanos" w:date="2024-05-20T15:13:00Z">
        <w:r w:rsidRPr="00B80079" w:rsidDel="009A0EE0">
          <w:rPr>
            <w:rFonts w:ascii="Times New Roman" w:hAnsi="Times New Roman"/>
            <w:color w:val="000000"/>
            <w:sz w:val="24"/>
            <w:szCs w:val="24"/>
            <w:shd w:val="clear" w:color="auto" w:fill="FFFFFF"/>
          </w:rPr>
          <w:delText xml:space="preserve">categorizing </w:delText>
        </w:r>
      </w:del>
      <w:ins w:id="54" w:author="Costas Thanos" w:date="2024-05-20T15:13:00Z">
        <w:r w:rsidR="009A0EE0" w:rsidRPr="00B80079">
          <w:rPr>
            <w:rFonts w:ascii="Times New Roman" w:hAnsi="Times New Roman"/>
            <w:color w:val="000000"/>
            <w:sz w:val="24"/>
            <w:szCs w:val="24"/>
            <w:shd w:val="clear" w:color="auto" w:fill="FFFFFF"/>
          </w:rPr>
          <w:t>categori</w:t>
        </w:r>
        <w:r w:rsidR="009A0EE0">
          <w:rPr>
            <w:rFonts w:ascii="Times New Roman" w:hAnsi="Times New Roman"/>
            <w:color w:val="000000"/>
            <w:sz w:val="24"/>
            <w:szCs w:val="24"/>
            <w:shd w:val="clear" w:color="auto" w:fill="FFFFFF"/>
          </w:rPr>
          <w:t>s</w:t>
        </w:r>
        <w:r w:rsidR="009A0EE0" w:rsidRPr="00B80079">
          <w:rPr>
            <w:rFonts w:ascii="Times New Roman" w:hAnsi="Times New Roman"/>
            <w:color w:val="000000"/>
            <w:sz w:val="24"/>
            <w:szCs w:val="24"/>
            <w:shd w:val="clear" w:color="auto" w:fill="FFFFFF"/>
          </w:rPr>
          <w:t xml:space="preserve">ing </w:t>
        </w:r>
      </w:ins>
      <w:r w:rsidRPr="00B80079">
        <w:rPr>
          <w:rFonts w:ascii="Times New Roman" w:hAnsi="Times New Roman"/>
          <w:color w:val="000000"/>
          <w:sz w:val="24"/>
          <w:szCs w:val="24"/>
          <w:shd w:val="clear" w:color="auto" w:fill="FFFFFF"/>
        </w:rPr>
        <w:t xml:space="preserve">a species into the </w:t>
      </w:r>
      <w:ins w:id="55" w:author="Spyridon Oikonomidis" w:date="2024-05-15T13:06:00Z">
        <w:r w:rsidR="009B2B55">
          <w:rPr>
            <w:rFonts w:ascii="Times New Roman" w:hAnsi="Times New Roman"/>
            <w:color w:val="000000"/>
            <w:sz w:val="24"/>
            <w:szCs w:val="24"/>
            <w:shd w:val="clear" w:color="auto" w:fill="FFFFFF"/>
          </w:rPr>
          <w:t xml:space="preserve">sensu lato </w:t>
        </w:r>
      </w:ins>
      <w:r w:rsidRPr="00B80079">
        <w:rPr>
          <w:rFonts w:ascii="Times New Roman" w:hAnsi="Times New Roman"/>
          <w:color w:val="000000"/>
          <w:sz w:val="24"/>
          <w:szCs w:val="24"/>
          <w:shd w:val="clear" w:color="auto" w:fill="FFFFFF"/>
        </w:rPr>
        <w:t>morphological or morphophysiological dormancy classes, according to Baskin and Baskin (2014)</w:t>
      </w:r>
      <w:ins w:id="56" w:author="Spyridon Oikonomidis" w:date="2024-05-15T13:06:00Z">
        <w:r w:rsidR="00237268" w:rsidRPr="00237268">
          <w:rPr>
            <w:rFonts w:ascii="Times New Roman" w:hAnsi="Times New Roman"/>
            <w:color w:val="000000"/>
            <w:sz w:val="24"/>
            <w:szCs w:val="24"/>
            <w:shd w:val="clear" w:color="auto" w:fill="FFFFFF"/>
            <w:rPrChange w:id="57" w:author="Spyridon Oikonomidis" w:date="2024-05-15T13:06:00Z">
              <w:rPr>
                <w:rFonts w:ascii="Times New Roman" w:hAnsi="Times New Roman"/>
                <w:color w:val="000000"/>
                <w:sz w:val="24"/>
                <w:szCs w:val="24"/>
                <w:shd w:val="clear" w:color="auto" w:fill="FFFFFF"/>
                <w:lang w:val="el-GR"/>
              </w:rPr>
            </w:rPrChange>
          </w:rPr>
          <w:t xml:space="preserve"> </w:t>
        </w:r>
        <w:r w:rsidR="005F355F">
          <w:rPr>
            <w:rFonts w:ascii="Times New Roman" w:hAnsi="Times New Roman"/>
            <w:color w:val="000000"/>
            <w:sz w:val="24"/>
            <w:szCs w:val="24"/>
            <w:shd w:val="clear" w:color="auto" w:fill="FFFFFF"/>
            <w:lang w:val="en-US"/>
          </w:rPr>
          <w:t>definition</w:t>
        </w:r>
      </w:ins>
      <w:r w:rsidRPr="00B80079">
        <w:rPr>
          <w:rFonts w:ascii="Times New Roman" w:hAnsi="Times New Roman"/>
          <w:color w:val="000000"/>
          <w:sz w:val="24"/>
          <w:szCs w:val="24"/>
          <w:shd w:val="clear" w:color="auto" w:fill="FFFFFF"/>
        </w:rPr>
        <w:t xml:space="preserve">. Consistent with these findings, our team has also observed variations in the germination behaviour of certain orchid species in relation to their relative </w:t>
      </w:r>
      <w:r w:rsidRPr="00B80079">
        <w:rPr>
          <w:rFonts w:ascii="Times New Roman" w:hAnsi="Times New Roman"/>
          <w:color w:val="000000"/>
          <w:sz w:val="24"/>
          <w:szCs w:val="24"/>
          <w:shd w:val="clear" w:color="auto" w:fill="FFFFFF"/>
        </w:rPr>
        <w:lastRenderedPageBreak/>
        <w:t>embryo-to-seed size (Oikonomidis and Thanos, 2020). The present study explores the relationships among seed structure, germination behaviour, phylogeny and four biotic and climatic variables (mycoheterotrophy level, growth form, climatic zone, habitat shadiness). It reveals the correlation between orchid seed architecture and germination behaviour</w:t>
      </w:r>
      <w:del w:id="58" w:author="Spyridon Oikonomidis" w:date="2024-05-11T09:57:00Z">
        <w:r w:rsidRPr="00B80079" w:rsidDel="00E80EAC">
          <w:rPr>
            <w:rFonts w:ascii="Times New Roman" w:hAnsi="Times New Roman"/>
            <w:color w:val="000000"/>
            <w:sz w:val="24"/>
            <w:szCs w:val="24"/>
            <w:shd w:val="clear" w:color="auto" w:fill="FFFFFF"/>
          </w:rPr>
          <w:delText xml:space="preserve">, while </w:delText>
        </w:r>
      </w:del>
      <w:del w:id="59" w:author="Spyridon Oikonomidis" w:date="2024-05-11T09:56:00Z">
        <w:r w:rsidRPr="00B80079" w:rsidDel="00E80EAC">
          <w:rPr>
            <w:rFonts w:ascii="Times New Roman" w:hAnsi="Times New Roman"/>
            <w:color w:val="000000"/>
            <w:sz w:val="24"/>
            <w:szCs w:val="24"/>
            <w:shd w:val="clear" w:color="auto" w:fill="FFFFFF"/>
          </w:rPr>
          <w:delText>also formulating a hypothesis grounded in the ecological preferences of the species</w:delText>
        </w:r>
      </w:del>
      <w:del w:id="60" w:author="Spyridon Oikonomidis" w:date="2024-05-11T09:57:00Z">
        <w:r w:rsidRPr="00B80079" w:rsidDel="00E80EAC">
          <w:rPr>
            <w:rFonts w:ascii="Times New Roman" w:hAnsi="Times New Roman"/>
            <w:color w:val="000000"/>
            <w:sz w:val="24"/>
            <w:szCs w:val="24"/>
            <w:shd w:val="clear" w:color="auto" w:fill="FFFFFF"/>
          </w:rPr>
          <w:delText>.</w:delText>
        </w:r>
      </w:del>
      <w:ins w:id="61" w:author="Spyridon Oikonomidis" w:date="2024-05-11T09:57:00Z">
        <w:r w:rsidR="00E80EAC">
          <w:rPr>
            <w:rFonts w:ascii="Times New Roman" w:hAnsi="Times New Roman"/>
            <w:color w:val="000000"/>
            <w:sz w:val="24"/>
            <w:szCs w:val="24"/>
            <w:shd w:val="clear" w:color="auto" w:fill="FFFFFF"/>
          </w:rPr>
          <w:t xml:space="preserve">. </w:t>
        </w:r>
        <w:bookmarkStart w:id="62" w:name="_Hlk166314757"/>
        <w:r w:rsidR="00E80EAC">
          <w:rPr>
            <w:rFonts w:ascii="Times New Roman" w:hAnsi="Times New Roman"/>
            <w:color w:val="000000"/>
            <w:sz w:val="24"/>
            <w:szCs w:val="24"/>
            <w:shd w:val="clear" w:color="auto" w:fill="FFFFFF"/>
          </w:rPr>
          <w:t xml:space="preserve">Based on the ecological preferences of the species </w:t>
        </w:r>
      </w:ins>
      <w:ins w:id="63" w:author="Spyridon Oikonomidis" w:date="2024-05-11T10:10:00Z">
        <w:r w:rsidR="007B57EE" w:rsidRPr="00E147BC">
          <w:rPr>
            <w:rFonts w:ascii="Times New Roman" w:hAnsi="Times New Roman"/>
            <w:color w:val="000000"/>
            <w:sz w:val="24"/>
            <w:szCs w:val="24"/>
            <w:shd w:val="clear" w:color="auto" w:fill="FFFFFF"/>
          </w:rPr>
          <w:t xml:space="preserve">we </w:t>
        </w:r>
      </w:ins>
      <w:ins w:id="64" w:author="Spyridon Oikonomidis" w:date="2024-05-11T10:11:00Z">
        <w:r w:rsidR="00F0120E">
          <w:rPr>
            <w:rFonts w:ascii="Times New Roman" w:hAnsi="Times New Roman"/>
            <w:color w:val="000000"/>
            <w:sz w:val="24"/>
            <w:szCs w:val="24"/>
            <w:shd w:val="clear" w:color="auto" w:fill="FFFFFF"/>
          </w:rPr>
          <w:t>suggest that the decrease in embryo size, relative to the overall seed length, is associated with the adaptation of different orchid lineages to shaded environments and their increased dependence on fungal symbiosis</w:t>
        </w:r>
      </w:ins>
      <w:ins w:id="65" w:author="Spyridon Oikonomidis" w:date="2024-05-11T10:10:00Z">
        <w:r w:rsidR="007B57EE" w:rsidRPr="00E147BC">
          <w:rPr>
            <w:rFonts w:ascii="Times New Roman" w:hAnsi="Times New Roman"/>
            <w:color w:val="000000"/>
            <w:sz w:val="24"/>
            <w:szCs w:val="24"/>
            <w:shd w:val="clear" w:color="auto" w:fill="FFFFFF"/>
          </w:rPr>
          <w:t>.</w:t>
        </w:r>
        <w:bookmarkEnd w:id="62"/>
      </w:ins>
    </w:p>
    <w:p w14:paraId="538C15BB" w14:textId="77777777" w:rsidR="00E54A18" w:rsidRPr="007B57EE" w:rsidDel="007B57EE" w:rsidRDefault="00E54A18" w:rsidP="007B57EE">
      <w:pPr>
        <w:autoSpaceDE w:val="0"/>
        <w:autoSpaceDN w:val="0"/>
        <w:adjustRightInd w:val="0"/>
        <w:spacing w:after="0" w:line="360" w:lineRule="auto"/>
        <w:ind w:firstLine="142"/>
        <w:jc w:val="both"/>
        <w:rPr>
          <w:del w:id="66" w:author="Spyridon Oikonomidis" w:date="2024-05-11T10:10:00Z"/>
          <w:rPrChange w:id="67" w:author="Spyridon Oikonomidis" w:date="2024-05-11T10:09:00Z">
            <w:rPr>
              <w:del w:id="68" w:author="Spyridon Oikonomidis" w:date="2024-05-11T10:10:00Z"/>
              <w:rFonts w:ascii="Times New Roman" w:hAnsi="Times New Roman"/>
              <w:color w:val="000000"/>
              <w:sz w:val="24"/>
              <w:szCs w:val="24"/>
              <w:shd w:val="clear" w:color="auto" w:fill="FFFFFF"/>
            </w:rPr>
          </w:rPrChange>
        </w:rPr>
      </w:pPr>
    </w:p>
    <w:p w14:paraId="402A814C" w14:textId="77777777" w:rsidR="00C5029E" w:rsidRPr="00E147BC" w:rsidRDefault="00C5029E" w:rsidP="00586832">
      <w:pPr>
        <w:autoSpaceDE w:val="0"/>
        <w:autoSpaceDN w:val="0"/>
        <w:adjustRightInd w:val="0"/>
        <w:spacing w:after="0" w:line="360" w:lineRule="auto"/>
        <w:jc w:val="both"/>
        <w:rPr>
          <w:rFonts w:ascii="Times New Roman" w:eastAsia="TimesNewRomanPSMT" w:hAnsi="Times New Roman"/>
          <w:b/>
          <w:bCs/>
          <w:sz w:val="24"/>
          <w:szCs w:val="24"/>
        </w:rPr>
      </w:pPr>
    </w:p>
    <w:p w14:paraId="39AF1CB2" w14:textId="77777777" w:rsidR="009D4841" w:rsidRPr="00E147BC" w:rsidRDefault="009D4841" w:rsidP="00586832">
      <w:pPr>
        <w:autoSpaceDE w:val="0"/>
        <w:autoSpaceDN w:val="0"/>
        <w:adjustRightInd w:val="0"/>
        <w:spacing w:after="0" w:line="360" w:lineRule="auto"/>
        <w:jc w:val="both"/>
        <w:rPr>
          <w:rFonts w:ascii="Times New Roman" w:eastAsia="TimesNewRomanPSMT" w:hAnsi="Times New Roman"/>
          <w:b/>
          <w:bCs/>
          <w:sz w:val="24"/>
          <w:szCs w:val="24"/>
        </w:rPr>
      </w:pPr>
      <w:r w:rsidRPr="00E147BC">
        <w:rPr>
          <w:rFonts w:ascii="Times New Roman" w:eastAsia="TimesNewRomanPSMT" w:hAnsi="Times New Roman"/>
          <w:b/>
          <w:bCs/>
          <w:sz w:val="24"/>
          <w:szCs w:val="24"/>
        </w:rPr>
        <w:t>Materials and Methods</w:t>
      </w:r>
    </w:p>
    <w:p w14:paraId="0DECBB93" w14:textId="77777777" w:rsidR="00DD50F0" w:rsidRPr="00B80079" w:rsidRDefault="00DD50F0" w:rsidP="00DD50F0">
      <w:pPr>
        <w:autoSpaceDE w:val="0"/>
        <w:autoSpaceDN w:val="0"/>
        <w:adjustRightInd w:val="0"/>
        <w:spacing w:after="0" w:line="360" w:lineRule="auto"/>
        <w:jc w:val="both"/>
        <w:rPr>
          <w:rFonts w:ascii="Times New Roman" w:eastAsia="TimesNewRomanPSMT" w:hAnsi="Times New Roman"/>
          <w:bCs/>
          <w:i/>
          <w:color w:val="FF0000"/>
          <w:sz w:val="24"/>
          <w:szCs w:val="24"/>
        </w:rPr>
      </w:pPr>
      <w:r w:rsidRPr="00B80079">
        <w:rPr>
          <w:rFonts w:ascii="Times New Roman" w:eastAsia="TimesNewRomanPSMT" w:hAnsi="Times New Roman"/>
          <w:bCs/>
          <w:i/>
          <w:color w:val="FF0000"/>
          <w:sz w:val="24"/>
          <w:szCs w:val="24"/>
        </w:rPr>
        <w:t>The dataset of E:S and FG values</w:t>
      </w:r>
    </w:p>
    <w:p w14:paraId="4DE4A0E3" w14:textId="632637C0" w:rsidR="00DD50F0" w:rsidRPr="00B80079" w:rsidRDefault="00DD50F0" w:rsidP="00243A61">
      <w:pPr>
        <w:autoSpaceDE w:val="0"/>
        <w:autoSpaceDN w:val="0"/>
        <w:adjustRightInd w:val="0"/>
        <w:spacing w:after="0" w:line="360" w:lineRule="auto"/>
        <w:jc w:val="both"/>
        <w:rPr>
          <w:rFonts w:ascii="Times New Roman" w:hAnsi="Times New Roman"/>
          <w:color w:val="000000"/>
          <w:sz w:val="24"/>
          <w:szCs w:val="24"/>
          <w:shd w:val="clear" w:color="auto" w:fill="FFFFFF"/>
        </w:rPr>
      </w:pPr>
      <w:r w:rsidRPr="00B80079">
        <w:rPr>
          <w:rFonts w:ascii="Times New Roman" w:hAnsi="Times New Roman"/>
          <w:color w:val="000000"/>
          <w:sz w:val="24"/>
          <w:szCs w:val="24"/>
          <w:shd w:val="clear" w:color="auto" w:fill="FFFFFF"/>
        </w:rPr>
        <w:t xml:space="preserve">Among the most common data available for orchids are the dimensions of the seeds. In this study the ratio of embryo length and seed length (E:S) is used to investigate the relationship between seed morphology and germination behaviour of 203 orchid species across the globe. Although in previous studies (Arditti and Ghani, 2000; </w:t>
      </w:r>
      <w:proofErr w:type="spellStart"/>
      <w:r w:rsidRPr="00B80079">
        <w:rPr>
          <w:rFonts w:ascii="Times New Roman" w:hAnsi="Times New Roman"/>
          <w:color w:val="000000"/>
          <w:sz w:val="24"/>
          <w:szCs w:val="24"/>
          <w:shd w:val="clear" w:color="auto" w:fill="FFFFFF"/>
        </w:rPr>
        <w:t>Diantina</w:t>
      </w:r>
      <w:proofErr w:type="spellEnd"/>
      <w:r w:rsidRPr="00B80079">
        <w:rPr>
          <w:rFonts w:ascii="Times New Roman" w:hAnsi="Times New Roman"/>
          <w:color w:val="000000"/>
          <w:sz w:val="24"/>
          <w:szCs w:val="24"/>
          <w:shd w:val="clear" w:color="auto" w:fill="FFFFFF"/>
        </w:rPr>
        <w:t xml:space="preserve"> et al., 2020; Fan et al., 2020) researchers have employed air space (the free space between the embryo and the outer testa of the seed) to investigate seed trait evolution, we have chosen to focus primarily on the study of the E:S. The calculation of air space for orchid seeds is based on the </w:t>
      </w:r>
      <w:del w:id="69" w:author="Spyridon Oikonomidis" w:date="2024-05-21T19:10:00Z" w16du:dateUtc="2024-05-21T16:10:00Z">
        <w:r w:rsidRPr="00B80079" w:rsidDel="00586E4C">
          <w:rPr>
            <w:rFonts w:ascii="Times New Roman" w:hAnsi="Times New Roman"/>
            <w:color w:val="000000"/>
            <w:sz w:val="24"/>
            <w:szCs w:val="24"/>
            <w:shd w:val="clear" w:color="auto" w:fill="FFFFFF"/>
          </w:rPr>
          <w:delText xml:space="preserve">generalization </w:delText>
        </w:r>
      </w:del>
      <w:ins w:id="70" w:author="Spyridon Oikonomidis" w:date="2024-05-21T19:10:00Z" w16du:dateUtc="2024-05-21T16:10:00Z">
        <w:r w:rsidR="00586E4C" w:rsidRPr="00B80079">
          <w:rPr>
            <w:rFonts w:ascii="Times New Roman" w:hAnsi="Times New Roman"/>
            <w:color w:val="000000"/>
            <w:sz w:val="24"/>
            <w:szCs w:val="24"/>
            <w:shd w:val="clear" w:color="auto" w:fill="FFFFFF"/>
          </w:rPr>
          <w:t>generali</w:t>
        </w:r>
        <w:r w:rsidR="00586E4C">
          <w:rPr>
            <w:rFonts w:ascii="Times New Roman" w:hAnsi="Times New Roman"/>
            <w:color w:val="000000"/>
            <w:sz w:val="24"/>
            <w:szCs w:val="24"/>
            <w:shd w:val="clear" w:color="auto" w:fill="FFFFFF"/>
          </w:rPr>
          <w:t>s</w:t>
        </w:r>
        <w:r w:rsidR="00586E4C" w:rsidRPr="00B80079">
          <w:rPr>
            <w:rFonts w:ascii="Times New Roman" w:hAnsi="Times New Roman"/>
            <w:color w:val="000000"/>
            <w:sz w:val="24"/>
            <w:szCs w:val="24"/>
            <w:shd w:val="clear" w:color="auto" w:fill="FFFFFF"/>
          </w:rPr>
          <w:t xml:space="preserve">ation </w:t>
        </w:r>
      </w:ins>
      <w:r w:rsidRPr="00B80079">
        <w:rPr>
          <w:rFonts w:ascii="Times New Roman" w:hAnsi="Times New Roman"/>
          <w:color w:val="000000"/>
          <w:sz w:val="24"/>
          <w:szCs w:val="24"/>
          <w:shd w:val="clear" w:color="auto" w:fill="FFFFFF"/>
        </w:rPr>
        <w:t>of the shape of orchid seeds, and thus, slight mistakes in the values might be common.</w:t>
      </w:r>
    </w:p>
    <w:p w14:paraId="56FCFDEE" w14:textId="77777777" w:rsidR="00F0120E" w:rsidDel="000C2346" w:rsidRDefault="00DD50F0" w:rsidP="00F0120E">
      <w:pPr>
        <w:autoSpaceDE w:val="0"/>
        <w:autoSpaceDN w:val="0"/>
        <w:adjustRightInd w:val="0"/>
        <w:spacing w:after="0" w:line="360" w:lineRule="auto"/>
        <w:ind w:firstLine="426"/>
        <w:jc w:val="both"/>
        <w:rPr>
          <w:del w:id="71" w:author="Spyridon Oikonomidis" w:date="2024-05-11T10:14:00Z"/>
          <w:rFonts w:ascii="Times New Roman" w:hAnsi="Times New Roman"/>
          <w:color w:val="000000"/>
          <w:sz w:val="24"/>
          <w:szCs w:val="24"/>
          <w:shd w:val="clear" w:color="auto" w:fill="FFFFFF"/>
        </w:rPr>
      </w:pPr>
      <w:r w:rsidRPr="00B80079">
        <w:rPr>
          <w:rFonts w:ascii="Times New Roman" w:hAnsi="Times New Roman"/>
          <w:color w:val="000000"/>
          <w:sz w:val="24"/>
          <w:szCs w:val="24"/>
          <w:shd w:val="clear" w:color="auto" w:fill="FFFFFF"/>
        </w:rPr>
        <w:t xml:space="preserve">Data for both morphology (primarily dimensions of seeds and embryos) and seed germination (FG, final germination) were collected for a total of 203 species belonging to 71 genera. This information was gathered through a comprehensive </w:t>
      </w:r>
      <w:r w:rsidRPr="00B80079">
        <w:rPr>
          <w:rFonts w:ascii="Times New Roman" w:hAnsi="Times New Roman"/>
          <w:color w:val="000000"/>
          <w:sz w:val="24"/>
          <w:szCs w:val="24"/>
          <w:shd w:val="clear" w:color="auto" w:fill="FFFFFF"/>
        </w:rPr>
        <w:lastRenderedPageBreak/>
        <w:t>bibliographical search, including 174 species, and from the unpublished data of our lab, covering 29 species. The limiting factor for the ultimate size of the dataset was the concurrent availability of morphological data on seeds and germination behaviour for each orchid species. The final dataset, in comparison with the family, exhibits a considerable overrepresentation of Orchidoideae over Epidendroideae (see Table 1). This can be attributed to the cumulative effect of the predominant focus in orchid research on temperate species of the Northern Hemisphere, which are overrepresented by the family Orchidoideae (Wraith et al., 2020). Furthermore, our own research adds to this bias by concentrating on orchids from Greece, where species in the Orchidoideae subfamily predominate. It should be noted here that the E:S ratio was calculated using mean values</w:t>
      </w:r>
      <w:del w:id="72" w:author="Spyridon Oikonomidis" w:date="2024-05-15T12:43:00Z">
        <w:r w:rsidRPr="00B80079" w:rsidDel="00AA3DC6">
          <w:rPr>
            <w:rFonts w:ascii="Times New Roman" w:hAnsi="Times New Roman"/>
            <w:color w:val="000000"/>
            <w:sz w:val="24"/>
            <w:szCs w:val="24"/>
            <w:shd w:val="clear" w:color="auto" w:fill="FFFFFF"/>
          </w:rPr>
          <w:delText xml:space="preserve"> </w:delText>
        </w:r>
      </w:del>
      <w:ins w:id="73" w:author="Spyridon Oikonomidis" w:date="2024-05-15T12:43:00Z">
        <w:r w:rsidR="00AA3DC6">
          <w:rPr>
            <w:rFonts w:ascii="Times New Roman" w:hAnsi="Times New Roman"/>
            <w:color w:val="000000"/>
            <w:sz w:val="24"/>
            <w:szCs w:val="24"/>
            <w:shd w:val="clear" w:color="auto" w:fill="FFFFFF"/>
          </w:rPr>
          <w:t xml:space="preserve"> </w:t>
        </w:r>
      </w:ins>
      <w:r w:rsidRPr="00B80079">
        <w:rPr>
          <w:rFonts w:ascii="Times New Roman" w:hAnsi="Times New Roman"/>
          <w:color w:val="000000"/>
          <w:sz w:val="24"/>
          <w:szCs w:val="24"/>
          <w:shd w:val="clear" w:color="auto" w:fill="FFFFFF"/>
        </w:rPr>
        <w:t>of embryo and seed length</w:t>
      </w:r>
      <w:ins w:id="74" w:author="Spyridon Oikonomidis" w:date="2024-05-15T12:43:00Z">
        <w:r w:rsidR="00AA3DC6">
          <w:rPr>
            <w:rFonts w:ascii="Times New Roman" w:hAnsi="Times New Roman"/>
            <w:color w:val="000000"/>
            <w:sz w:val="24"/>
            <w:szCs w:val="24"/>
            <w:shd w:val="clear" w:color="auto" w:fill="FFFFFF"/>
          </w:rPr>
          <w:t>, measured under a stereomicroscope or a microscope,</w:t>
        </w:r>
      </w:ins>
      <w:r w:rsidRPr="00B80079">
        <w:rPr>
          <w:rFonts w:ascii="Times New Roman" w:hAnsi="Times New Roman"/>
          <w:color w:val="000000"/>
          <w:sz w:val="24"/>
          <w:szCs w:val="24"/>
          <w:shd w:val="clear" w:color="auto" w:fill="FFFFFF"/>
        </w:rPr>
        <w:t xml:space="preserve"> gathered from the bibliography (</w:t>
      </w:r>
      <w:ins w:id="75" w:author="Spyridon Oikonomidis" w:date="2024-05-11T10:15:00Z">
        <w:r w:rsidR="00633A3D">
          <w:rPr>
            <w:rFonts w:ascii="Times New Roman" w:hAnsi="Times New Roman"/>
            <w:color w:val="000000"/>
            <w:sz w:val="24"/>
            <w:szCs w:val="24"/>
            <w:shd w:val="clear" w:color="auto" w:fill="FFFFFF"/>
          </w:rPr>
          <w:t xml:space="preserve">tabular data for </w:t>
        </w:r>
      </w:ins>
      <w:r w:rsidRPr="00B80079">
        <w:rPr>
          <w:rFonts w:ascii="Times New Roman" w:hAnsi="Times New Roman"/>
          <w:color w:val="000000"/>
          <w:sz w:val="24"/>
          <w:szCs w:val="24"/>
          <w:shd w:val="clear" w:color="auto" w:fill="FFFFFF"/>
        </w:rPr>
        <w:t>174 species) while for each of the 29 species studied by our group, a 50-seed sample was used to calculate the mean E:S ratio values</w:t>
      </w:r>
      <w:ins w:id="76" w:author="Spyridon Oikonomidis" w:date="2024-05-11T10:23:00Z">
        <w:r w:rsidR="00DE1E80">
          <w:rPr>
            <w:rFonts w:ascii="Times New Roman" w:hAnsi="Times New Roman"/>
            <w:color w:val="000000"/>
            <w:sz w:val="24"/>
            <w:szCs w:val="24"/>
            <w:shd w:val="clear" w:color="auto" w:fill="FFFFFF"/>
          </w:rPr>
          <w:t xml:space="preserve"> using the </w:t>
        </w:r>
      </w:ins>
      <w:proofErr w:type="spellStart"/>
      <w:ins w:id="77" w:author="Spyridon Oikonomidis" w:date="2024-05-11T10:24:00Z">
        <w:r w:rsidR="00DE1E80">
          <w:rPr>
            <w:rFonts w:ascii="Times New Roman" w:hAnsi="Times New Roman"/>
            <w:color w:val="000000"/>
            <w:sz w:val="24"/>
            <w:szCs w:val="24"/>
            <w:shd w:val="clear" w:color="auto" w:fill="FFFFFF"/>
          </w:rPr>
          <w:t>Lumenera</w:t>
        </w:r>
        <w:proofErr w:type="spellEnd"/>
        <w:r w:rsidR="00DE1E80">
          <w:rPr>
            <w:rFonts w:ascii="Times New Roman" w:hAnsi="Times New Roman"/>
            <w:color w:val="000000"/>
            <w:sz w:val="24"/>
            <w:szCs w:val="24"/>
            <w:shd w:val="clear" w:color="auto" w:fill="FFFFFF"/>
          </w:rPr>
          <w:t xml:space="preserve"> I</w:t>
        </w:r>
      </w:ins>
      <w:ins w:id="78" w:author="Spyridon Oikonomidis" w:date="2024-05-11T10:23:00Z">
        <w:r w:rsidR="00DE1E80">
          <w:rPr>
            <w:rFonts w:ascii="Times New Roman" w:hAnsi="Times New Roman"/>
            <w:color w:val="000000"/>
            <w:sz w:val="24"/>
            <w:szCs w:val="24"/>
            <w:shd w:val="clear" w:color="auto" w:fill="FFFFFF"/>
          </w:rPr>
          <w:t>nfinity-1 camera and software under a stereomicroscope</w:t>
        </w:r>
      </w:ins>
      <w:ins w:id="79" w:author="Spyridon Oikonomidis" w:date="2024-05-11T10:48:00Z">
        <w:r w:rsidR="000C2346">
          <w:rPr>
            <w:rFonts w:ascii="Times New Roman" w:hAnsi="Times New Roman"/>
            <w:color w:val="000000"/>
            <w:sz w:val="24"/>
            <w:szCs w:val="24"/>
            <w:shd w:val="clear" w:color="auto" w:fill="FFFFFF"/>
          </w:rPr>
          <w:t>.</w:t>
        </w:r>
      </w:ins>
      <w:del w:id="80" w:author="Spyridon Oikonomidis" w:date="2024-05-11T10:48:00Z">
        <w:r w:rsidRPr="00B80079" w:rsidDel="000C2346">
          <w:rPr>
            <w:rFonts w:ascii="Times New Roman" w:hAnsi="Times New Roman"/>
            <w:color w:val="000000"/>
            <w:sz w:val="24"/>
            <w:szCs w:val="24"/>
            <w:shd w:val="clear" w:color="auto" w:fill="FFFFFF"/>
          </w:rPr>
          <w:delText>.</w:delText>
        </w:r>
      </w:del>
    </w:p>
    <w:p w14:paraId="42A668A8" w14:textId="77777777" w:rsidR="00AF1A5F" w:rsidRDefault="00AF1A5F">
      <w:pPr>
        <w:autoSpaceDE w:val="0"/>
        <w:autoSpaceDN w:val="0"/>
        <w:adjustRightInd w:val="0"/>
        <w:spacing w:after="0" w:line="360" w:lineRule="auto"/>
        <w:jc w:val="both"/>
        <w:rPr>
          <w:ins w:id="81" w:author="Spyridon Oikonomidis" w:date="2024-05-11T10:48:00Z"/>
          <w:rFonts w:ascii="Times New Roman" w:hAnsi="Times New Roman"/>
          <w:color w:val="000000"/>
          <w:sz w:val="24"/>
          <w:szCs w:val="24"/>
          <w:shd w:val="clear" w:color="auto" w:fill="FFFFFF"/>
        </w:rPr>
        <w:pPrChange w:id="82" w:author="Spyridon Oikonomidis" w:date="2024-05-11T10:48:00Z">
          <w:pPr>
            <w:autoSpaceDE w:val="0"/>
            <w:autoSpaceDN w:val="0"/>
            <w:adjustRightInd w:val="0"/>
            <w:spacing w:after="0" w:line="360" w:lineRule="auto"/>
            <w:ind w:firstLine="426"/>
            <w:jc w:val="both"/>
          </w:pPr>
        </w:pPrChange>
      </w:pPr>
    </w:p>
    <w:p w14:paraId="0509BCAB" w14:textId="77777777" w:rsidR="00DD50F0" w:rsidRPr="00B80079" w:rsidRDefault="00DD50F0" w:rsidP="00243A61">
      <w:pPr>
        <w:autoSpaceDE w:val="0"/>
        <w:autoSpaceDN w:val="0"/>
        <w:adjustRightInd w:val="0"/>
        <w:spacing w:after="0" w:line="360" w:lineRule="auto"/>
        <w:jc w:val="both"/>
        <w:rPr>
          <w:rFonts w:ascii="Times New Roman" w:eastAsia="TimesNewRomanPSMT" w:hAnsi="Times New Roman"/>
          <w:i/>
          <w:color w:val="FF0000"/>
          <w:sz w:val="24"/>
          <w:szCs w:val="24"/>
        </w:rPr>
      </w:pPr>
      <w:r w:rsidRPr="00B80079">
        <w:rPr>
          <w:rFonts w:ascii="Times New Roman" w:eastAsia="TimesNewRomanPSMT" w:hAnsi="Times New Roman"/>
          <w:i/>
          <w:color w:val="FF0000"/>
          <w:sz w:val="24"/>
          <w:szCs w:val="24"/>
        </w:rPr>
        <w:t>Compliant and Defiant germination</w:t>
      </w:r>
    </w:p>
    <w:p w14:paraId="6197921C" w14:textId="4B6861D6" w:rsidR="00DD50F0" w:rsidRPr="00B80079" w:rsidRDefault="00DD50F0" w:rsidP="00243A61">
      <w:pPr>
        <w:autoSpaceDE w:val="0"/>
        <w:autoSpaceDN w:val="0"/>
        <w:adjustRightInd w:val="0"/>
        <w:spacing w:after="0" w:line="360" w:lineRule="auto"/>
        <w:ind w:firstLine="426"/>
        <w:jc w:val="both"/>
        <w:rPr>
          <w:rFonts w:ascii="Times New Roman" w:hAnsi="Times New Roman"/>
          <w:color w:val="000000"/>
          <w:sz w:val="24"/>
          <w:szCs w:val="24"/>
          <w:shd w:val="clear" w:color="auto" w:fill="FFFFFF"/>
        </w:rPr>
      </w:pPr>
      <w:r w:rsidRPr="00B80079">
        <w:rPr>
          <w:rFonts w:ascii="Times New Roman" w:hAnsi="Times New Roman"/>
          <w:color w:val="000000"/>
          <w:sz w:val="24"/>
          <w:szCs w:val="24"/>
          <w:shd w:val="clear" w:color="auto" w:fill="FFFFFF"/>
        </w:rPr>
        <w:t xml:space="preserve">Based on the final percentage of asymbiotic germination and the intensity of pre-sowing treatments, we propose a binary classification system for orchid seed germination behaviour: compliant and defiant germination. For assessing data, we used the appearance of rhizoids as a criterion for germination, following the developmental classification system of Zettler and Hofer (1998). Owing to the heterogeneity in the literature regarding the precise stage considered for germination in various orchid species, only works reporting the appearance of rhizoids were included in our database. In cases of multiple </w:t>
      </w:r>
      <w:r w:rsidRPr="00B80079">
        <w:rPr>
          <w:rFonts w:ascii="Times New Roman" w:hAnsi="Times New Roman"/>
          <w:color w:val="000000"/>
          <w:sz w:val="24"/>
          <w:szCs w:val="24"/>
          <w:shd w:val="clear" w:color="auto" w:fill="FFFFFF"/>
        </w:rPr>
        <w:lastRenderedPageBreak/>
        <w:t xml:space="preserve">reports on the same species, we used those with the highest germination values. More specifically, we define the germination behaviour of an orchid species as defiant when either the final asymbiotic germination percentage does not exceed 40% or when a prolonged duration (&gt; 1 h) of chemical treatment is required to achieve germination higher than 40%. </w:t>
      </w:r>
      <w:ins w:id="83" w:author="Spyridon Oikonomidis" w:date="2024-05-15T17:29:00Z">
        <w:r w:rsidR="00E40B7C">
          <w:rPr>
            <w:rFonts w:ascii="Times New Roman" w:hAnsi="Times New Roman"/>
            <w:color w:val="000000"/>
            <w:sz w:val="24"/>
            <w:szCs w:val="24"/>
            <w:shd w:val="clear" w:color="auto" w:fill="FFFFFF"/>
          </w:rPr>
          <w:t>Thus, defiant asymbiotic germination is</w:t>
        </w:r>
      </w:ins>
      <w:ins w:id="84" w:author="Spyridon Oikonomidis" w:date="2024-05-15T17:30:00Z">
        <w:r w:rsidR="00E40B7C">
          <w:rPr>
            <w:rFonts w:ascii="Times New Roman" w:hAnsi="Times New Roman"/>
            <w:color w:val="000000"/>
            <w:sz w:val="24"/>
            <w:szCs w:val="24"/>
            <w:shd w:val="clear" w:color="auto" w:fill="FFFFFF"/>
          </w:rPr>
          <w:t xml:space="preserve"> the case where orchid seeds do not germinate under typical lab procedures (nutrient media and pre-t</w:t>
        </w:r>
      </w:ins>
      <w:ins w:id="85" w:author="Spyridon Oikonomidis" w:date="2024-05-15T17:31:00Z">
        <w:r w:rsidR="00E40B7C">
          <w:rPr>
            <w:rFonts w:ascii="Times New Roman" w:hAnsi="Times New Roman"/>
            <w:color w:val="000000"/>
            <w:sz w:val="24"/>
            <w:szCs w:val="24"/>
            <w:shd w:val="clear" w:color="auto" w:fill="FFFFFF"/>
          </w:rPr>
          <w:t>reatments)</w:t>
        </w:r>
      </w:ins>
      <w:ins w:id="86" w:author="Spyridon Oikonomidis" w:date="2024-05-15T17:29:00Z">
        <w:r w:rsidR="00E40B7C">
          <w:rPr>
            <w:rFonts w:ascii="Times New Roman" w:hAnsi="Times New Roman"/>
            <w:color w:val="000000"/>
            <w:sz w:val="24"/>
            <w:szCs w:val="24"/>
            <w:shd w:val="clear" w:color="auto" w:fill="FFFFFF"/>
          </w:rPr>
          <w:t xml:space="preserve">. </w:t>
        </w:r>
      </w:ins>
      <w:r w:rsidRPr="00B80079">
        <w:rPr>
          <w:rFonts w:ascii="Times New Roman" w:hAnsi="Times New Roman"/>
          <w:color w:val="000000"/>
          <w:sz w:val="24"/>
          <w:szCs w:val="24"/>
          <w:shd w:val="clear" w:color="auto" w:fill="FFFFFF"/>
        </w:rPr>
        <w:t xml:space="preserve">In summary, the species in the entire dataset can be </w:t>
      </w:r>
      <w:del w:id="87" w:author="Spyridon Oikonomidis" w:date="2024-05-21T19:10:00Z" w16du:dateUtc="2024-05-21T16:10:00Z">
        <w:r w:rsidRPr="00B80079" w:rsidDel="00586E4C">
          <w:rPr>
            <w:rFonts w:ascii="Times New Roman" w:hAnsi="Times New Roman"/>
            <w:color w:val="000000"/>
            <w:sz w:val="24"/>
            <w:szCs w:val="24"/>
            <w:shd w:val="clear" w:color="auto" w:fill="FFFFFF"/>
          </w:rPr>
          <w:delText xml:space="preserve">categorized </w:delText>
        </w:r>
      </w:del>
      <w:ins w:id="88" w:author="Spyridon Oikonomidis" w:date="2024-05-21T19:10:00Z" w16du:dateUtc="2024-05-21T16:10:00Z">
        <w:r w:rsidR="00586E4C" w:rsidRPr="00B80079">
          <w:rPr>
            <w:rFonts w:ascii="Times New Roman" w:hAnsi="Times New Roman"/>
            <w:color w:val="000000"/>
            <w:sz w:val="24"/>
            <w:szCs w:val="24"/>
            <w:shd w:val="clear" w:color="auto" w:fill="FFFFFF"/>
          </w:rPr>
          <w:t>categori</w:t>
        </w:r>
        <w:r w:rsidR="00586E4C">
          <w:rPr>
            <w:rFonts w:ascii="Times New Roman" w:hAnsi="Times New Roman"/>
            <w:color w:val="000000"/>
            <w:sz w:val="24"/>
            <w:szCs w:val="24"/>
            <w:shd w:val="clear" w:color="auto" w:fill="FFFFFF"/>
          </w:rPr>
          <w:t>s</w:t>
        </w:r>
        <w:r w:rsidR="00586E4C" w:rsidRPr="00B80079">
          <w:rPr>
            <w:rFonts w:ascii="Times New Roman" w:hAnsi="Times New Roman"/>
            <w:color w:val="000000"/>
            <w:sz w:val="24"/>
            <w:szCs w:val="24"/>
            <w:shd w:val="clear" w:color="auto" w:fill="FFFFFF"/>
          </w:rPr>
          <w:t xml:space="preserve">ed </w:t>
        </w:r>
      </w:ins>
      <w:r w:rsidRPr="00B80079">
        <w:rPr>
          <w:rFonts w:ascii="Times New Roman" w:hAnsi="Times New Roman"/>
          <w:color w:val="000000"/>
          <w:sz w:val="24"/>
          <w:szCs w:val="24"/>
          <w:shd w:val="clear" w:color="auto" w:fill="FFFFFF"/>
        </w:rPr>
        <w:t xml:space="preserve">into two groups based on germination behaviour: 1) Defiant (FG: 0-40%, mean = 12.8%, n = 85), and 2) Compliant (FG: 45-100%, mean = 77.6%, n = 118). Regarding the second criterion (duration of chemical treatment), it is important to note that only 4 species with germination over 40% are classified in the defiant group, with the most extreme case being </w:t>
      </w:r>
      <w:r w:rsidRPr="00B80079">
        <w:rPr>
          <w:rFonts w:ascii="Times New Roman" w:hAnsi="Times New Roman"/>
          <w:i/>
          <w:iCs/>
          <w:color w:val="000000"/>
          <w:sz w:val="24"/>
          <w:szCs w:val="24"/>
          <w:shd w:val="clear" w:color="auto" w:fill="FFFFFF"/>
        </w:rPr>
        <w:t>Cephalanthera rubra</w:t>
      </w:r>
      <w:r w:rsidRPr="00B80079">
        <w:rPr>
          <w:rFonts w:ascii="Times New Roman" w:hAnsi="Times New Roman"/>
          <w:color w:val="000000"/>
          <w:sz w:val="24"/>
          <w:szCs w:val="24"/>
          <w:shd w:val="clear" w:color="auto" w:fill="FFFFFF"/>
        </w:rPr>
        <w:t xml:space="preserve"> which achieved 60% FG after 15 h of chemical treatment (Rasmussen, 1995). The dividing line of 40% was selected as a close approximation to </w:t>
      </w:r>
      <w:r w:rsidR="000A140C" w:rsidRPr="00B80079">
        <w:rPr>
          <w:rFonts w:ascii="Times New Roman" w:hAnsi="Times New Roman"/>
          <w:color w:val="000000"/>
          <w:sz w:val="24"/>
          <w:szCs w:val="24"/>
          <w:shd w:val="clear" w:color="auto" w:fill="FFFFFF"/>
        </w:rPr>
        <w:t>half of</w:t>
      </w:r>
      <w:r w:rsidRPr="00B80079">
        <w:rPr>
          <w:rFonts w:ascii="Times New Roman" w:hAnsi="Times New Roman"/>
          <w:color w:val="000000"/>
          <w:sz w:val="24"/>
          <w:szCs w:val="24"/>
          <w:shd w:val="clear" w:color="auto" w:fill="FFFFFF"/>
        </w:rPr>
        <w:t xml:space="preserve"> the highest mode</w:t>
      </w:r>
      <w:r w:rsidR="00924AC6" w:rsidRPr="00B80079">
        <w:rPr>
          <w:rFonts w:ascii="Times New Roman" w:hAnsi="Times New Roman"/>
          <w:color w:val="000000"/>
          <w:sz w:val="24"/>
          <w:szCs w:val="24"/>
          <w:shd w:val="clear" w:color="auto" w:fill="FFFFFF"/>
        </w:rPr>
        <w:t xml:space="preserve"> value</w:t>
      </w:r>
      <w:r w:rsidRPr="00B80079">
        <w:rPr>
          <w:rFonts w:ascii="Times New Roman" w:hAnsi="Times New Roman"/>
          <w:color w:val="000000"/>
          <w:sz w:val="24"/>
          <w:szCs w:val="24"/>
          <w:shd w:val="clear" w:color="auto" w:fill="FFFFFF"/>
        </w:rPr>
        <w:t xml:space="preserve"> (85.7%), which nearly coincides with the highest valley (38.5%). This choice is based on: a) a Hartigan’s test of unimodality (p-value &lt; 0.001), and b) a test using the 'multimode' package in R with the ACR method (p-value = 0.13). In this test, three modes (1.8%, 19.7%, and 85.7%) and two </w:t>
      </w:r>
      <w:proofErr w:type="spellStart"/>
      <w:r w:rsidRPr="00B80079">
        <w:rPr>
          <w:rFonts w:ascii="Times New Roman" w:hAnsi="Times New Roman"/>
          <w:color w:val="000000"/>
          <w:sz w:val="24"/>
          <w:szCs w:val="24"/>
          <w:shd w:val="clear" w:color="auto" w:fill="FFFFFF"/>
        </w:rPr>
        <w:t>antimodes</w:t>
      </w:r>
      <w:proofErr w:type="spellEnd"/>
      <w:r w:rsidRPr="00B80079">
        <w:rPr>
          <w:rFonts w:ascii="Times New Roman" w:hAnsi="Times New Roman"/>
          <w:color w:val="000000"/>
          <w:sz w:val="24"/>
          <w:szCs w:val="24"/>
          <w:shd w:val="clear" w:color="auto" w:fill="FFFFFF"/>
        </w:rPr>
        <w:t xml:space="preserve"> (13.2% and 38.5%) were identified. According to our criteria, the 203 species in our dataset are divided almost equally into the two groups: 118 species (58%) are classified as compliant, while 85 species (42%) are categorized as defiant. It is worth noting that in a previous preliminary work (Oikonomidis </w:t>
      </w:r>
      <w:r w:rsidR="00E852FC" w:rsidRPr="00B80079">
        <w:rPr>
          <w:rFonts w:ascii="Times New Roman" w:hAnsi="Times New Roman"/>
          <w:color w:val="000000"/>
          <w:sz w:val="24"/>
          <w:szCs w:val="24"/>
          <w:shd w:val="clear" w:color="auto" w:fill="FFFFFF"/>
        </w:rPr>
        <w:t>and</w:t>
      </w:r>
      <w:r w:rsidRPr="00B80079">
        <w:rPr>
          <w:rFonts w:ascii="Times New Roman" w:hAnsi="Times New Roman"/>
          <w:color w:val="000000"/>
          <w:sz w:val="24"/>
          <w:szCs w:val="24"/>
          <w:shd w:val="clear" w:color="auto" w:fill="FFFFFF"/>
        </w:rPr>
        <w:t xml:space="preserve"> Thanos, 2020), in addition to the defiant and compliant groups, we proposed a third category for even easier germination, encompassing species that could readily germinate on water or water agar without any chemical treatment. However, due to </w:t>
      </w:r>
      <w:r w:rsidRPr="00B80079">
        <w:rPr>
          <w:rFonts w:ascii="Times New Roman" w:hAnsi="Times New Roman"/>
          <w:color w:val="000000"/>
          <w:sz w:val="24"/>
          <w:szCs w:val="24"/>
          <w:shd w:val="clear" w:color="auto" w:fill="FFFFFF"/>
        </w:rPr>
        <w:lastRenderedPageBreak/>
        <w:t>the small size of this group (n = 11), we decided, in this study, to incorporate them into the compliant germination category.</w:t>
      </w:r>
    </w:p>
    <w:p w14:paraId="0ECD1989" w14:textId="77777777" w:rsidR="00DD50F0" w:rsidRPr="00B80079" w:rsidRDefault="00DD50F0" w:rsidP="00243A61">
      <w:pPr>
        <w:autoSpaceDE w:val="0"/>
        <w:autoSpaceDN w:val="0"/>
        <w:adjustRightInd w:val="0"/>
        <w:spacing w:after="0" w:line="360" w:lineRule="auto"/>
        <w:jc w:val="both"/>
        <w:rPr>
          <w:rFonts w:ascii="Times New Roman" w:hAnsi="Times New Roman"/>
          <w:i/>
          <w:color w:val="FF0000"/>
          <w:sz w:val="24"/>
          <w:szCs w:val="24"/>
        </w:rPr>
      </w:pPr>
      <w:r w:rsidRPr="00B80079">
        <w:rPr>
          <w:rFonts w:ascii="Times New Roman" w:hAnsi="Times New Roman"/>
          <w:i/>
          <w:color w:val="FF0000"/>
          <w:sz w:val="24"/>
          <w:szCs w:val="24"/>
        </w:rPr>
        <w:t>Biotic and abiotic factors</w:t>
      </w:r>
    </w:p>
    <w:p w14:paraId="6D595CAE" w14:textId="77777777" w:rsidR="00DD50F0" w:rsidRPr="00B80079" w:rsidRDefault="00DD50F0" w:rsidP="00243A61">
      <w:pPr>
        <w:autoSpaceDE w:val="0"/>
        <w:autoSpaceDN w:val="0"/>
        <w:adjustRightInd w:val="0"/>
        <w:spacing w:after="0" w:line="360" w:lineRule="auto"/>
        <w:ind w:firstLine="426"/>
        <w:jc w:val="both"/>
        <w:rPr>
          <w:rFonts w:ascii="Times New Roman" w:hAnsi="Times New Roman"/>
          <w:color w:val="374151"/>
          <w:sz w:val="24"/>
          <w:szCs w:val="24"/>
        </w:rPr>
      </w:pPr>
      <w:r w:rsidRPr="00B80079">
        <w:rPr>
          <w:rFonts w:ascii="Times New Roman" w:hAnsi="Times New Roman"/>
          <w:color w:val="374151"/>
          <w:sz w:val="24"/>
          <w:szCs w:val="24"/>
        </w:rPr>
        <w:t>For each species, we recorded data concerning their growth form, mycoheterotrophy level, climate zone, and habitat type in relation to shadiness. Regarding growth form, the species fall into two categories: terrestrial and epiphytic. The data regarding growth form were gathered from three types of resources: 1) the literature, from which germination and morphological data were collected, and which, in most cases, also reported the growth form of the studied orchid species, 2) the online database of Plants of the World (POWO), and 3) personal observations, specifically in the case of European orchids. In summary, 150 species are terrestrial, while the remaining 53 species are epiphytic.</w:t>
      </w:r>
    </w:p>
    <w:p w14:paraId="18457D18" w14:textId="488BFFEB" w:rsidR="00DD50F0" w:rsidRPr="00B80079" w:rsidRDefault="00DD50F0" w:rsidP="00243A61">
      <w:pPr>
        <w:autoSpaceDE w:val="0"/>
        <w:autoSpaceDN w:val="0"/>
        <w:adjustRightInd w:val="0"/>
        <w:spacing w:after="0" w:line="360" w:lineRule="auto"/>
        <w:ind w:firstLine="426"/>
        <w:jc w:val="both"/>
        <w:rPr>
          <w:rFonts w:ascii="Times New Roman" w:hAnsi="Times New Roman"/>
          <w:color w:val="374151"/>
          <w:sz w:val="24"/>
          <w:szCs w:val="24"/>
        </w:rPr>
      </w:pPr>
      <w:r w:rsidRPr="00B80079">
        <w:rPr>
          <w:rFonts w:ascii="Times New Roman" w:hAnsi="Times New Roman"/>
          <w:color w:val="374151"/>
          <w:sz w:val="24"/>
          <w:szCs w:val="24"/>
        </w:rPr>
        <w:t xml:space="preserve">In terms of mycoheterotrophy, Orchidaceae members can be </w:t>
      </w:r>
      <w:del w:id="89" w:author="Spyridon Oikonomidis" w:date="2024-05-21T19:10:00Z" w16du:dateUtc="2024-05-21T16:10:00Z">
        <w:r w:rsidRPr="00B80079" w:rsidDel="00586E4C">
          <w:rPr>
            <w:rFonts w:ascii="Times New Roman" w:hAnsi="Times New Roman"/>
            <w:color w:val="374151"/>
            <w:sz w:val="24"/>
            <w:szCs w:val="24"/>
          </w:rPr>
          <w:delText xml:space="preserve">characterized </w:delText>
        </w:r>
      </w:del>
      <w:ins w:id="90" w:author="Spyridon Oikonomidis" w:date="2024-05-21T19:10:00Z" w16du:dateUtc="2024-05-21T16:10:00Z">
        <w:r w:rsidR="00586E4C" w:rsidRPr="00B80079">
          <w:rPr>
            <w:rFonts w:ascii="Times New Roman" w:hAnsi="Times New Roman"/>
            <w:color w:val="374151"/>
            <w:sz w:val="24"/>
            <w:szCs w:val="24"/>
          </w:rPr>
          <w:t>characteri</w:t>
        </w:r>
        <w:r w:rsidR="00586E4C">
          <w:rPr>
            <w:rFonts w:ascii="Times New Roman" w:hAnsi="Times New Roman"/>
            <w:color w:val="374151"/>
            <w:sz w:val="24"/>
            <w:szCs w:val="24"/>
          </w:rPr>
          <w:t>s</w:t>
        </w:r>
        <w:r w:rsidR="00586E4C" w:rsidRPr="00B80079">
          <w:rPr>
            <w:rFonts w:ascii="Times New Roman" w:hAnsi="Times New Roman"/>
            <w:color w:val="374151"/>
            <w:sz w:val="24"/>
            <w:szCs w:val="24"/>
          </w:rPr>
          <w:t xml:space="preserve">ed </w:t>
        </w:r>
      </w:ins>
      <w:r w:rsidRPr="00B80079">
        <w:rPr>
          <w:rFonts w:ascii="Times New Roman" w:hAnsi="Times New Roman"/>
          <w:color w:val="374151"/>
          <w:sz w:val="24"/>
          <w:szCs w:val="24"/>
        </w:rPr>
        <w:t>by three levels: autotrophy, partial mycoheterotrophy, and full mycoheterotrophy, regarding their dependence on fungal carbon and nitrogen for survival in nature. Nevertheless, mycoheterotrophy is better described as a continuum between autotrophy and full mycoheterotrophy (</w:t>
      </w:r>
      <w:proofErr w:type="spellStart"/>
      <w:r w:rsidRPr="00B80079">
        <w:rPr>
          <w:rFonts w:ascii="Times New Roman" w:hAnsi="Times New Roman"/>
          <w:color w:val="374151"/>
          <w:sz w:val="24"/>
          <w:szCs w:val="24"/>
        </w:rPr>
        <w:t>Mercx</w:t>
      </w:r>
      <w:proofErr w:type="spellEnd"/>
      <w:r w:rsidRPr="00B80079">
        <w:rPr>
          <w:rFonts w:ascii="Times New Roman" w:hAnsi="Times New Roman"/>
          <w:color w:val="374151"/>
          <w:sz w:val="24"/>
          <w:szCs w:val="24"/>
        </w:rPr>
        <w:t>, 2013). Within the entire database used, only a small number (20 species) are fully mycoheterotrophic. The remaining species are considered partially mycoheterotrophs, because unlike fully mycoheterotrophic species, cases where autotrophic orchids have been differentiated from partially mycoheterotrophic ones are infrequent in the literature, where the majority of orchid species tested falls into this broad category (</w:t>
      </w:r>
      <w:proofErr w:type="spellStart"/>
      <w:r w:rsidRPr="00B80079">
        <w:rPr>
          <w:rFonts w:ascii="Times New Roman" w:hAnsi="Times New Roman"/>
          <w:color w:val="374151"/>
          <w:sz w:val="24"/>
          <w:szCs w:val="24"/>
        </w:rPr>
        <w:t>Schiebold</w:t>
      </w:r>
      <w:proofErr w:type="spellEnd"/>
      <w:r w:rsidRPr="00B80079">
        <w:rPr>
          <w:rFonts w:ascii="Times New Roman" w:hAnsi="Times New Roman"/>
          <w:color w:val="374151"/>
          <w:sz w:val="24"/>
          <w:szCs w:val="24"/>
        </w:rPr>
        <w:t xml:space="preserve"> et al., 2017). Therefore, the remaining species in the dataset are categorized as partially mycoheterotrophic (183 out of 203) either because they have been identified as such in previous </w:t>
      </w:r>
      <w:r w:rsidRPr="00B80079">
        <w:rPr>
          <w:rFonts w:ascii="Times New Roman" w:hAnsi="Times New Roman"/>
          <w:color w:val="374151"/>
          <w:sz w:val="24"/>
          <w:szCs w:val="24"/>
        </w:rPr>
        <w:lastRenderedPageBreak/>
        <w:t>studies or because classification data for them are not available in the literature.</w:t>
      </w:r>
    </w:p>
    <w:p w14:paraId="3CDCBB30" w14:textId="04E9FCF7" w:rsidR="00DD50F0" w:rsidRPr="00B80079" w:rsidRDefault="00DD50F0" w:rsidP="00243A61">
      <w:pPr>
        <w:autoSpaceDE w:val="0"/>
        <w:autoSpaceDN w:val="0"/>
        <w:adjustRightInd w:val="0"/>
        <w:spacing w:after="0" w:line="360" w:lineRule="auto"/>
        <w:ind w:firstLine="426"/>
        <w:jc w:val="both"/>
        <w:rPr>
          <w:rFonts w:ascii="Times New Roman" w:hAnsi="Times New Roman"/>
          <w:color w:val="374151"/>
          <w:sz w:val="24"/>
          <w:szCs w:val="24"/>
        </w:rPr>
      </w:pPr>
      <w:r w:rsidRPr="00B80079">
        <w:rPr>
          <w:rFonts w:ascii="Times New Roman" w:hAnsi="Times New Roman"/>
          <w:color w:val="374151"/>
          <w:sz w:val="24"/>
          <w:szCs w:val="24"/>
        </w:rPr>
        <w:t>A dichotomous approach was adopted for both the climate zone and habitat shadiness, with the two classes of climate zones being temperate and tropical, and for habitat shadiness being open and shaded. Species were assigned to classes based on the description of each species, along with distribution maps or accurate coordinates of populations obtained from various resources: 1) the online database Plants of the World (POWO, 2019), 2) the World Checklist of Selected Plant Families (WCSP, 2020), 3) the literature acquired while gathering seed morphological and germination data, and 4) the online database GBIF (</w:t>
      </w:r>
      <w:hyperlink r:id="rId11" w:tgtFrame="_new" w:history="1">
        <w:r w:rsidRPr="00B80079">
          <w:rPr>
            <w:rStyle w:val="Hyperlink"/>
            <w:rFonts w:ascii="Times New Roman" w:hAnsi="Times New Roman"/>
            <w:sz w:val="24"/>
            <w:szCs w:val="24"/>
            <w:u w:val="none"/>
            <w:bdr w:val="single" w:sz="2" w:space="0" w:color="D9D9E3" w:frame="1"/>
          </w:rPr>
          <w:t>www.GBIF.org</w:t>
        </w:r>
      </w:hyperlink>
      <w:r w:rsidRPr="00B80079">
        <w:rPr>
          <w:rFonts w:ascii="Times New Roman" w:hAnsi="Times New Roman"/>
          <w:color w:val="374151"/>
          <w:sz w:val="24"/>
          <w:szCs w:val="24"/>
        </w:rPr>
        <w:t xml:space="preserve">). Regarding shadiness data, more than two million occurrences were initially extracted from GBIF for the species of the study. From these occurrences, data reported before 2000, with missing coordinates, ambiguous species identification, or spatial resolution higher than 100 m were discarded. This resulted in a dataset of about a hundred thousand points, from which only occurrences of species with more than 50 records were retained, amounting to about forty thousand occurrences for 127 out of the 203 species (60%) in the dataset. The characterisation of habitat shadiness for the study species relied mainly on the description of each species and its habitat from available literature. Additionally, a cross-validation of shadiness was conducted for the 127 species with available occurrences. In this cross-validation, the canopy cover for the year 2000 (Hansen et al., 2013) was </w:t>
      </w:r>
      <w:del w:id="91" w:author="Spyridon Oikonomidis" w:date="2024-05-21T19:11:00Z" w16du:dateUtc="2024-05-21T16:11:00Z">
        <w:r w:rsidRPr="00B80079" w:rsidDel="00586E4C">
          <w:rPr>
            <w:rFonts w:ascii="Times New Roman" w:hAnsi="Times New Roman"/>
            <w:color w:val="374151"/>
            <w:sz w:val="24"/>
            <w:szCs w:val="24"/>
          </w:rPr>
          <w:delText>utilized</w:delText>
        </w:r>
      </w:del>
      <w:ins w:id="92" w:author="Spyridon Oikonomidis" w:date="2024-05-21T19:11:00Z" w16du:dateUtc="2024-05-21T16:11:00Z">
        <w:r w:rsidR="00586E4C" w:rsidRPr="00B80079">
          <w:rPr>
            <w:rFonts w:ascii="Times New Roman" w:hAnsi="Times New Roman"/>
            <w:color w:val="374151"/>
            <w:sz w:val="24"/>
            <w:szCs w:val="24"/>
          </w:rPr>
          <w:t>utili</w:t>
        </w:r>
        <w:r w:rsidR="00586E4C">
          <w:rPr>
            <w:rFonts w:ascii="Times New Roman" w:hAnsi="Times New Roman"/>
            <w:color w:val="374151"/>
            <w:sz w:val="24"/>
            <w:szCs w:val="24"/>
          </w:rPr>
          <w:t>s</w:t>
        </w:r>
        <w:r w:rsidR="00586E4C" w:rsidRPr="00B80079">
          <w:rPr>
            <w:rFonts w:ascii="Times New Roman" w:hAnsi="Times New Roman"/>
            <w:color w:val="374151"/>
            <w:sz w:val="24"/>
            <w:szCs w:val="24"/>
          </w:rPr>
          <w:t>ed</w:t>
        </w:r>
      </w:ins>
      <w:r w:rsidRPr="00B80079">
        <w:rPr>
          <w:rFonts w:ascii="Times New Roman" w:hAnsi="Times New Roman"/>
          <w:color w:val="374151"/>
          <w:sz w:val="24"/>
          <w:szCs w:val="24"/>
        </w:rPr>
        <w:t>. The mean value of tree canopy cover for each species was calculated, and a minimum threshold of 30% was applied to distinguish species in open habitats (≤30%) from those in shaded habitats (&gt;30%). This threshold selection aligns with previous works on canopy cover classification</w:t>
      </w:r>
      <w:del w:id="93" w:author="Spyridon Oikonomidis" w:date="2024-05-11T10:50:00Z">
        <w:r w:rsidRPr="00B80079" w:rsidDel="00C9588B">
          <w:rPr>
            <w:rFonts w:ascii="Times New Roman" w:hAnsi="Times New Roman"/>
            <w:color w:val="374151"/>
            <w:sz w:val="24"/>
            <w:szCs w:val="24"/>
          </w:rPr>
          <w:delText>, such as</w:delText>
        </w:r>
      </w:del>
      <w:r w:rsidRPr="00B80079">
        <w:rPr>
          <w:rFonts w:ascii="Times New Roman" w:hAnsi="Times New Roman"/>
          <w:color w:val="374151"/>
          <w:sz w:val="24"/>
          <w:szCs w:val="24"/>
        </w:rPr>
        <w:t xml:space="preserve"> </w:t>
      </w:r>
      <w:ins w:id="94" w:author="Spyridon Oikonomidis" w:date="2024-05-11T10:50:00Z">
        <w:r w:rsidR="00C9588B">
          <w:rPr>
            <w:rFonts w:ascii="Times New Roman" w:hAnsi="Times New Roman"/>
            <w:color w:val="374151"/>
            <w:sz w:val="24"/>
            <w:szCs w:val="24"/>
          </w:rPr>
          <w:t>(</w:t>
        </w:r>
      </w:ins>
      <w:r w:rsidRPr="00B80079">
        <w:rPr>
          <w:rFonts w:ascii="Times New Roman" w:hAnsi="Times New Roman"/>
          <w:color w:val="374151"/>
          <w:sz w:val="24"/>
          <w:szCs w:val="24"/>
        </w:rPr>
        <w:t>Torres et al., 2013</w:t>
      </w:r>
      <w:ins w:id="95" w:author="Spyridon Oikonomidis" w:date="2024-05-11T10:50:00Z">
        <w:r w:rsidR="00C9588B">
          <w:rPr>
            <w:rFonts w:ascii="Times New Roman" w:hAnsi="Times New Roman"/>
            <w:color w:val="374151"/>
            <w:sz w:val="24"/>
            <w:szCs w:val="24"/>
          </w:rPr>
          <w:t>)</w:t>
        </w:r>
      </w:ins>
      <w:r w:rsidRPr="00B80079">
        <w:rPr>
          <w:rFonts w:ascii="Times New Roman" w:hAnsi="Times New Roman"/>
          <w:color w:val="374151"/>
          <w:sz w:val="24"/>
          <w:szCs w:val="24"/>
        </w:rPr>
        <w:t>.</w:t>
      </w:r>
    </w:p>
    <w:p w14:paraId="7B06067D" w14:textId="77777777" w:rsidR="00DD50F0" w:rsidRPr="00B80079" w:rsidRDefault="00DD50F0" w:rsidP="00243A61">
      <w:pPr>
        <w:autoSpaceDE w:val="0"/>
        <w:autoSpaceDN w:val="0"/>
        <w:adjustRightInd w:val="0"/>
        <w:spacing w:after="0" w:line="360" w:lineRule="auto"/>
        <w:ind w:firstLine="426"/>
        <w:jc w:val="both"/>
        <w:rPr>
          <w:rFonts w:ascii="Times New Roman" w:hAnsi="Times New Roman"/>
          <w:color w:val="374151"/>
          <w:sz w:val="24"/>
          <w:szCs w:val="24"/>
        </w:rPr>
      </w:pPr>
      <w:r w:rsidRPr="00B80079">
        <w:rPr>
          <w:rFonts w:ascii="Times New Roman" w:hAnsi="Times New Roman"/>
          <w:color w:val="374151"/>
          <w:sz w:val="24"/>
          <w:szCs w:val="24"/>
        </w:rPr>
        <w:lastRenderedPageBreak/>
        <w:t xml:space="preserve">For characterising the climate zone of each species, the </w:t>
      </w:r>
      <w:proofErr w:type="spellStart"/>
      <w:r w:rsidRPr="00B80079">
        <w:rPr>
          <w:rFonts w:ascii="Times New Roman" w:hAnsi="Times New Roman"/>
          <w:color w:val="374151"/>
          <w:sz w:val="24"/>
          <w:szCs w:val="24"/>
        </w:rPr>
        <w:t>Köppen</w:t>
      </w:r>
      <w:proofErr w:type="spellEnd"/>
      <w:r w:rsidRPr="00B80079">
        <w:rPr>
          <w:rFonts w:ascii="Times New Roman" w:hAnsi="Times New Roman"/>
          <w:color w:val="374151"/>
          <w:sz w:val="24"/>
          <w:szCs w:val="24"/>
        </w:rPr>
        <w:t>-Geiger climate classification (Kottek et al., 2006) was employed. In determining the climate zone, distribution data were extracted from Kew databases (Plants of the World Online and World Checklist of Selected Plant Families), where maps or information about the countries where the species can be found were available. The species in the dataset were distributed in both temperate (127/203) and tropical (76/203) climate zones.</w:t>
      </w:r>
    </w:p>
    <w:p w14:paraId="3133D263" w14:textId="77777777" w:rsidR="00DD50F0" w:rsidRPr="00E147BC" w:rsidRDefault="00DD50F0" w:rsidP="00243A61">
      <w:pPr>
        <w:autoSpaceDE w:val="0"/>
        <w:autoSpaceDN w:val="0"/>
        <w:adjustRightInd w:val="0"/>
        <w:spacing w:after="0" w:line="360" w:lineRule="auto"/>
        <w:jc w:val="both"/>
        <w:rPr>
          <w:rFonts w:ascii="Times New Roman" w:hAnsi="Times New Roman"/>
          <w:i/>
          <w:color w:val="FF0000"/>
          <w:sz w:val="24"/>
          <w:szCs w:val="24"/>
          <w:shd w:val="clear" w:color="auto" w:fill="FFFFFF"/>
        </w:rPr>
      </w:pPr>
      <w:r w:rsidRPr="00E147BC">
        <w:rPr>
          <w:rFonts w:ascii="Times New Roman" w:hAnsi="Times New Roman"/>
          <w:i/>
          <w:color w:val="FF0000"/>
          <w:sz w:val="24"/>
          <w:szCs w:val="24"/>
          <w:shd w:val="clear" w:color="auto" w:fill="FFFFFF"/>
        </w:rPr>
        <w:t>Statistics</w:t>
      </w:r>
    </w:p>
    <w:p w14:paraId="2C1AE5E0" w14:textId="77777777" w:rsidR="00D21324" w:rsidRPr="007E0215" w:rsidRDefault="00D21324" w:rsidP="00243A61">
      <w:pPr>
        <w:autoSpaceDE w:val="0"/>
        <w:autoSpaceDN w:val="0"/>
        <w:adjustRightInd w:val="0"/>
        <w:spacing w:after="0" w:line="360" w:lineRule="auto"/>
        <w:ind w:firstLine="426"/>
        <w:jc w:val="both"/>
        <w:rPr>
          <w:ins w:id="96" w:author="Spyridon Oikonomidis" w:date="2024-05-11T11:07:00Z"/>
          <w:rFonts w:ascii="Times New Roman" w:hAnsi="Times New Roman"/>
          <w:color w:val="374151"/>
          <w:sz w:val="24"/>
          <w:szCs w:val="24"/>
          <w:rPrChange w:id="97" w:author="Spyridon Oikonomidis" w:date="2024-05-15T12:38:00Z">
            <w:rPr>
              <w:ins w:id="98" w:author="Spyridon Oikonomidis" w:date="2024-05-11T11:07:00Z"/>
              <w:rFonts w:ascii="Times New Roman" w:hAnsi="Times New Roman"/>
              <w:color w:val="374151"/>
              <w:sz w:val="24"/>
              <w:szCs w:val="24"/>
              <w:lang w:val="el-GR"/>
            </w:rPr>
          </w:rPrChange>
        </w:rPr>
      </w:pPr>
      <w:moveToRangeStart w:id="99" w:author="Spyridon Oikonomidis" w:date="2024-05-11T11:06:00Z" w:name="move166318032"/>
      <w:moveTo w:id="100" w:author="Spyridon Oikonomidis" w:date="2024-05-11T11:06:00Z">
        <w:r w:rsidRPr="00E147BC">
          <w:rPr>
            <w:rFonts w:ascii="Times New Roman" w:hAnsi="Times New Roman"/>
            <w:color w:val="374151"/>
            <w:sz w:val="24"/>
            <w:szCs w:val="24"/>
          </w:rPr>
          <w:t>The germination dataset was not normally distributed; thus, non-parametric tests (e.g., Kruskal-Wallis and Mann-Whitney U test) were applied to check the statistical significance of the data exploration results concerning the effect of the four different classification variables on the morphometric characteristics of orchid seeds.</w:t>
        </w:r>
      </w:moveTo>
      <w:moveToRangeEnd w:id="99"/>
    </w:p>
    <w:p w14:paraId="1EF187E9" w14:textId="028AD696" w:rsidR="00DD50F0" w:rsidRPr="00E147BC" w:rsidRDefault="00DD50F0" w:rsidP="00243A61">
      <w:pPr>
        <w:autoSpaceDE w:val="0"/>
        <w:autoSpaceDN w:val="0"/>
        <w:adjustRightInd w:val="0"/>
        <w:spacing w:after="0" w:line="360" w:lineRule="auto"/>
        <w:ind w:firstLine="426"/>
        <w:jc w:val="both"/>
        <w:rPr>
          <w:rFonts w:ascii="Times New Roman" w:hAnsi="Times New Roman"/>
          <w:sz w:val="24"/>
          <w:szCs w:val="24"/>
        </w:rPr>
      </w:pPr>
      <w:r w:rsidRPr="00E147BC">
        <w:rPr>
          <w:rFonts w:ascii="Times New Roman" w:hAnsi="Times New Roman"/>
          <w:color w:val="374151"/>
          <w:sz w:val="24"/>
          <w:szCs w:val="24"/>
        </w:rPr>
        <w:t xml:space="preserve">A Factor Analysis for Mixed Data (FAMD), illustrated in Figure 3, was employed to </w:t>
      </w:r>
      <w:del w:id="101" w:author="Spyridon Oikonomidis" w:date="2024-05-21T19:11:00Z" w16du:dateUtc="2024-05-21T16:11:00Z">
        <w:r w:rsidRPr="00E147BC" w:rsidDel="00586E4C">
          <w:rPr>
            <w:rFonts w:ascii="Times New Roman" w:hAnsi="Times New Roman"/>
            <w:color w:val="374151"/>
            <w:sz w:val="24"/>
            <w:szCs w:val="24"/>
          </w:rPr>
          <w:delText xml:space="preserve">analyze </w:delText>
        </w:r>
      </w:del>
      <w:ins w:id="102" w:author="Spyridon Oikonomidis" w:date="2024-05-21T19:11:00Z" w16du:dateUtc="2024-05-21T16:11:00Z">
        <w:r w:rsidR="00586E4C" w:rsidRPr="00E147BC">
          <w:rPr>
            <w:rFonts w:ascii="Times New Roman" w:hAnsi="Times New Roman"/>
            <w:color w:val="374151"/>
            <w:sz w:val="24"/>
            <w:szCs w:val="24"/>
          </w:rPr>
          <w:t>analy</w:t>
        </w:r>
        <w:r w:rsidR="00586E4C">
          <w:rPr>
            <w:rFonts w:ascii="Times New Roman" w:hAnsi="Times New Roman"/>
            <w:color w:val="374151"/>
            <w:sz w:val="24"/>
            <w:szCs w:val="24"/>
          </w:rPr>
          <w:t>s</w:t>
        </w:r>
        <w:r w:rsidR="00586E4C" w:rsidRPr="00E147BC">
          <w:rPr>
            <w:rFonts w:ascii="Times New Roman" w:hAnsi="Times New Roman"/>
            <w:color w:val="374151"/>
            <w:sz w:val="24"/>
            <w:szCs w:val="24"/>
          </w:rPr>
          <w:t xml:space="preserve">e </w:t>
        </w:r>
      </w:ins>
      <w:r w:rsidRPr="00E147BC">
        <w:rPr>
          <w:rFonts w:ascii="Times New Roman" w:hAnsi="Times New Roman"/>
          <w:color w:val="374151"/>
          <w:sz w:val="24"/>
          <w:szCs w:val="24"/>
        </w:rPr>
        <w:t>the similarity between species in the dataset, taking into account variables such as E:S ratio, habitat shadiness, growth form, climate zone, and germination type. In an additional approach</w:t>
      </w:r>
      <w:ins w:id="103" w:author="Spyridon Oikonomidis" w:date="2024-05-11T11:13:00Z">
        <w:r w:rsidR="00237268" w:rsidRPr="00237268">
          <w:rPr>
            <w:rFonts w:ascii="Times New Roman" w:hAnsi="Times New Roman"/>
            <w:color w:val="374151"/>
            <w:sz w:val="24"/>
            <w:szCs w:val="24"/>
            <w:rPrChange w:id="104" w:author="Spyridon Oikonomidis" w:date="2024-05-11T11:13:00Z">
              <w:rPr>
                <w:rFonts w:ascii="Times New Roman" w:hAnsi="Times New Roman"/>
                <w:color w:val="374151"/>
                <w:sz w:val="24"/>
                <w:szCs w:val="24"/>
                <w:lang w:val="el-GR"/>
              </w:rPr>
            </w:rPrChange>
          </w:rPr>
          <w:t>,</w:t>
        </w:r>
      </w:ins>
      <w:ins w:id="105" w:author="Spyridon Oikonomidis" w:date="2024-05-11T11:04:00Z">
        <w:r w:rsidR="00677C5E">
          <w:rPr>
            <w:rFonts w:ascii="Times New Roman" w:hAnsi="Times New Roman"/>
            <w:color w:val="374151"/>
            <w:sz w:val="24"/>
            <w:szCs w:val="24"/>
          </w:rPr>
          <w:t xml:space="preserve"> and based on the results from the </w:t>
        </w:r>
      </w:ins>
      <w:ins w:id="106" w:author="Spyridon Oikonomidis" w:date="2024-05-11T11:06:00Z">
        <w:r w:rsidR="00D21324">
          <w:rPr>
            <w:rFonts w:ascii="Times New Roman" w:hAnsi="Times New Roman"/>
            <w:color w:val="374151"/>
            <w:sz w:val="24"/>
            <w:szCs w:val="24"/>
          </w:rPr>
          <w:t>rest of the analysis</w:t>
        </w:r>
      </w:ins>
      <w:r w:rsidRPr="00E147BC">
        <w:rPr>
          <w:rFonts w:ascii="Times New Roman" w:hAnsi="Times New Roman"/>
          <w:color w:val="374151"/>
          <w:sz w:val="24"/>
          <w:szCs w:val="24"/>
        </w:rPr>
        <w:t xml:space="preserve">, we </w:t>
      </w:r>
      <w:del w:id="107" w:author="Spyridon Oikonomidis" w:date="2024-05-21T19:11:00Z" w16du:dateUtc="2024-05-21T16:11:00Z">
        <w:r w:rsidRPr="00E147BC" w:rsidDel="00586E4C">
          <w:rPr>
            <w:rFonts w:ascii="Times New Roman" w:hAnsi="Times New Roman"/>
            <w:color w:val="374151"/>
            <w:sz w:val="24"/>
            <w:szCs w:val="24"/>
          </w:rPr>
          <w:delText xml:space="preserve">utilized </w:delText>
        </w:r>
      </w:del>
      <w:ins w:id="108" w:author="Spyridon Oikonomidis" w:date="2024-05-21T19:11:00Z" w16du:dateUtc="2024-05-21T16:11:00Z">
        <w:r w:rsidR="00586E4C" w:rsidRPr="00E147BC">
          <w:rPr>
            <w:rFonts w:ascii="Times New Roman" w:hAnsi="Times New Roman"/>
            <w:color w:val="374151"/>
            <w:sz w:val="24"/>
            <w:szCs w:val="24"/>
          </w:rPr>
          <w:t>utili</w:t>
        </w:r>
        <w:r w:rsidR="00586E4C">
          <w:rPr>
            <w:rFonts w:ascii="Times New Roman" w:hAnsi="Times New Roman"/>
            <w:color w:val="374151"/>
            <w:sz w:val="24"/>
            <w:szCs w:val="24"/>
          </w:rPr>
          <w:t>s</w:t>
        </w:r>
        <w:r w:rsidR="00586E4C" w:rsidRPr="00E147BC">
          <w:rPr>
            <w:rFonts w:ascii="Times New Roman" w:hAnsi="Times New Roman"/>
            <w:color w:val="374151"/>
            <w:sz w:val="24"/>
            <w:szCs w:val="24"/>
          </w:rPr>
          <w:t xml:space="preserve">ed </w:t>
        </w:r>
      </w:ins>
      <w:r w:rsidRPr="00E147BC">
        <w:rPr>
          <w:rFonts w:ascii="Times New Roman" w:hAnsi="Times New Roman"/>
          <w:color w:val="374151"/>
          <w:sz w:val="24"/>
          <w:szCs w:val="24"/>
        </w:rPr>
        <w:t xml:space="preserve">a combined index comprising all the previously mentioned traits. Each trait, based on its level, was assigned a binary value of 0 or 1 for each species. By summing these values, we calculated a Trait Index (TI) ranging from a minimum of 0 to a maximum of 4. For </w:t>
      </w:r>
      <w:r w:rsidR="007C776F" w:rsidRPr="00E147BC">
        <w:rPr>
          <w:rFonts w:ascii="Times New Roman" w:hAnsi="Times New Roman"/>
          <w:color w:val="374151"/>
          <w:sz w:val="24"/>
          <w:szCs w:val="24"/>
        </w:rPr>
        <w:t>instance,</w:t>
      </w:r>
      <w:r w:rsidRPr="00E147BC">
        <w:rPr>
          <w:rFonts w:ascii="Times New Roman" w:hAnsi="Times New Roman"/>
          <w:color w:val="374151"/>
          <w:sz w:val="24"/>
          <w:szCs w:val="24"/>
        </w:rPr>
        <w:t xml:space="preserve"> and considering one </w:t>
      </w:r>
      <w:ins w:id="109" w:author="Spyridon Oikonomidis" w:date="2024-05-23T09:50:00Z" w16du:dateUtc="2024-05-23T06:50:00Z">
        <w:r w:rsidR="00197BA9">
          <w:rPr>
            <w:rFonts w:ascii="Times New Roman" w:hAnsi="Times New Roman"/>
            <w:color w:val="374151"/>
            <w:sz w:val="24"/>
            <w:szCs w:val="24"/>
          </w:rPr>
          <w:t xml:space="preserve">of </w:t>
        </w:r>
      </w:ins>
      <w:del w:id="110" w:author="Spyridon Oikonomidis" w:date="2024-05-11T11:13:00Z">
        <w:r w:rsidRPr="00E147BC" w:rsidDel="007D3BBD">
          <w:rPr>
            <w:rFonts w:ascii="Times New Roman" w:hAnsi="Times New Roman"/>
            <w:color w:val="374151"/>
            <w:sz w:val="24"/>
            <w:szCs w:val="24"/>
          </w:rPr>
          <w:delText>of the two extremes</w:delText>
        </w:r>
      </w:del>
      <w:ins w:id="111" w:author="Spyridon Oikonomidis" w:date="2024-05-11T11:13:00Z">
        <w:r w:rsidR="007D3BBD">
          <w:rPr>
            <w:rFonts w:ascii="Times New Roman" w:hAnsi="Times New Roman"/>
            <w:color w:val="374151"/>
            <w:sz w:val="24"/>
            <w:szCs w:val="24"/>
            <w:lang w:val="en-US"/>
          </w:rPr>
          <w:t>the two extremes</w:t>
        </w:r>
      </w:ins>
      <w:r w:rsidRPr="00E147BC">
        <w:rPr>
          <w:rFonts w:ascii="Times New Roman" w:hAnsi="Times New Roman"/>
          <w:color w:val="374151"/>
          <w:sz w:val="24"/>
          <w:szCs w:val="24"/>
        </w:rPr>
        <w:t>, if an orchid species exhibits defiant germination, is typically found in shaded habitats, is terrestrial, and has a distribution mainly in temperate climate regions, then it is assigned a value of 4</w:t>
      </w:r>
      <w:ins w:id="112" w:author="Spyridon Oikonomidis" w:date="2024-05-11T11:03:00Z">
        <w:r w:rsidR="005851F4">
          <w:rPr>
            <w:rFonts w:ascii="Times New Roman" w:hAnsi="Times New Roman"/>
            <w:color w:val="374151"/>
            <w:sz w:val="24"/>
            <w:szCs w:val="24"/>
          </w:rPr>
          <w:t xml:space="preserve">, </w:t>
        </w:r>
      </w:ins>
      <w:ins w:id="113" w:author="Spyridon Oikonomidis" w:date="2024-05-23T09:50:00Z" w16du:dateUtc="2024-05-23T06:50:00Z">
        <w:r w:rsidR="007E3813" w:rsidRPr="007E3813">
          <w:rPr>
            <w:rFonts w:ascii="Times New Roman" w:hAnsi="Times New Roman"/>
            <w:color w:val="374151"/>
            <w:sz w:val="24"/>
            <w:szCs w:val="24"/>
            <w:rPrChange w:id="114" w:author="Spyridon Oikonomidis" w:date="2024-05-23T09:51:00Z" w16du:dateUtc="2024-05-23T06:51:00Z">
              <w:rPr>
                <w:rFonts w:ascii="Tahoma" w:hAnsi="Tahoma" w:cs="Tahoma"/>
                <w:color w:val="414042"/>
                <w:sz w:val="20"/>
                <w:szCs w:val="20"/>
                <w:shd w:val="clear" w:color="auto" w:fill="FFFFFF"/>
              </w:rPr>
            </w:rPrChange>
          </w:rPr>
          <w:t>and refers to the species in the</w:t>
        </w:r>
      </w:ins>
      <w:ins w:id="115" w:author="Spyridon Oikonomidis" w:date="2024-05-23T11:37:00Z" w16du:dateUtc="2024-05-23T08:37:00Z">
        <w:r w:rsidR="000D5743">
          <w:rPr>
            <w:rFonts w:ascii="Times New Roman" w:hAnsi="Times New Roman"/>
            <w:color w:val="374151"/>
            <w:sz w:val="24"/>
            <w:szCs w:val="24"/>
          </w:rPr>
          <w:t xml:space="preserve"> </w:t>
        </w:r>
      </w:ins>
      <w:ins w:id="116" w:author="Spyridon Oikonomidis" w:date="2024-05-23T09:50:00Z" w16du:dateUtc="2024-05-23T06:50:00Z">
        <w:r w:rsidR="007E3813" w:rsidRPr="007E3813">
          <w:rPr>
            <w:rFonts w:ascii="Times New Roman" w:hAnsi="Times New Roman"/>
            <w:color w:val="374151"/>
            <w:sz w:val="24"/>
            <w:szCs w:val="24"/>
            <w:rPrChange w:id="117" w:author="Spyridon Oikonomidis" w:date="2024-05-23T09:51:00Z" w16du:dateUtc="2024-05-23T06:51:00Z">
              <w:rPr>
                <w:rFonts w:ascii="Tahoma" w:hAnsi="Tahoma" w:cs="Tahoma"/>
                <w:color w:val="414042"/>
                <w:sz w:val="20"/>
                <w:szCs w:val="20"/>
                <w:shd w:val="clear" w:color="auto" w:fill="FFFFFF"/>
              </w:rPr>
            </w:rPrChange>
          </w:rPr>
          <w:t>mycoheterotrophic end of the auto-heterotrophy continuum</w:t>
        </w:r>
      </w:ins>
      <w:r w:rsidRPr="00E147BC">
        <w:rPr>
          <w:rFonts w:ascii="Times New Roman" w:hAnsi="Times New Roman"/>
          <w:color w:val="374151"/>
          <w:sz w:val="24"/>
          <w:szCs w:val="24"/>
        </w:rPr>
        <w:t xml:space="preserve">. Conversely, if the germination is compliant, the orchid is found </w:t>
      </w:r>
      <w:r w:rsidRPr="00E147BC">
        <w:rPr>
          <w:rFonts w:ascii="Times New Roman" w:hAnsi="Times New Roman"/>
          <w:color w:val="374151"/>
          <w:sz w:val="24"/>
          <w:szCs w:val="24"/>
        </w:rPr>
        <w:lastRenderedPageBreak/>
        <w:t>in open habitats, is epiphytic, and has a distribution mainly in the tropics, it is assigned a value of 0</w:t>
      </w:r>
      <w:ins w:id="118" w:author="Spyridon Oikonomidis" w:date="2024-05-11T11:03:00Z">
        <w:r w:rsidR="005851F4">
          <w:rPr>
            <w:rFonts w:ascii="Times New Roman" w:hAnsi="Times New Roman"/>
            <w:color w:val="374151"/>
            <w:sz w:val="24"/>
            <w:szCs w:val="24"/>
          </w:rPr>
          <w:t xml:space="preserve">, </w:t>
        </w:r>
      </w:ins>
      <w:ins w:id="119" w:author="Spyridon Oikonomidis" w:date="2024-05-23T09:51:00Z" w16du:dateUtc="2024-05-23T06:51:00Z">
        <w:r w:rsidR="007E3813" w:rsidRPr="007E3813">
          <w:rPr>
            <w:rFonts w:ascii="Times New Roman" w:hAnsi="Times New Roman"/>
            <w:color w:val="374151"/>
            <w:sz w:val="24"/>
            <w:szCs w:val="24"/>
            <w:rPrChange w:id="120" w:author="Spyridon Oikonomidis" w:date="2024-05-23T09:51:00Z" w16du:dateUtc="2024-05-23T06:51:00Z">
              <w:rPr>
                <w:rFonts w:ascii="Tahoma" w:hAnsi="Tahoma" w:cs="Tahoma"/>
                <w:color w:val="414042"/>
                <w:sz w:val="20"/>
                <w:szCs w:val="20"/>
                <w:shd w:val="clear" w:color="auto" w:fill="FFFFFF"/>
              </w:rPr>
            </w:rPrChange>
          </w:rPr>
          <w:t>referring to the species on the autotrophic end of the continuum</w:t>
        </w:r>
      </w:ins>
      <w:r w:rsidRPr="00E147BC">
        <w:rPr>
          <w:rFonts w:ascii="Times New Roman" w:hAnsi="Times New Roman"/>
          <w:color w:val="374151"/>
          <w:sz w:val="24"/>
          <w:szCs w:val="24"/>
        </w:rPr>
        <w:t>. Values between 0 and 4 arise from various combinations of the parameters for each species</w:t>
      </w:r>
      <w:ins w:id="121" w:author="Spyridon Oikonomidis" w:date="2024-05-11T11:16:00Z">
        <w:r w:rsidR="00E94E47">
          <w:rPr>
            <w:rFonts w:ascii="Times New Roman" w:hAnsi="Times New Roman"/>
            <w:color w:val="374151"/>
            <w:sz w:val="24"/>
            <w:szCs w:val="24"/>
          </w:rPr>
          <w:t xml:space="preserve"> with variable placements across the mycoheterotr</w:t>
        </w:r>
      </w:ins>
      <w:ins w:id="122" w:author="Spyridon Oikonomidis" w:date="2024-05-11T11:17:00Z">
        <w:r w:rsidR="00E94E47">
          <w:rPr>
            <w:rFonts w:ascii="Times New Roman" w:hAnsi="Times New Roman"/>
            <w:color w:val="374151"/>
            <w:sz w:val="24"/>
            <w:szCs w:val="24"/>
          </w:rPr>
          <w:t>ophy continuum</w:t>
        </w:r>
      </w:ins>
      <w:r w:rsidRPr="00E147BC">
        <w:rPr>
          <w:rFonts w:ascii="Times New Roman" w:hAnsi="Times New Roman"/>
          <w:color w:val="374151"/>
          <w:sz w:val="24"/>
          <w:szCs w:val="24"/>
        </w:rPr>
        <w:t>.</w:t>
      </w:r>
      <w:ins w:id="123" w:author="Spyridon Oikonomidis" w:date="2024-05-15T12:48:00Z">
        <w:r w:rsidR="00E57C98">
          <w:rPr>
            <w:rFonts w:ascii="Times New Roman" w:hAnsi="Times New Roman"/>
            <w:color w:val="374151"/>
            <w:sz w:val="24"/>
            <w:szCs w:val="24"/>
          </w:rPr>
          <w:t xml:space="preserve"> </w:t>
        </w:r>
      </w:ins>
      <w:ins w:id="124" w:author="Spyridon Oikonomidis" w:date="2024-05-15T12:49:00Z">
        <w:r w:rsidR="00E57C98">
          <w:rPr>
            <w:rFonts w:ascii="Times New Roman" w:hAnsi="Times New Roman"/>
            <w:color w:val="374151"/>
            <w:sz w:val="24"/>
            <w:szCs w:val="24"/>
          </w:rPr>
          <w:t xml:space="preserve">We use the TI in order to </w:t>
        </w:r>
      </w:ins>
      <w:ins w:id="125" w:author="Spyridon Oikonomidis" w:date="2024-05-21T20:29:00Z" w16du:dateUtc="2024-05-21T17:29:00Z">
        <w:r w:rsidR="002C5172">
          <w:rPr>
            <w:rFonts w:ascii="Times New Roman" w:hAnsi="Times New Roman"/>
            <w:color w:val="374151"/>
            <w:sz w:val="24"/>
            <w:szCs w:val="24"/>
          </w:rPr>
          <w:t>place all different factors on a single linear scale.</w:t>
        </w:r>
      </w:ins>
      <w:ins w:id="126" w:author="Spyridon Oikonomidis" w:date="2024-05-15T12:50:00Z">
        <w:r w:rsidR="00E57C98">
          <w:rPr>
            <w:rFonts w:ascii="Times New Roman" w:hAnsi="Times New Roman"/>
            <w:color w:val="374151"/>
            <w:sz w:val="24"/>
            <w:szCs w:val="24"/>
          </w:rPr>
          <w:t xml:space="preserve"> </w:t>
        </w:r>
      </w:ins>
    </w:p>
    <w:p w14:paraId="32F7BEB3" w14:textId="77777777" w:rsidR="00DD50F0" w:rsidRPr="00E147BC" w:rsidDel="00D21324" w:rsidRDefault="00DD50F0" w:rsidP="00243A61">
      <w:pPr>
        <w:autoSpaceDE w:val="0"/>
        <w:autoSpaceDN w:val="0"/>
        <w:adjustRightInd w:val="0"/>
        <w:spacing w:after="0" w:line="360" w:lineRule="auto"/>
        <w:ind w:firstLine="426"/>
        <w:jc w:val="both"/>
        <w:rPr>
          <w:rFonts w:ascii="Times New Roman" w:hAnsi="Times New Roman"/>
          <w:sz w:val="24"/>
          <w:szCs w:val="24"/>
        </w:rPr>
      </w:pPr>
      <w:moveFromRangeStart w:id="127" w:author="Spyridon Oikonomidis" w:date="2024-05-11T11:06:00Z" w:name="move166318032"/>
      <w:moveFrom w:id="128" w:author="Spyridon Oikonomidis" w:date="2024-05-11T11:06:00Z">
        <w:r w:rsidRPr="00E147BC" w:rsidDel="00D21324">
          <w:rPr>
            <w:rFonts w:ascii="Times New Roman" w:hAnsi="Times New Roman"/>
            <w:color w:val="374151"/>
            <w:sz w:val="24"/>
            <w:szCs w:val="24"/>
          </w:rPr>
          <w:t>The germination dataset was not normally distributed; thus, non-parametric tests (e.g., Kruskal-Wallis and Mann-Whitney U test) were applied to check the statistical significance of the data exploration results concerning the effect of the four different classification variables on the morphometric characteristics of orchid seeds.</w:t>
        </w:r>
      </w:moveFrom>
    </w:p>
    <w:moveFromRangeEnd w:id="127"/>
    <w:p w14:paraId="655BB6B0" w14:textId="77777777" w:rsidR="00DD50F0" w:rsidRPr="00E147BC" w:rsidDel="007C32AB" w:rsidRDefault="00DD50F0" w:rsidP="00243A61">
      <w:pPr>
        <w:autoSpaceDE w:val="0"/>
        <w:autoSpaceDN w:val="0"/>
        <w:adjustRightInd w:val="0"/>
        <w:spacing w:after="0" w:line="360" w:lineRule="auto"/>
        <w:ind w:firstLine="426"/>
        <w:jc w:val="both"/>
        <w:rPr>
          <w:del w:id="129" w:author="Spyridon Oikonomidis" w:date="2024-05-11T12:10:00Z"/>
          <w:rFonts w:ascii="Times New Roman" w:hAnsi="Times New Roman"/>
          <w:sz w:val="24"/>
          <w:szCs w:val="24"/>
        </w:rPr>
      </w:pPr>
      <w:del w:id="130" w:author="Spyridon Oikonomidis" w:date="2024-05-11T12:10:00Z">
        <w:r w:rsidRPr="00E147BC" w:rsidDel="007C32AB">
          <w:rPr>
            <w:rFonts w:ascii="Times New Roman" w:hAnsi="Times New Roman"/>
            <w:color w:val="374151"/>
            <w:sz w:val="24"/>
            <w:szCs w:val="24"/>
          </w:rPr>
          <w:delText xml:space="preserve">An agglomerative hierarchical clustering (Fig. 5) was performed. The embryo length to seed length (E:S) ratio was used as the clustering factor, and the distance matrix created </w:delText>
        </w:r>
        <w:bookmarkStart w:id="131" w:name="_Hlk166318944"/>
        <w:r w:rsidRPr="00E147BC" w:rsidDel="007C32AB">
          <w:rPr>
            <w:rFonts w:ascii="Times New Roman" w:hAnsi="Times New Roman"/>
            <w:color w:val="374151"/>
            <w:sz w:val="24"/>
            <w:szCs w:val="24"/>
          </w:rPr>
          <w:delText>was calculated based on the Euclidean distance</w:delText>
        </w:r>
        <w:bookmarkEnd w:id="131"/>
        <w:r w:rsidRPr="00E147BC" w:rsidDel="007C32AB">
          <w:rPr>
            <w:rFonts w:ascii="Times New Roman" w:hAnsi="Times New Roman"/>
            <w:color w:val="374151"/>
            <w:sz w:val="24"/>
            <w:szCs w:val="24"/>
          </w:rPr>
          <w:delText>, with linkage performed using the complete linkage method.</w:delText>
        </w:r>
      </w:del>
    </w:p>
    <w:p w14:paraId="0A7C59BA" w14:textId="77777777" w:rsidR="005938AA" w:rsidRPr="00E147BC" w:rsidDel="005938AA" w:rsidRDefault="00DD50F0" w:rsidP="005938AA">
      <w:pPr>
        <w:autoSpaceDE w:val="0"/>
        <w:autoSpaceDN w:val="0"/>
        <w:adjustRightInd w:val="0"/>
        <w:spacing w:after="0" w:line="360" w:lineRule="auto"/>
        <w:ind w:firstLine="426"/>
        <w:jc w:val="both"/>
        <w:rPr>
          <w:del w:id="132" w:author="Spyridon Oikonomidis" w:date="2024-05-11T11:26:00Z"/>
          <w:rFonts w:ascii="Times New Roman" w:hAnsi="Times New Roman"/>
          <w:color w:val="374151"/>
          <w:sz w:val="24"/>
          <w:szCs w:val="24"/>
        </w:rPr>
      </w:pPr>
      <w:r w:rsidRPr="00E147BC">
        <w:rPr>
          <w:rFonts w:ascii="Times New Roman" w:hAnsi="Times New Roman"/>
          <w:color w:val="374151"/>
          <w:sz w:val="24"/>
          <w:szCs w:val="24"/>
        </w:rPr>
        <w:t xml:space="preserve">A Generalized Linear Model (GLM) (Fig. 4) with a binomial error structure and logit link, using E:S </w:t>
      </w:r>
      <w:r w:rsidR="007C776F" w:rsidRPr="00E147BC">
        <w:rPr>
          <w:rFonts w:ascii="Times New Roman" w:hAnsi="Times New Roman"/>
          <w:color w:val="374151"/>
          <w:sz w:val="24"/>
          <w:szCs w:val="24"/>
        </w:rPr>
        <w:t>[</w:t>
      </w:r>
      <w:r w:rsidRPr="00E147BC">
        <w:rPr>
          <w:rFonts w:ascii="Times New Roman" w:hAnsi="Times New Roman"/>
          <w:color w:val="374151"/>
          <w:sz w:val="24"/>
          <w:szCs w:val="24"/>
        </w:rPr>
        <w:t>second-degree polynomial: y = C + b</w:t>
      </w:r>
      <w:r w:rsidRPr="00E147BC">
        <w:rPr>
          <w:rFonts w:ascii="Times New Roman" w:hAnsi="Times New Roman"/>
          <w:color w:val="374151"/>
          <w:sz w:val="24"/>
          <w:szCs w:val="24"/>
          <w:vertAlign w:val="subscript"/>
        </w:rPr>
        <w:t>1</w:t>
      </w:r>
      <w:r w:rsidRPr="00E147BC">
        <w:rPr>
          <w:rFonts w:ascii="Times New Roman" w:hAnsi="Times New Roman"/>
          <w:color w:val="374151"/>
          <w:sz w:val="24"/>
          <w:szCs w:val="24"/>
        </w:rPr>
        <w:t>(E:S) + b</w:t>
      </w:r>
      <w:r w:rsidRPr="00E147BC">
        <w:rPr>
          <w:rFonts w:ascii="Times New Roman" w:hAnsi="Times New Roman"/>
          <w:color w:val="374151"/>
          <w:sz w:val="24"/>
          <w:szCs w:val="24"/>
          <w:vertAlign w:val="subscript"/>
        </w:rPr>
        <w:t>2</w:t>
      </w:r>
      <w:r w:rsidRPr="00E147BC">
        <w:rPr>
          <w:rFonts w:ascii="Times New Roman" w:hAnsi="Times New Roman"/>
          <w:color w:val="374151"/>
          <w:sz w:val="24"/>
          <w:szCs w:val="24"/>
        </w:rPr>
        <w:t>(E</w:t>
      </w:r>
      <w:proofErr w:type="gramStart"/>
      <w:r w:rsidRPr="00E147BC">
        <w:rPr>
          <w:rFonts w:ascii="Times New Roman" w:hAnsi="Times New Roman"/>
          <w:color w:val="374151"/>
          <w:sz w:val="24"/>
          <w:szCs w:val="24"/>
        </w:rPr>
        <w:t>:S)²</w:t>
      </w:r>
      <w:proofErr w:type="gramEnd"/>
      <w:r w:rsidR="007C776F" w:rsidRPr="00E147BC">
        <w:rPr>
          <w:rFonts w:ascii="Times New Roman" w:hAnsi="Times New Roman"/>
          <w:color w:val="374151"/>
          <w:sz w:val="24"/>
          <w:szCs w:val="24"/>
        </w:rPr>
        <w:t>]</w:t>
      </w:r>
      <w:r w:rsidRPr="00E147BC">
        <w:rPr>
          <w:rFonts w:ascii="Times New Roman" w:hAnsi="Times New Roman"/>
          <w:color w:val="374151"/>
          <w:sz w:val="24"/>
          <w:szCs w:val="24"/>
        </w:rPr>
        <w:t xml:space="preserve"> as a predictor and germination class as the response variable, was conducted to identify the effect of seed architecture on germination behaviour.</w:t>
      </w:r>
      <w:ins w:id="133" w:author="Spyridon Oikonomidis" w:date="2024-05-11T11:25:00Z">
        <w:r w:rsidR="005938AA">
          <w:rPr>
            <w:rFonts w:ascii="Times New Roman" w:hAnsi="Times New Roman"/>
            <w:color w:val="374151"/>
            <w:sz w:val="24"/>
            <w:szCs w:val="24"/>
          </w:rPr>
          <w:t xml:space="preserve"> </w:t>
        </w:r>
      </w:ins>
      <w:moveToRangeStart w:id="134" w:author="Spyridon Oikonomidis" w:date="2024-05-11T11:25:00Z" w:name="move166319174"/>
      <w:moveTo w:id="135" w:author="Spyridon Oikonomidis" w:date="2024-05-11T11:25:00Z">
        <w:r w:rsidR="005938AA" w:rsidRPr="00E147BC">
          <w:rPr>
            <w:rFonts w:ascii="Times New Roman" w:hAnsi="Times New Roman"/>
            <w:color w:val="374151"/>
            <w:sz w:val="24"/>
            <w:szCs w:val="24"/>
          </w:rPr>
          <w:t>However, because this analysis does not take into consideration the chemical treatment duration, the second factor of the germination type classification, the results might be somewhat distorted due to species that achieve high germination percentages after long chemical durations.</w:t>
        </w:r>
      </w:moveTo>
      <w:ins w:id="136" w:author="Spyridon Oikonomidis" w:date="2024-05-11T11:26:00Z">
        <w:r w:rsidR="005938AA">
          <w:rPr>
            <w:rFonts w:ascii="Times New Roman" w:hAnsi="Times New Roman"/>
            <w:color w:val="374151"/>
            <w:sz w:val="24"/>
            <w:szCs w:val="24"/>
          </w:rPr>
          <w:t xml:space="preserve"> </w:t>
        </w:r>
      </w:ins>
    </w:p>
    <w:moveToRangeEnd w:id="134"/>
    <w:p w14:paraId="5F8AFB9A" w14:textId="77777777" w:rsidR="00DD50F0" w:rsidRPr="00E147BC" w:rsidRDefault="00DD50F0" w:rsidP="00243A61">
      <w:pPr>
        <w:autoSpaceDE w:val="0"/>
        <w:autoSpaceDN w:val="0"/>
        <w:adjustRightInd w:val="0"/>
        <w:spacing w:after="0" w:line="360" w:lineRule="auto"/>
        <w:ind w:firstLine="426"/>
        <w:jc w:val="both"/>
        <w:rPr>
          <w:rFonts w:ascii="Times New Roman" w:hAnsi="Times New Roman"/>
          <w:sz w:val="24"/>
          <w:szCs w:val="24"/>
        </w:rPr>
      </w:pPr>
      <w:r w:rsidRPr="00E147BC">
        <w:rPr>
          <w:rFonts w:ascii="Times New Roman" w:hAnsi="Times New Roman"/>
          <w:color w:val="374151"/>
          <w:sz w:val="24"/>
          <w:szCs w:val="24"/>
        </w:rPr>
        <w:t xml:space="preserve">A variable tree (Fig. </w:t>
      </w:r>
      <w:del w:id="137" w:author="Spyridon Oikonomidis" w:date="2024-05-11T12:10:00Z">
        <w:r w:rsidRPr="00E147BC" w:rsidDel="007C32AB">
          <w:rPr>
            <w:rFonts w:ascii="Times New Roman" w:hAnsi="Times New Roman"/>
            <w:color w:val="374151"/>
            <w:sz w:val="24"/>
            <w:szCs w:val="24"/>
          </w:rPr>
          <w:delText>6</w:delText>
        </w:r>
      </w:del>
      <w:ins w:id="138" w:author="Spyridon Oikonomidis" w:date="2024-05-11T12:10:00Z">
        <w:r w:rsidR="007C32AB">
          <w:rPr>
            <w:rFonts w:ascii="Times New Roman" w:hAnsi="Times New Roman"/>
            <w:color w:val="374151"/>
            <w:sz w:val="24"/>
            <w:szCs w:val="24"/>
          </w:rPr>
          <w:t>5</w:t>
        </w:r>
      </w:ins>
      <w:r w:rsidRPr="00E147BC">
        <w:rPr>
          <w:rFonts w:ascii="Times New Roman" w:hAnsi="Times New Roman"/>
          <w:color w:val="374151"/>
          <w:sz w:val="24"/>
          <w:szCs w:val="24"/>
        </w:rPr>
        <w:t>) was created to represent the dataset. Following expert reasoning, the variables were ordered in a postulated hierarchical scale, where the first variable might have an effect on the subsequent ones: 1) climate zone, 2) habitat shadiness, 3) growth form, and 4) germination.</w:t>
      </w:r>
    </w:p>
    <w:p w14:paraId="71E32446" w14:textId="77777777" w:rsidR="00DD50F0" w:rsidRPr="00E147BC" w:rsidRDefault="00DD50F0" w:rsidP="00243A61">
      <w:pPr>
        <w:autoSpaceDE w:val="0"/>
        <w:autoSpaceDN w:val="0"/>
        <w:adjustRightInd w:val="0"/>
        <w:spacing w:after="0" w:line="360" w:lineRule="auto"/>
        <w:ind w:firstLine="426"/>
        <w:jc w:val="both"/>
        <w:rPr>
          <w:rFonts w:ascii="Times New Roman" w:hAnsi="Times New Roman"/>
          <w:sz w:val="24"/>
          <w:szCs w:val="24"/>
        </w:rPr>
      </w:pPr>
      <w:r w:rsidRPr="00E147BC">
        <w:rPr>
          <w:rFonts w:ascii="Times New Roman" w:hAnsi="Times New Roman"/>
          <w:color w:val="374151"/>
          <w:sz w:val="24"/>
          <w:szCs w:val="24"/>
        </w:rPr>
        <w:lastRenderedPageBreak/>
        <w:t>Additionally, as the majority of the data were from the subfamilies Orchidoideae (91/203) and Epidendroideae (89/203), data exploration was also performed at the subfamily level for these two groups separately. For the three other subfamilies (Cypripedioideae, Vanilloideae, Apostasioideae), the small number of observations in each did not allow exploration of the relationships between E:S and the four investigated variables.</w:t>
      </w:r>
    </w:p>
    <w:p w14:paraId="31F38FC3" w14:textId="0E95F3AC" w:rsidR="00DD50F0" w:rsidRPr="00015DEA" w:rsidRDefault="00DD50F0" w:rsidP="00243A61">
      <w:pPr>
        <w:autoSpaceDE w:val="0"/>
        <w:autoSpaceDN w:val="0"/>
        <w:adjustRightInd w:val="0"/>
        <w:spacing w:after="0" w:line="360" w:lineRule="auto"/>
        <w:ind w:firstLine="426"/>
        <w:jc w:val="both"/>
        <w:rPr>
          <w:rFonts w:ascii="Times New Roman" w:hAnsi="Times New Roman"/>
          <w:color w:val="374151"/>
          <w:sz w:val="24"/>
          <w:szCs w:val="24"/>
          <w:rPrChange w:id="139" w:author="Spyridon Oikonomidis" w:date="2024-05-23T09:52:00Z" w16du:dateUtc="2024-05-23T06:52:00Z">
            <w:rPr>
              <w:rFonts w:ascii="Times New Roman" w:hAnsi="Times New Roman"/>
              <w:sz w:val="24"/>
              <w:szCs w:val="24"/>
            </w:rPr>
          </w:rPrChange>
        </w:rPr>
      </w:pPr>
      <w:r w:rsidRPr="00E147BC">
        <w:rPr>
          <w:rFonts w:ascii="Times New Roman" w:hAnsi="Times New Roman"/>
          <w:color w:val="374151"/>
          <w:sz w:val="24"/>
          <w:szCs w:val="24"/>
        </w:rPr>
        <w:t>Finally, the same data analysis was conducted with the calculated volume of the seeds based on the proposed formulas by Arditti (Arditti et al. 1979), but no differences compared to E:S ratio data were observed in the final results</w:t>
      </w:r>
      <w:ins w:id="140" w:author="Spyridon Oikonomidis" w:date="2024-05-15T14:33:00Z">
        <w:r w:rsidR="00B517C3">
          <w:rPr>
            <w:rFonts w:ascii="Times New Roman" w:hAnsi="Times New Roman"/>
            <w:color w:val="374151"/>
            <w:sz w:val="24"/>
            <w:szCs w:val="24"/>
          </w:rPr>
          <w:t xml:space="preserve">. We also investigated potential correlations between germination </w:t>
        </w:r>
      </w:ins>
      <w:ins w:id="141" w:author="Spyridon Oikonomidis" w:date="2024-05-23T09:52:00Z" w16du:dateUtc="2024-05-23T06:52:00Z">
        <w:r w:rsidR="00015DEA" w:rsidRPr="00015DEA">
          <w:rPr>
            <w:rFonts w:ascii="Times New Roman" w:hAnsi="Times New Roman"/>
            <w:color w:val="374151"/>
            <w:sz w:val="24"/>
            <w:szCs w:val="24"/>
            <w:rPrChange w:id="142" w:author="Spyridon Oikonomidis" w:date="2024-05-23T09:52:00Z" w16du:dateUtc="2024-05-23T06:52:00Z">
              <w:rPr>
                <w:rFonts w:ascii="Tahoma" w:hAnsi="Tahoma" w:cs="Tahoma"/>
                <w:color w:val="414042"/>
                <w:sz w:val="20"/>
                <w:szCs w:val="20"/>
                <w:shd w:val="clear" w:color="auto" w:fill="FFFFFF"/>
              </w:rPr>
            </w:rPrChange>
          </w:rPr>
          <w:t>behaviour and absolute seed and embryo dimensions but no statistically significant results were observed. For brevity, these analyses are not discussed further.</w:t>
        </w:r>
      </w:ins>
      <w:del w:id="143" w:author="Spyridon Oikonomidis" w:date="2024-05-23T09:52:00Z" w16du:dateUtc="2024-05-23T06:52:00Z">
        <w:r w:rsidRPr="00E147BC" w:rsidDel="00015DEA">
          <w:rPr>
            <w:rFonts w:ascii="Times New Roman" w:hAnsi="Times New Roman"/>
            <w:color w:val="374151"/>
            <w:sz w:val="24"/>
            <w:szCs w:val="24"/>
          </w:rPr>
          <w:delText xml:space="preserve">. For brevity, </w:delText>
        </w:r>
      </w:del>
      <w:del w:id="144" w:author="Spyridon Oikonomidis" w:date="2024-05-15T14:33:00Z">
        <w:r w:rsidRPr="00E147BC" w:rsidDel="00B517C3">
          <w:rPr>
            <w:rFonts w:ascii="Times New Roman" w:hAnsi="Times New Roman"/>
            <w:color w:val="374151"/>
            <w:sz w:val="24"/>
            <w:szCs w:val="24"/>
          </w:rPr>
          <w:delText xml:space="preserve">this </w:delText>
        </w:r>
      </w:del>
      <w:del w:id="145" w:author="Spyridon Oikonomidis" w:date="2024-05-23T09:52:00Z" w16du:dateUtc="2024-05-23T06:52:00Z">
        <w:r w:rsidRPr="00E147BC" w:rsidDel="00015DEA">
          <w:rPr>
            <w:rFonts w:ascii="Times New Roman" w:hAnsi="Times New Roman"/>
            <w:color w:val="374151"/>
            <w:sz w:val="24"/>
            <w:szCs w:val="24"/>
          </w:rPr>
          <w:delText xml:space="preserve">analysis </w:delText>
        </w:r>
      </w:del>
      <w:del w:id="146" w:author="Spyridon Oikonomidis" w:date="2024-05-15T14:33:00Z">
        <w:r w:rsidRPr="00E147BC" w:rsidDel="00B517C3">
          <w:rPr>
            <w:rFonts w:ascii="Times New Roman" w:hAnsi="Times New Roman"/>
            <w:color w:val="374151"/>
            <w:sz w:val="24"/>
            <w:szCs w:val="24"/>
          </w:rPr>
          <w:delText xml:space="preserve">is </w:delText>
        </w:r>
      </w:del>
      <w:del w:id="147" w:author="Spyridon Oikonomidis" w:date="2024-05-23T09:52:00Z" w16du:dateUtc="2024-05-23T06:52:00Z">
        <w:r w:rsidRPr="00E147BC" w:rsidDel="00015DEA">
          <w:rPr>
            <w:rFonts w:ascii="Times New Roman" w:hAnsi="Times New Roman"/>
            <w:color w:val="374151"/>
            <w:sz w:val="24"/>
            <w:szCs w:val="24"/>
          </w:rPr>
          <w:delText>not further discussed.</w:delText>
        </w:r>
      </w:del>
    </w:p>
    <w:p w14:paraId="67DEE8E8" w14:textId="77777777" w:rsidR="00DD50F0" w:rsidRPr="00E147BC" w:rsidRDefault="00DD50F0" w:rsidP="00243A61">
      <w:pPr>
        <w:autoSpaceDE w:val="0"/>
        <w:autoSpaceDN w:val="0"/>
        <w:adjustRightInd w:val="0"/>
        <w:spacing w:after="0" w:line="360" w:lineRule="auto"/>
        <w:ind w:firstLine="426"/>
        <w:jc w:val="both"/>
        <w:rPr>
          <w:rFonts w:ascii="Times New Roman" w:hAnsi="Times New Roman"/>
          <w:sz w:val="24"/>
          <w:szCs w:val="24"/>
        </w:rPr>
      </w:pPr>
      <w:r w:rsidRPr="00E147BC">
        <w:rPr>
          <w:rFonts w:ascii="Times New Roman" w:hAnsi="Times New Roman"/>
          <w:color w:val="374151"/>
          <w:sz w:val="24"/>
          <w:szCs w:val="24"/>
        </w:rPr>
        <w:t>For the complete family dataset, all statistical tests were performed, and the diagrams were created using R version 3.6.3 (R Development Core Team, 2005).</w:t>
      </w:r>
    </w:p>
    <w:p w14:paraId="6D99E78B" w14:textId="77777777" w:rsidR="00391D82" w:rsidRPr="00E147BC" w:rsidRDefault="00391D82" w:rsidP="00586832">
      <w:pPr>
        <w:autoSpaceDE w:val="0"/>
        <w:autoSpaceDN w:val="0"/>
        <w:adjustRightInd w:val="0"/>
        <w:spacing w:after="0" w:line="360" w:lineRule="auto"/>
        <w:ind w:firstLine="142"/>
        <w:jc w:val="both"/>
        <w:rPr>
          <w:rFonts w:ascii="Times New Roman" w:hAnsi="Times New Roman"/>
          <w:sz w:val="24"/>
          <w:szCs w:val="24"/>
        </w:rPr>
      </w:pPr>
    </w:p>
    <w:p w14:paraId="4454A27A" w14:textId="77777777" w:rsidR="00FE5C8A" w:rsidRPr="00E147BC" w:rsidRDefault="00FE5C8A" w:rsidP="00DC6486">
      <w:pPr>
        <w:autoSpaceDE w:val="0"/>
        <w:autoSpaceDN w:val="0"/>
        <w:adjustRightInd w:val="0"/>
        <w:spacing w:after="0" w:line="360" w:lineRule="auto"/>
        <w:ind w:firstLine="142"/>
        <w:jc w:val="both"/>
        <w:rPr>
          <w:rFonts w:ascii="Times New Roman" w:hAnsi="Times New Roman"/>
          <w:b/>
          <w:bCs/>
          <w:sz w:val="24"/>
          <w:szCs w:val="24"/>
        </w:rPr>
      </w:pPr>
      <w:r w:rsidRPr="00E147BC">
        <w:rPr>
          <w:rFonts w:ascii="Times New Roman" w:hAnsi="Times New Roman"/>
          <w:b/>
          <w:bCs/>
          <w:sz w:val="24"/>
          <w:szCs w:val="24"/>
        </w:rPr>
        <w:t>Results</w:t>
      </w:r>
    </w:p>
    <w:p w14:paraId="7DE9FA35" w14:textId="77777777" w:rsidR="004C7937" w:rsidRPr="00E147BC" w:rsidRDefault="004C7937" w:rsidP="00E147BC">
      <w:pPr>
        <w:autoSpaceDE w:val="0"/>
        <w:autoSpaceDN w:val="0"/>
        <w:adjustRightInd w:val="0"/>
        <w:spacing w:after="0" w:line="360" w:lineRule="auto"/>
        <w:jc w:val="both"/>
        <w:rPr>
          <w:rFonts w:ascii="Times New Roman" w:hAnsi="Times New Roman"/>
          <w:color w:val="374151"/>
          <w:sz w:val="24"/>
          <w:szCs w:val="24"/>
        </w:rPr>
      </w:pPr>
      <w:r w:rsidRPr="00E147BC">
        <w:rPr>
          <w:rFonts w:ascii="Times New Roman" w:hAnsi="Times New Roman"/>
          <w:color w:val="374151"/>
          <w:sz w:val="24"/>
          <w:szCs w:val="24"/>
        </w:rPr>
        <w:t>In Fig. 1, the E:S ratio is plotted against each of the 5 factors: germination type (Fig. 1a), habitat shadiness (Fig. 1b), climate zone (Fig. 1c), mycoheterotrophy level (Fig. 1d), and growth form (Fig. 1e). The statistical results of the analysis are also presented in the figure. The differences in E:S ratio between orchids exhibiting compliant germination and those with defiant germination were found to be highly statistically significant. Species with germination that is more challenging under asymbiotic conditions have a much smaller E:S ratio (</w:t>
      </w:r>
      <w:del w:id="148" w:author="Spyridon Oikonomidis" w:date="2024-05-11T13:47:00Z">
        <w:r w:rsidRPr="00E147BC" w:rsidDel="006028F7">
          <w:rPr>
            <w:rFonts w:ascii="Times New Roman" w:hAnsi="Times New Roman"/>
            <w:color w:val="374151"/>
            <w:sz w:val="24"/>
            <w:szCs w:val="24"/>
          </w:rPr>
          <w:delText xml:space="preserve">mean </w:delText>
        </w:r>
      </w:del>
      <w:ins w:id="149" w:author="Spyridon Oikonomidis" w:date="2024-05-11T13:47:00Z">
        <w:r w:rsidR="006028F7" w:rsidRPr="00E147BC">
          <w:rPr>
            <w:rFonts w:ascii="Times New Roman" w:hAnsi="Times New Roman"/>
            <w:color w:val="374151"/>
            <w:sz w:val="24"/>
            <w:szCs w:val="24"/>
          </w:rPr>
          <w:t>me</w:t>
        </w:r>
        <w:r w:rsidR="006028F7">
          <w:rPr>
            <w:rFonts w:ascii="Times New Roman" w:hAnsi="Times New Roman"/>
            <w:color w:val="374151"/>
            <w:sz w:val="24"/>
            <w:szCs w:val="24"/>
          </w:rPr>
          <w:t>dian</w:t>
        </w:r>
        <w:r w:rsidR="006028F7" w:rsidRPr="00E147BC">
          <w:rPr>
            <w:rFonts w:ascii="Times New Roman" w:hAnsi="Times New Roman"/>
            <w:color w:val="374151"/>
            <w:sz w:val="24"/>
            <w:szCs w:val="24"/>
          </w:rPr>
          <w:t xml:space="preserve"> </w:t>
        </w:r>
      </w:ins>
      <w:r w:rsidRPr="00E147BC">
        <w:rPr>
          <w:rFonts w:ascii="Times New Roman" w:hAnsi="Times New Roman"/>
          <w:color w:val="374151"/>
          <w:sz w:val="24"/>
          <w:szCs w:val="24"/>
        </w:rPr>
        <w:t>value = 0.2</w:t>
      </w:r>
      <w:ins w:id="150" w:author="Spyridon Oikonomidis" w:date="2024-05-11T13:40:00Z">
        <w:r w:rsidR="00016782">
          <w:rPr>
            <w:rFonts w:ascii="Times New Roman" w:hAnsi="Times New Roman"/>
            <w:color w:val="374151"/>
            <w:sz w:val="24"/>
            <w:szCs w:val="24"/>
          </w:rPr>
          <w:t>3</w:t>
        </w:r>
      </w:ins>
      <w:ins w:id="151" w:author="Spyridon Oikonomidis" w:date="2024-05-11T12:42:00Z">
        <w:r w:rsidR="00237268" w:rsidRPr="00237268">
          <w:rPr>
            <w:rFonts w:ascii="Times New Roman" w:hAnsi="Times New Roman"/>
            <w:color w:val="374151"/>
            <w:sz w:val="24"/>
            <w:szCs w:val="24"/>
            <w:rPrChange w:id="152" w:author="Spyridon Oikonomidis" w:date="2024-05-11T12:42:00Z">
              <w:rPr>
                <w:rFonts w:ascii="Arial" w:hAnsi="Arial" w:cs="Arial"/>
                <w:color w:val="BDC1C6"/>
                <w:sz w:val="21"/>
                <w:szCs w:val="21"/>
                <w:shd w:val="clear" w:color="auto" w:fill="1F1F1F"/>
              </w:rPr>
            </w:rPrChange>
          </w:rPr>
          <w:t>±</w:t>
        </w:r>
        <w:r w:rsidR="00CA20F5">
          <w:rPr>
            <w:rFonts w:ascii="Times New Roman" w:hAnsi="Times New Roman"/>
            <w:color w:val="374151"/>
            <w:sz w:val="24"/>
            <w:szCs w:val="24"/>
          </w:rPr>
          <w:t>0.01</w:t>
        </w:r>
      </w:ins>
      <w:del w:id="153" w:author="Spyridon Oikonomidis" w:date="2024-05-11T12:42:00Z">
        <w:r w:rsidRPr="00E147BC" w:rsidDel="00CA20F5">
          <w:rPr>
            <w:rFonts w:ascii="Times New Roman" w:hAnsi="Times New Roman"/>
            <w:color w:val="374151"/>
            <w:sz w:val="24"/>
            <w:szCs w:val="24"/>
          </w:rPr>
          <w:delText>3</w:delText>
        </w:r>
      </w:del>
      <w:r w:rsidRPr="00E147BC">
        <w:rPr>
          <w:rFonts w:ascii="Times New Roman" w:hAnsi="Times New Roman"/>
          <w:color w:val="374151"/>
          <w:sz w:val="24"/>
          <w:szCs w:val="24"/>
        </w:rPr>
        <w:t>) than those that germinate almost readily (</w:t>
      </w:r>
      <w:del w:id="154" w:author="Spyridon Oikonomidis" w:date="2024-05-11T13:47:00Z">
        <w:r w:rsidRPr="00E147BC" w:rsidDel="006028F7">
          <w:rPr>
            <w:rFonts w:ascii="Times New Roman" w:hAnsi="Times New Roman"/>
            <w:color w:val="374151"/>
            <w:sz w:val="24"/>
            <w:szCs w:val="24"/>
          </w:rPr>
          <w:delText xml:space="preserve">mean </w:delText>
        </w:r>
      </w:del>
      <w:ins w:id="155" w:author="Spyridon Oikonomidis" w:date="2024-05-11T13:47:00Z">
        <w:r w:rsidR="006028F7" w:rsidRPr="00E147BC">
          <w:rPr>
            <w:rFonts w:ascii="Times New Roman" w:hAnsi="Times New Roman"/>
            <w:color w:val="374151"/>
            <w:sz w:val="24"/>
            <w:szCs w:val="24"/>
          </w:rPr>
          <w:t>me</w:t>
        </w:r>
        <w:r w:rsidR="006028F7">
          <w:rPr>
            <w:rFonts w:ascii="Times New Roman" w:hAnsi="Times New Roman"/>
            <w:color w:val="374151"/>
            <w:sz w:val="24"/>
            <w:szCs w:val="24"/>
          </w:rPr>
          <w:t>dian</w:t>
        </w:r>
        <w:r w:rsidR="006028F7" w:rsidRPr="00E147BC">
          <w:rPr>
            <w:rFonts w:ascii="Times New Roman" w:hAnsi="Times New Roman"/>
            <w:color w:val="374151"/>
            <w:sz w:val="24"/>
            <w:szCs w:val="24"/>
          </w:rPr>
          <w:t xml:space="preserve"> </w:t>
        </w:r>
      </w:ins>
      <w:r w:rsidRPr="00E147BC">
        <w:rPr>
          <w:rFonts w:ascii="Times New Roman" w:hAnsi="Times New Roman"/>
          <w:color w:val="374151"/>
          <w:sz w:val="24"/>
          <w:szCs w:val="24"/>
        </w:rPr>
        <w:t>value = 0.</w:t>
      </w:r>
      <w:del w:id="156" w:author="Spyridon Oikonomidis" w:date="2024-05-11T13:39:00Z">
        <w:r w:rsidRPr="00E147BC" w:rsidDel="00016782">
          <w:rPr>
            <w:rFonts w:ascii="Times New Roman" w:hAnsi="Times New Roman"/>
            <w:color w:val="374151"/>
            <w:sz w:val="24"/>
            <w:szCs w:val="24"/>
          </w:rPr>
          <w:delText>41</w:delText>
        </w:r>
      </w:del>
      <w:ins w:id="157" w:author="Spyridon Oikonomidis" w:date="2024-05-11T13:39:00Z">
        <w:r w:rsidR="00016782">
          <w:rPr>
            <w:rFonts w:ascii="Times New Roman" w:hAnsi="Times New Roman"/>
            <w:color w:val="374151"/>
            <w:sz w:val="24"/>
            <w:szCs w:val="24"/>
          </w:rPr>
          <w:t>38</w:t>
        </w:r>
        <w:r w:rsidR="00016782" w:rsidRPr="002534F5">
          <w:rPr>
            <w:rFonts w:ascii="Times New Roman" w:hAnsi="Times New Roman"/>
            <w:color w:val="374151"/>
            <w:sz w:val="24"/>
            <w:szCs w:val="24"/>
          </w:rPr>
          <w:t>±</w:t>
        </w:r>
        <w:r w:rsidR="00016782">
          <w:rPr>
            <w:rFonts w:ascii="Times New Roman" w:hAnsi="Times New Roman"/>
            <w:color w:val="374151"/>
            <w:sz w:val="24"/>
            <w:szCs w:val="24"/>
          </w:rPr>
          <w:t>0.0</w:t>
        </w:r>
      </w:ins>
      <w:ins w:id="158" w:author="Spyridon Oikonomidis" w:date="2024-05-11T13:40:00Z">
        <w:r w:rsidR="00016782">
          <w:rPr>
            <w:rFonts w:ascii="Times New Roman" w:hAnsi="Times New Roman"/>
            <w:color w:val="374151"/>
            <w:sz w:val="24"/>
            <w:szCs w:val="24"/>
          </w:rPr>
          <w:t>1</w:t>
        </w:r>
      </w:ins>
      <w:r w:rsidRPr="00E147BC">
        <w:rPr>
          <w:rFonts w:ascii="Times New Roman" w:hAnsi="Times New Roman"/>
          <w:color w:val="374151"/>
          <w:sz w:val="24"/>
          <w:szCs w:val="24"/>
        </w:rPr>
        <w:t xml:space="preserve">). Thus, the </w:t>
      </w:r>
      <w:r w:rsidRPr="00E147BC">
        <w:rPr>
          <w:rFonts w:ascii="Times New Roman" w:hAnsi="Times New Roman"/>
          <w:color w:val="374151"/>
          <w:sz w:val="24"/>
          <w:szCs w:val="24"/>
        </w:rPr>
        <w:lastRenderedPageBreak/>
        <w:t xml:space="preserve">seeds of the latter have </w:t>
      </w:r>
      <w:ins w:id="159" w:author="Spyridon Oikonomidis" w:date="2024-05-11T11:24:00Z">
        <w:r w:rsidR="00D75942">
          <w:rPr>
            <w:rFonts w:ascii="Times New Roman" w:hAnsi="Times New Roman"/>
            <w:color w:val="374151"/>
            <w:sz w:val="24"/>
            <w:szCs w:val="24"/>
          </w:rPr>
          <w:t xml:space="preserve">relatively </w:t>
        </w:r>
      </w:ins>
      <w:r w:rsidRPr="00E147BC">
        <w:rPr>
          <w:rFonts w:ascii="Times New Roman" w:hAnsi="Times New Roman"/>
          <w:color w:val="374151"/>
          <w:sz w:val="24"/>
          <w:szCs w:val="24"/>
        </w:rPr>
        <w:t>less free air space, i.e. the space between the outer (testa) and inner (embryo) integuments of the seed.</w:t>
      </w:r>
    </w:p>
    <w:p w14:paraId="1430C5EF" w14:textId="64F72ED9" w:rsidR="004C7937" w:rsidRPr="00E147BC" w:rsidRDefault="004C7937" w:rsidP="00E147BC">
      <w:pPr>
        <w:autoSpaceDE w:val="0"/>
        <w:autoSpaceDN w:val="0"/>
        <w:adjustRightInd w:val="0"/>
        <w:spacing w:after="0" w:line="360" w:lineRule="auto"/>
        <w:ind w:firstLine="426"/>
        <w:jc w:val="both"/>
        <w:rPr>
          <w:rFonts w:ascii="Times New Roman" w:hAnsi="Times New Roman"/>
          <w:color w:val="374151"/>
          <w:sz w:val="24"/>
          <w:szCs w:val="24"/>
        </w:rPr>
      </w:pPr>
      <w:r w:rsidRPr="00E147BC">
        <w:rPr>
          <w:rFonts w:ascii="Times New Roman" w:hAnsi="Times New Roman"/>
          <w:color w:val="374151"/>
          <w:sz w:val="24"/>
          <w:szCs w:val="24"/>
        </w:rPr>
        <w:t>Orchid species typically growing in shaded habitats also exhibit a smaller E:S ratio (</w:t>
      </w:r>
      <w:del w:id="160" w:author="Spyridon Oikonomidis" w:date="2024-05-11T13:47:00Z">
        <w:r w:rsidRPr="00E147BC" w:rsidDel="006028F7">
          <w:rPr>
            <w:rFonts w:ascii="Times New Roman" w:hAnsi="Times New Roman"/>
            <w:color w:val="374151"/>
            <w:sz w:val="24"/>
            <w:szCs w:val="24"/>
          </w:rPr>
          <w:delText xml:space="preserve">mean </w:delText>
        </w:r>
      </w:del>
      <w:ins w:id="161" w:author="Spyridon Oikonomidis" w:date="2024-05-11T13:47:00Z">
        <w:r w:rsidR="006028F7" w:rsidRPr="00E147BC">
          <w:rPr>
            <w:rFonts w:ascii="Times New Roman" w:hAnsi="Times New Roman"/>
            <w:color w:val="374151"/>
            <w:sz w:val="24"/>
            <w:szCs w:val="24"/>
          </w:rPr>
          <w:t>me</w:t>
        </w:r>
        <w:r w:rsidR="006028F7">
          <w:rPr>
            <w:rFonts w:ascii="Times New Roman" w:hAnsi="Times New Roman"/>
            <w:color w:val="374151"/>
            <w:sz w:val="24"/>
            <w:szCs w:val="24"/>
          </w:rPr>
          <w:t>dian</w:t>
        </w:r>
        <w:r w:rsidR="006028F7" w:rsidRPr="00E147BC">
          <w:rPr>
            <w:rFonts w:ascii="Times New Roman" w:hAnsi="Times New Roman"/>
            <w:color w:val="374151"/>
            <w:sz w:val="24"/>
            <w:szCs w:val="24"/>
          </w:rPr>
          <w:t xml:space="preserve"> </w:t>
        </w:r>
      </w:ins>
      <w:r w:rsidRPr="00E147BC">
        <w:rPr>
          <w:rFonts w:ascii="Times New Roman" w:hAnsi="Times New Roman"/>
          <w:color w:val="374151"/>
          <w:sz w:val="24"/>
          <w:szCs w:val="24"/>
        </w:rPr>
        <w:t>value = 0.</w:t>
      </w:r>
      <w:del w:id="162" w:author="Spyridon Oikonomidis" w:date="2024-05-11T13:43:00Z">
        <w:r w:rsidRPr="00E147BC" w:rsidDel="00016782">
          <w:rPr>
            <w:rFonts w:ascii="Times New Roman" w:hAnsi="Times New Roman"/>
            <w:color w:val="374151"/>
            <w:sz w:val="24"/>
            <w:szCs w:val="24"/>
          </w:rPr>
          <w:delText>23</w:delText>
        </w:r>
      </w:del>
      <w:ins w:id="163" w:author="Spyridon Oikonomidis" w:date="2024-05-11T13:43:00Z">
        <w:r w:rsidR="00016782" w:rsidRPr="00E147BC">
          <w:rPr>
            <w:rFonts w:ascii="Times New Roman" w:hAnsi="Times New Roman"/>
            <w:color w:val="374151"/>
            <w:sz w:val="24"/>
            <w:szCs w:val="24"/>
          </w:rPr>
          <w:t>2</w:t>
        </w:r>
        <w:r w:rsidR="00016782">
          <w:rPr>
            <w:rFonts w:ascii="Times New Roman" w:hAnsi="Times New Roman"/>
            <w:color w:val="374151"/>
            <w:sz w:val="24"/>
            <w:szCs w:val="24"/>
          </w:rPr>
          <w:t>4</w:t>
        </w:r>
        <w:r w:rsidR="00016782" w:rsidRPr="002534F5">
          <w:rPr>
            <w:rFonts w:ascii="Times New Roman" w:hAnsi="Times New Roman"/>
            <w:color w:val="374151"/>
            <w:sz w:val="24"/>
            <w:szCs w:val="24"/>
          </w:rPr>
          <w:t>±</w:t>
        </w:r>
        <w:r w:rsidR="00016782">
          <w:rPr>
            <w:rFonts w:ascii="Times New Roman" w:hAnsi="Times New Roman"/>
            <w:color w:val="374151"/>
            <w:sz w:val="24"/>
            <w:szCs w:val="24"/>
          </w:rPr>
          <w:t>0.01</w:t>
        </w:r>
      </w:ins>
      <w:r w:rsidRPr="00E147BC">
        <w:rPr>
          <w:rFonts w:ascii="Times New Roman" w:hAnsi="Times New Roman"/>
          <w:color w:val="374151"/>
          <w:sz w:val="24"/>
          <w:szCs w:val="24"/>
        </w:rPr>
        <w:t>) compared to those in open habitats (</w:t>
      </w:r>
      <w:del w:id="164" w:author="Spyridon Oikonomidis" w:date="2024-05-11T13:47:00Z">
        <w:r w:rsidRPr="00E147BC" w:rsidDel="006028F7">
          <w:rPr>
            <w:rFonts w:ascii="Times New Roman" w:hAnsi="Times New Roman"/>
            <w:color w:val="374151"/>
            <w:sz w:val="24"/>
            <w:szCs w:val="24"/>
          </w:rPr>
          <w:delText xml:space="preserve">mean </w:delText>
        </w:r>
      </w:del>
      <w:ins w:id="165" w:author="Spyridon Oikonomidis" w:date="2024-05-11T13:47:00Z">
        <w:r w:rsidR="006028F7" w:rsidRPr="00E147BC">
          <w:rPr>
            <w:rFonts w:ascii="Times New Roman" w:hAnsi="Times New Roman"/>
            <w:color w:val="374151"/>
            <w:sz w:val="24"/>
            <w:szCs w:val="24"/>
          </w:rPr>
          <w:t>me</w:t>
        </w:r>
        <w:r w:rsidR="006028F7">
          <w:rPr>
            <w:rFonts w:ascii="Times New Roman" w:hAnsi="Times New Roman"/>
            <w:color w:val="374151"/>
            <w:sz w:val="24"/>
            <w:szCs w:val="24"/>
          </w:rPr>
          <w:t>dian</w:t>
        </w:r>
        <w:r w:rsidR="006028F7" w:rsidRPr="00E147BC">
          <w:rPr>
            <w:rFonts w:ascii="Times New Roman" w:hAnsi="Times New Roman"/>
            <w:color w:val="374151"/>
            <w:sz w:val="24"/>
            <w:szCs w:val="24"/>
          </w:rPr>
          <w:t xml:space="preserve"> </w:t>
        </w:r>
      </w:ins>
      <w:r w:rsidRPr="00E147BC">
        <w:rPr>
          <w:rFonts w:ascii="Times New Roman" w:hAnsi="Times New Roman"/>
          <w:color w:val="374151"/>
          <w:sz w:val="24"/>
          <w:szCs w:val="24"/>
        </w:rPr>
        <w:t>value = 0.</w:t>
      </w:r>
      <w:del w:id="166" w:author="Spyridon Oikonomidis" w:date="2024-05-11T13:44:00Z">
        <w:r w:rsidRPr="00E147BC" w:rsidDel="00FC22C9">
          <w:rPr>
            <w:rFonts w:ascii="Times New Roman" w:hAnsi="Times New Roman"/>
            <w:color w:val="374151"/>
            <w:sz w:val="24"/>
            <w:szCs w:val="24"/>
          </w:rPr>
          <w:delText>37</w:delText>
        </w:r>
      </w:del>
      <w:ins w:id="167" w:author="Spyridon Oikonomidis" w:date="2024-05-11T13:44:00Z">
        <w:r w:rsidR="00FC22C9" w:rsidRPr="00E147BC">
          <w:rPr>
            <w:rFonts w:ascii="Times New Roman" w:hAnsi="Times New Roman"/>
            <w:color w:val="374151"/>
            <w:sz w:val="24"/>
            <w:szCs w:val="24"/>
          </w:rPr>
          <w:t>3</w:t>
        </w:r>
        <w:r w:rsidR="00FC22C9">
          <w:rPr>
            <w:rFonts w:ascii="Times New Roman" w:hAnsi="Times New Roman"/>
            <w:color w:val="374151"/>
            <w:sz w:val="24"/>
            <w:szCs w:val="24"/>
          </w:rPr>
          <w:t>4</w:t>
        </w:r>
        <w:r w:rsidR="00FC22C9" w:rsidRPr="002534F5">
          <w:rPr>
            <w:rFonts w:ascii="Times New Roman" w:hAnsi="Times New Roman"/>
            <w:color w:val="374151"/>
            <w:sz w:val="24"/>
            <w:szCs w:val="24"/>
          </w:rPr>
          <w:t>±</w:t>
        </w:r>
        <w:r w:rsidR="00FC22C9">
          <w:rPr>
            <w:rFonts w:ascii="Times New Roman" w:hAnsi="Times New Roman"/>
            <w:color w:val="374151"/>
            <w:sz w:val="24"/>
            <w:szCs w:val="24"/>
          </w:rPr>
          <w:t>0.01</w:t>
        </w:r>
      </w:ins>
      <w:r w:rsidRPr="00E147BC">
        <w:rPr>
          <w:rFonts w:ascii="Times New Roman" w:hAnsi="Times New Roman"/>
          <w:color w:val="374151"/>
          <w:sz w:val="24"/>
          <w:szCs w:val="24"/>
        </w:rPr>
        <w:t>). These differences are also found to be highly statistically significant. Similarly, the differences in the E:S for orchids found in temperate (</w:t>
      </w:r>
      <w:del w:id="168" w:author="Spyridon Oikonomidis" w:date="2024-05-11T13:48:00Z">
        <w:r w:rsidRPr="00E147BC" w:rsidDel="008E46A4">
          <w:rPr>
            <w:rFonts w:ascii="Times New Roman" w:hAnsi="Times New Roman"/>
            <w:color w:val="374151"/>
            <w:sz w:val="24"/>
            <w:szCs w:val="24"/>
          </w:rPr>
          <w:delText xml:space="preserve">mean </w:delText>
        </w:r>
      </w:del>
      <w:ins w:id="169" w:author="Spyridon Oikonomidis" w:date="2024-05-11T13:48:00Z">
        <w:r w:rsidR="008E46A4" w:rsidRPr="00E147BC">
          <w:rPr>
            <w:rFonts w:ascii="Times New Roman" w:hAnsi="Times New Roman"/>
            <w:color w:val="374151"/>
            <w:sz w:val="24"/>
            <w:szCs w:val="24"/>
          </w:rPr>
          <w:t>me</w:t>
        </w:r>
        <w:r w:rsidR="008E46A4">
          <w:rPr>
            <w:rFonts w:ascii="Times New Roman" w:hAnsi="Times New Roman"/>
            <w:color w:val="374151"/>
            <w:sz w:val="24"/>
            <w:szCs w:val="24"/>
          </w:rPr>
          <w:t>dian</w:t>
        </w:r>
        <w:r w:rsidR="008E46A4" w:rsidRPr="00E147BC">
          <w:rPr>
            <w:rFonts w:ascii="Times New Roman" w:hAnsi="Times New Roman"/>
            <w:color w:val="374151"/>
            <w:sz w:val="24"/>
            <w:szCs w:val="24"/>
          </w:rPr>
          <w:t xml:space="preserve"> </w:t>
        </w:r>
      </w:ins>
      <w:r w:rsidRPr="00E147BC">
        <w:rPr>
          <w:rFonts w:ascii="Times New Roman" w:hAnsi="Times New Roman"/>
          <w:color w:val="374151"/>
          <w:sz w:val="24"/>
          <w:szCs w:val="24"/>
        </w:rPr>
        <w:t>value = 0.</w:t>
      </w:r>
      <w:del w:id="170" w:author="Spyridon Oikonomidis" w:date="2024-05-11T13:48:00Z">
        <w:r w:rsidRPr="00E147BC" w:rsidDel="008E46A4">
          <w:rPr>
            <w:rFonts w:ascii="Times New Roman" w:hAnsi="Times New Roman"/>
            <w:color w:val="374151"/>
            <w:sz w:val="24"/>
            <w:szCs w:val="24"/>
          </w:rPr>
          <w:delText>3</w:delText>
        </w:r>
      </w:del>
      <w:ins w:id="171" w:author="Spyridon Oikonomidis" w:date="2024-05-11T13:48:00Z">
        <w:r w:rsidR="008E46A4">
          <w:rPr>
            <w:rFonts w:ascii="Times New Roman" w:hAnsi="Times New Roman"/>
            <w:color w:val="374151"/>
            <w:sz w:val="24"/>
            <w:szCs w:val="24"/>
          </w:rPr>
          <w:t>29</w:t>
        </w:r>
        <w:r w:rsidR="008E46A4" w:rsidRPr="002534F5">
          <w:rPr>
            <w:rFonts w:ascii="Times New Roman" w:hAnsi="Times New Roman"/>
            <w:color w:val="374151"/>
            <w:sz w:val="24"/>
            <w:szCs w:val="24"/>
          </w:rPr>
          <w:t>±</w:t>
        </w:r>
        <w:r w:rsidR="008E46A4">
          <w:rPr>
            <w:rFonts w:ascii="Times New Roman" w:hAnsi="Times New Roman"/>
            <w:color w:val="374151"/>
            <w:sz w:val="24"/>
            <w:szCs w:val="24"/>
          </w:rPr>
          <w:t>0.01</w:t>
        </w:r>
      </w:ins>
      <w:r w:rsidRPr="00E147BC">
        <w:rPr>
          <w:rFonts w:ascii="Times New Roman" w:hAnsi="Times New Roman"/>
          <w:color w:val="374151"/>
          <w:sz w:val="24"/>
          <w:szCs w:val="24"/>
        </w:rPr>
        <w:t>) and tropical (</w:t>
      </w:r>
      <w:del w:id="172" w:author="Spyridon Oikonomidis" w:date="2024-05-23T09:53:00Z" w16du:dateUtc="2024-05-23T06:53:00Z">
        <w:r w:rsidRPr="00E147BC" w:rsidDel="00FD5D1B">
          <w:rPr>
            <w:rFonts w:ascii="Times New Roman" w:hAnsi="Times New Roman"/>
            <w:color w:val="374151"/>
            <w:sz w:val="24"/>
            <w:szCs w:val="24"/>
          </w:rPr>
          <w:delText xml:space="preserve">mean </w:delText>
        </w:r>
      </w:del>
      <w:ins w:id="173" w:author="Spyridon Oikonomidis" w:date="2024-05-23T09:53:00Z" w16du:dateUtc="2024-05-23T06:53:00Z">
        <w:r w:rsidR="00FD5D1B">
          <w:rPr>
            <w:rFonts w:ascii="Times New Roman" w:hAnsi="Times New Roman"/>
            <w:color w:val="374151"/>
            <w:sz w:val="24"/>
            <w:szCs w:val="24"/>
          </w:rPr>
          <w:t>median</w:t>
        </w:r>
        <w:r w:rsidR="00FD5D1B" w:rsidRPr="00E147BC">
          <w:rPr>
            <w:rFonts w:ascii="Times New Roman" w:hAnsi="Times New Roman"/>
            <w:color w:val="374151"/>
            <w:sz w:val="24"/>
            <w:szCs w:val="24"/>
          </w:rPr>
          <w:t xml:space="preserve"> </w:t>
        </w:r>
      </w:ins>
      <w:r w:rsidRPr="00E147BC">
        <w:rPr>
          <w:rFonts w:ascii="Times New Roman" w:hAnsi="Times New Roman"/>
          <w:color w:val="374151"/>
          <w:sz w:val="24"/>
          <w:szCs w:val="24"/>
        </w:rPr>
        <w:t>value = 0.</w:t>
      </w:r>
      <w:del w:id="174" w:author="Spyridon Oikonomidis" w:date="2024-05-11T13:49:00Z">
        <w:r w:rsidRPr="00E147BC" w:rsidDel="008E46A4">
          <w:rPr>
            <w:rFonts w:ascii="Times New Roman" w:hAnsi="Times New Roman"/>
            <w:color w:val="374151"/>
            <w:sz w:val="24"/>
            <w:szCs w:val="24"/>
          </w:rPr>
          <w:delText>39</w:delText>
        </w:r>
      </w:del>
      <w:ins w:id="175" w:author="Spyridon Oikonomidis" w:date="2024-05-11T13:49:00Z">
        <w:r w:rsidR="008E46A4" w:rsidRPr="00E147BC">
          <w:rPr>
            <w:rFonts w:ascii="Times New Roman" w:hAnsi="Times New Roman"/>
            <w:color w:val="374151"/>
            <w:sz w:val="24"/>
            <w:szCs w:val="24"/>
          </w:rPr>
          <w:t>3</w:t>
        </w:r>
        <w:r w:rsidR="008E46A4">
          <w:rPr>
            <w:rFonts w:ascii="Times New Roman" w:hAnsi="Times New Roman"/>
            <w:color w:val="374151"/>
            <w:sz w:val="24"/>
            <w:szCs w:val="24"/>
          </w:rPr>
          <w:t>8</w:t>
        </w:r>
        <w:r w:rsidR="008E46A4" w:rsidRPr="002534F5">
          <w:rPr>
            <w:rFonts w:ascii="Times New Roman" w:hAnsi="Times New Roman"/>
            <w:color w:val="374151"/>
            <w:sz w:val="24"/>
            <w:szCs w:val="24"/>
          </w:rPr>
          <w:t>±</w:t>
        </w:r>
        <w:r w:rsidR="008E46A4">
          <w:rPr>
            <w:rFonts w:ascii="Times New Roman" w:hAnsi="Times New Roman"/>
            <w:color w:val="374151"/>
            <w:sz w:val="24"/>
            <w:szCs w:val="24"/>
          </w:rPr>
          <w:t>0.0</w:t>
        </w:r>
        <w:r w:rsidR="00C01FA5">
          <w:rPr>
            <w:rFonts w:ascii="Times New Roman" w:hAnsi="Times New Roman"/>
            <w:color w:val="374151"/>
            <w:sz w:val="24"/>
            <w:szCs w:val="24"/>
          </w:rPr>
          <w:t>3</w:t>
        </w:r>
      </w:ins>
      <w:r w:rsidRPr="00E147BC">
        <w:rPr>
          <w:rFonts w:ascii="Times New Roman" w:hAnsi="Times New Roman"/>
          <w:color w:val="374151"/>
          <w:sz w:val="24"/>
          <w:szCs w:val="24"/>
        </w:rPr>
        <w:t>) climates are also highly statistically significant. It is clear that the smaller E:S, and thus, the larger free air space, can be found in temperate orchid species. Additionally, a significant difference was observed between orchids with terrestrial growth form (</w:t>
      </w:r>
      <w:del w:id="176" w:author="Spyridon Oikonomidis" w:date="2024-05-11T13:50:00Z">
        <w:r w:rsidRPr="00E147BC" w:rsidDel="00087F05">
          <w:rPr>
            <w:rFonts w:ascii="Times New Roman" w:hAnsi="Times New Roman"/>
            <w:color w:val="374151"/>
            <w:sz w:val="24"/>
            <w:szCs w:val="24"/>
          </w:rPr>
          <w:delText xml:space="preserve">mean </w:delText>
        </w:r>
      </w:del>
      <w:ins w:id="177" w:author="Spyridon Oikonomidis" w:date="2024-05-11T13:50:00Z">
        <w:r w:rsidR="00087F05" w:rsidRPr="00E147BC">
          <w:rPr>
            <w:rFonts w:ascii="Times New Roman" w:hAnsi="Times New Roman"/>
            <w:color w:val="374151"/>
            <w:sz w:val="24"/>
            <w:szCs w:val="24"/>
          </w:rPr>
          <w:t>me</w:t>
        </w:r>
        <w:r w:rsidR="00087F05">
          <w:rPr>
            <w:rFonts w:ascii="Times New Roman" w:hAnsi="Times New Roman"/>
            <w:color w:val="374151"/>
            <w:sz w:val="24"/>
            <w:szCs w:val="24"/>
          </w:rPr>
          <w:t>dian</w:t>
        </w:r>
        <w:r w:rsidR="00087F05" w:rsidRPr="00E147BC">
          <w:rPr>
            <w:rFonts w:ascii="Times New Roman" w:hAnsi="Times New Roman"/>
            <w:color w:val="374151"/>
            <w:sz w:val="24"/>
            <w:szCs w:val="24"/>
          </w:rPr>
          <w:t xml:space="preserve"> </w:t>
        </w:r>
      </w:ins>
      <w:r w:rsidRPr="00E147BC">
        <w:rPr>
          <w:rFonts w:ascii="Times New Roman" w:hAnsi="Times New Roman"/>
          <w:color w:val="374151"/>
          <w:sz w:val="24"/>
          <w:szCs w:val="24"/>
        </w:rPr>
        <w:t>value = 0.</w:t>
      </w:r>
      <w:del w:id="178" w:author="Spyridon Oikonomidis" w:date="2024-05-11T13:50:00Z">
        <w:r w:rsidRPr="00E147BC" w:rsidDel="00087F05">
          <w:rPr>
            <w:rFonts w:ascii="Times New Roman" w:hAnsi="Times New Roman"/>
            <w:color w:val="374151"/>
            <w:sz w:val="24"/>
            <w:szCs w:val="24"/>
          </w:rPr>
          <w:delText>29</w:delText>
        </w:r>
      </w:del>
      <w:ins w:id="179" w:author="Spyridon Oikonomidis" w:date="2024-05-11T13:50:00Z">
        <w:r w:rsidR="00087F05" w:rsidRPr="00E147BC">
          <w:rPr>
            <w:rFonts w:ascii="Times New Roman" w:hAnsi="Times New Roman"/>
            <w:color w:val="374151"/>
            <w:sz w:val="24"/>
            <w:szCs w:val="24"/>
          </w:rPr>
          <w:t>2</w:t>
        </w:r>
        <w:r w:rsidR="00087F05">
          <w:rPr>
            <w:rFonts w:ascii="Times New Roman" w:hAnsi="Times New Roman"/>
            <w:color w:val="374151"/>
            <w:sz w:val="24"/>
            <w:szCs w:val="24"/>
          </w:rPr>
          <w:t>9</w:t>
        </w:r>
        <w:r w:rsidR="00087F05" w:rsidRPr="002534F5">
          <w:rPr>
            <w:rFonts w:ascii="Times New Roman" w:hAnsi="Times New Roman"/>
            <w:color w:val="374151"/>
            <w:sz w:val="24"/>
            <w:szCs w:val="24"/>
          </w:rPr>
          <w:t>±</w:t>
        </w:r>
        <w:r w:rsidR="00087F05">
          <w:rPr>
            <w:rFonts w:ascii="Times New Roman" w:hAnsi="Times New Roman"/>
            <w:color w:val="374151"/>
            <w:sz w:val="24"/>
            <w:szCs w:val="24"/>
          </w:rPr>
          <w:t>0.01</w:t>
        </w:r>
      </w:ins>
      <w:r w:rsidRPr="00E147BC">
        <w:rPr>
          <w:rFonts w:ascii="Times New Roman" w:hAnsi="Times New Roman"/>
          <w:color w:val="374151"/>
          <w:sz w:val="24"/>
          <w:szCs w:val="24"/>
        </w:rPr>
        <w:t>) and those with epiphytic habit (</w:t>
      </w:r>
      <w:del w:id="180" w:author="Spyridon Oikonomidis" w:date="2024-05-11T13:50:00Z">
        <w:r w:rsidRPr="00E147BC" w:rsidDel="00087F05">
          <w:rPr>
            <w:rFonts w:ascii="Times New Roman" w:hAnsi="Times New Roman"/>
            <w:color w:val="374151"/>
            <w:sz w:val="24"/>
            <w:szCs w:val="24"/>
          </w:rPr>
          <w:delText xml:space="preserve">mean </w:delText>
        </w:r>
      </w:del>
      <w:ins w:id="181" w:author="Spyridon Oikonomidis" w:date="2024-05-11T13:50:00Z">
        <w:r w:rsidR="00087F05" w:rsidRPr="00E147BC">
          <w:rPr>
            <w:rFonts w:ascii="Times New Roman" w:hAnsi="Times New Roman"/>
            <w:color w:val="374151"/>
            <w:sz w:val="24"/>
            <w:szCs w:val="24"/>
          </w:rPr>
          <w:t>me</w:t>
        </w:r>
        <w:r w:rsidR="00087F05">
          <w:rPr>
            <w:rFonts w:ascii="Times New Roman" w:hAnsi="Times New Roman"/>
            <w:color w:val="374151"/>
            <w:sz w:val="24"/>
            <w:szCs w:val="24"/>
          </w:rPr>
          <w:t>dian</w:t>
        </w:r>
        <w:r w:rsidR="00087F05" w:rsidRPr="00E147BC">
          <w:rPr>
            <w:rFonts w:ascii="Times New Roman" w:hAnsi="Times New Roman"/>
            <w:color w:val="374151"/>
            <w:sz w:val="24"/>
            <w:szCs w:val="24"/>
          </w:rPr>
          <w:t xml:space="preserve"> </w:t>
        </w:r>
      </w:ins>
      <w:r w:rsidRPr="00E147BC">
        <w:rPr>
          <w:rFonts w:ascii="Times New Roman" w:hAnsi="Times New Roman"/>
          <w:color w:val="374151"/>
          <w:sz w:val="24"/>
          <w:szCs w:val="24"/>
        </w:rPr>
        <w:t>value = 0.46</w:t>
      </w:r>
      <w:ins w:id="182" w:author="Spyridon Oikonomidis" w:date="2024-05-11T13:51:00Z">
        <w:r w:rsidR="00087F05" w:rsidRPr="002534F5">
          <w:rPr>
            <w:rFonts w:ascii="Times New Roman" w:hAnsi="Times New Roman"/>
            <w:color w:val="374151"/>
            <w:sz w:val="24"/>
            <w:szCs w:val="24"/>
          </w:rPr>
          <w:t>±</w:t>
        </w:r>
        <w:r w:rsidR="00087F05">
          <w:rPr>
            <w:rFonts w:ascii="Times New Roman" w:hAnsi="Times New Roman"/>
            <w:color w:val="374151"/>
            <w:sz w:val="24"/>
            <w:szCs w:val="24"/>
          </w:rPr>
          <w:t>0.02</w:t>
        </w:r>
      </w:ins>
      <w:r w:rsidRPr="00E147BC">
        <w:rPr>
          <w:rFonts w:ascii="Times New Roman" w:hAnsi="Times New Roman"/>
          <w:color w:val="374151"/>
          <w:sz w:val="24"/>
          <w:szCs w:val="24"/>
        </w:rPr>
        <w:t xml:space="preserve">). Interestingly, the E:S of the fully mycoheterotrophic </w:t>
      </w:r>
      <w:ins w:id="183" w:author="Spyridon Oikonomidis" w:date="2024-05-23T09:53:00Z" w16du:dateUtc="2024-05-23T06:53:00Z">
        <w:r w:rsidR="00015DEA">
          <w:rPr>
            <w:rFonts w:ascii="Times New Roman" w:hAnsi="Times New Roman"/>
            <w:color w:val="374151"/>
            <w:sz w:val="24"/>
            <w:szCs w:val="24"/>
          </w:rPr>
          <w:t xml:space="preserve">orchids </w:t>
        </w:r>
      </w:ins>
      <w:r w:rsidRPr="00E147BC">
        <w:rPr>
          <w:rFonts w:ascii="Times New Roman" w:hAnsi="Times New Roman"/>
          <w:color w:val="374151"/>
          <w:sz w:val="24"/>
          <w:szCs w:val="24"/>
        </w:rPr>
        <w:t>(</w:t>
      </w:r>
      <w:del w:id="184" w:author="Spyridon Oikonomidis" w:date="2024-05-23T09:53:00Z" w16du:dateUtc="2024-05-23T06:53:00Z">
        <w:r w:rsidRPr="00E147BC" w:rsidDel="00015DEA">
          <w:rPr>
            <w:rFonts w:ascii="Times New Roman" w:hAnsi="Times New Roman"/>
            <w:color w:val="374151"/>
            <w:sz w:val="24"/>
            <w:szCs w:val="24"/>
          </w:rPr>
          <w:delText xml:space="preserve">mean </w:delText>
        </w:r>
      </w:del>
      <w:ins w:id="185" w:author="Spyridon Oikonomidis" w:date="2024-05-23T09:53:00Z" w16du:dateUtc="2024-05-23T06:53:00Z">
        <w:r w:rsidR="00015DEA">
          <w:rPr>
            <w:rFonts w:ascii="Times New Roman" w:hAnsi="Times New Roman"/>
            <w:color w:val="374151"/>
            <w:sz w:val="24"/>
            <w:szCs w:val="24"/>
          </w:rPr>
          <w:t>median</w:t>
        </w:r>
        <w:r w:rsidR="00015DEA" w:rsidRPr="00E147BC">
          <w:rPr>
            <w:rFonts w:ascii="Times New Roman" w:hAnsi="Times New Roman"/>
            <w:color w:val="374151"/>
            <w:sz w:val="24"/>
            <w:szCs w:val="24"/>
          </w:rPr>
          <w:t xml:space="preserve"> </w:t>
        </w:r>
      </w:ins>
      <w:r w:rsidRPr="00E147BC">
        <w:rPr>
          <w:rFonts w:ascii="Times New Roman" w:hAnsi="Times New Roman"/>
          <w:color w:val="374151"/>
          <w:sz w:val="24"/>
          <w:szCs w:val="24"/>
        </w:rPr>
        <w:t>value = 0.</w:t>
      </w:r>
      <w:del w:id="186" w:author="Spyridon Oikonomidis" w:date="2024-05-11T13:52:00Z">
        <w:r w:rsidRPr="00E147BC" w:rsidDel="00A4052B">
          <w:rPr>
            <w:rFonts w:ascii="Times New Roman" w:hAnsi="Times New Roman"/>
            <w:color w:val="374151"/>
            <w:sz w:val="24"/>
            <w:szCs w:val="24"/>
          </w:rPr>
          <w:delText>22</w:delText>
        </w:r>
      </w:del>
      <w:ins w:id="187" w:author="Spyridon Oikonomidis" w:date="2024-05-11T13:52:00Z">
        <w:r w:rsidR="00A4052B">
          <w:rPr>
            <w:rFonts w:ascii="Times New Roman" w:hAnsi="Times New Roman"/>
            <w:color w:val="374151"/>
            <w:sz w:val="24"/>
            <w:szCs w:val="24"/>
          </w:rPr>
          <w:t>19</w:t>
        </w:r>
        <w:r w:rsidR="00A4052B" w:rsidRPr="002534F5">
          <w:rPr>
            <w:rFonts w:ascii="Times New Roman" w:hAnsi="Times New Roman"/>
            <w:color w:val="374151"/>
            <w:sz w:val="24"/>
            <w:szCs w:val="24"/>
          </w:rPr>
          <w:t>±</w:t>
        </w:r>
        <w:r w:rsidR="00A4052B">
          <w:rPr>
            <w:rFonts w:ascii="Times New Roman" w:hAnsi="Times New Roman"/>
            <w:color w:val="374151"/>
            <w:sz w:val="24"/>
            <w:szCs w:val="24"/>
          </w:rPr>
          <w:t>0.02</w:t>
        </w:r>
      </w:ins>
      <w:r w:rsidRPr="00E147BC">
        <w:rPr>
          <w:rFonts w:ascii="Times New Roman" w:hAnsi="Times New Roman"/>
          <w:color w:val="374151"/>
          <w:sz w:val="24"/>
          <w:szCs w:val="24"/>
        </w:rPr>
        <w:t xml:space="preserve">) </w:t>
      </w:r>
      <w:del w:id="188" w:author="Spyridon Oikonomidis" w:date="2024-05-23T09:53:00Z" w16du:dateUtc="2024-05-23T06:53:00Z">
        <w:r w:rsidRPr="00E147BC" w:rsidDel="00015DEA">
          <w:rPr>
            <w:rFonts w:ascii="Times New Roman" w:hAnsi="Times New Roman"/>
            <w:color w:val="374151"/>
            <w:sz w:val="24"/>
            <w:szCs w:val="24"/>
          </w:rPr>
          <w:delText xml:space="preserve">orchids </w:delText>
        </w:r>
      </w:del>
      <w:r w:rsidRPr="00E147BC">
        <w:rPr>
          <w:rFonts w:ascii="Times New Roman" w:hAnsi="Times New Roman"/>
          <w:color w:val="374151"/>
          <w:sz w:val="24"/>
          <w:szCs w:val="24"/>
        </w:rPr>
        <w:t>were also found much smaller than those that were either partially mycoheterotrophic or autotrophic (</w:t>
      </w:r>
      <w:del w:id="189" w:author="Spyridon Oikonomidis" w:date="2024-05-23T09:53:00Z" w16du:dateUtc="2024-05-23T06:53:00Z">
        <w:r w:rsidRPr="00E147BC" w:rsidDel="00015DEA">
          <w:rPr>
            <w:rFonts w:ascii="Times New Roman" w:hAnsi="Times New Roman"/>
            <w:color w:val="374151"/>
            <w:sz w:val="24"/>
            <w:szCs w:val="24"/>
          </w:rPr>
          <w:delText xml:space="preserve">mean </w:delText>
        </w:r>
      </w:del>
      <w:ins w:id="190" w:author="Spyridon Oikonomidis" w:date="2024-05-23T09:53:00Z" w16du:dateUtc="2024-05-23T06:53:00Z">
        <w:r w:rsidR="00015DEA" w:rsidRPr="00E147BC">
          <w:rPr>
            <w:rFonts w:ascii="Times New Roman" w:hAnsi="Times New Roman"/>
            <w:color w:val="374151"/>
            <w:sz w:val="24"/>
            <w:szCs w:val="24"/>
          </w:rPr>
          <w:t>m</w:t>
        </w:r>
        <w:r w:rsidR="00015DEA">
          <w:rPr>
            <w:rFonts w:ascii="Times New Roman" w:hAnsi="Times New Roman"/>
            <w:color w:val="374151"/>
            <w:sz w:val="24"/>
            <w:szCs w:val="24"/>
          </w:rPr>
          <w:t>edian</w:t>
        </w:r>
        <w:r w:rsidR="00015DEA" w:rsidRPr="00E147BC">
          <w:rPr>
            <w:rFonts w:ascii="Times New Roman" w:hAnsi="Times New Roman"/>
            <w:color w:val="374151"/>
            <w:sz w:val="24"/>
            <w:szCs w:val="24"/>
          </w:rPr>
          <w:t xml:space="preserve"> </w:t>
        </w:r>
      </w:ins>
      <w:r w:rsidRPr="00E147BC">
        <w:rPr>
          <w:rFonts w:ascii="Times New Roman" w:hAnsi="Times New Roman"/>
          <w:color w:val="374151"/>
          <w:sz w:val="24"/>
          <w:szCs w:val="24"/>
        </w:rPr>
        <w:t>value = 0.</w:t>
      </w:r>
      <w:del w:id="191" w:author="Spyridon Oikonomidis" w:date="2024-05-11T13:52:00Z">
        <w:r w:rsidRPr="00E147BC" w:rsidDel="00A4052B">
          <w:rPr>
            <w:rFonts w:ascii="Times New Roman" w:hAnsi="Times New Roman"/>
            <w:color w:val="374151"/>
            <w:sz w:val="24"/>
            <w:szCs w:val="24"/>
          </w:rPr>
          <w:delText>35</w:delText>
        </w:r>
      </w:del>
      <w:ins w:id="192" w:author="Spyridon Oikonomidis" w:date="2024-05-11T13:52:00Z">
        <w:r w:rsidR="00A4052B" w:rsidRPr="00E147BC">
          <w:rPr>
            <w:rFonts w:ascii="Times New Roman" w:hAnsi="Times New Roman"/>
            <w:color w:val="374151"/>
            <w:sz w:val="24"/>
            <w:szCs w:val="24"/>
          </w:rPr>
          <w:t>3</w:t>
        </w:r>
        <w:r w:rsidR="00A4052B">
          <w:rPr>
            <w:rFonts w:ascii="Times New Roman" w:hAnsi="Times New Roman"/>
            <w:color w:val="374151"/>
            <w:sz w:val="24"/>
            <w:szCs w:val="24"/>
          </w:rPr>
          <w:t>4</w:t>
        </w:r>
        <w:r w:rsidR="00A4052B" w:rsidRPr="002534F5">
          <w:rPr>
            <w:rFonts w:ascii="Times New Roman" w:hAnsi="Times New Roman"/>
            <w:color w:val="374151"/>
            <w:sz w:val="24"/>
            <w:szCs w:val="24"/>
          </w:rPr>
          <w:t>±</w:t>
        </w:r>
        <w:r w:rsidR="00A4052B">
          <w:rPr>
            <w:rFonts w:ascii="Times New Roman" w:hAnsi="Times New Roman"/>
            <w:color w:val="374151"/>
            <w:sz w:val="24"/>
            <w:szCs w:val="24"/>
          </w:rPr>
          <w:t>0.01</w:t>
        </w:r>
      </w:ins>
      <w:r w:rsidRPr="00E147BC">
        <w:rPr>
          <w:rFonts w:ascii="Times New Roman" w:hAnsi="Times New Roman"/>
          <w:color w:val="374151"/>
          <w:sz w:val="24"/>
          <w:szCs w:val="24"/>
        </w:rPr>
        <w:t>).</w:t>
      </w:r>
    </w:p>
    <w:p w14:paraId="2E260CE9" w14:textId="77777777" w:rsidR="004C7937" w:rsidRPr="00E147BC" w:rsidRDefault="004C7937" w:rsidP="00E147BC">
      <w:pPr>
        <w:autoSpaceDE w:val="0"/>
        <w:autoSpaceDN w:val="0"/>
        <w:adjustRightInd w:val="0"/>
        <w:spacing w:after="0" w:line="360" w:lineRule="auto"/>
        <w:ind w:firstLine="426"/>
        <w:jc w:val="both"/>
        <w:rPr>
          <w:rFonts w:ascii="Times New Roman" w:hAnsi="Times New Roman"/>
          <w:color w:val="374151"/>
          <w:sz w:val="24"/>
          <w:szCs w:val="24"/>
        </w:rPr>
      </w:pPr>
      <w:r w:rsidRPr="00E147BC">
        <w:rPr>
          <w:rFonts w:ascii="Times New Roman" w:hAnsi="Times New Roman"/>
          <w:color w:val="374151"/>
          <w:sz w:val="24"/>
          <w:szCs w:val="24"/>
        </w:rPr>
        <w:t xml:space="preserve">The relationship between E:S and germination type, as well as between E:S and habitat shadiness for the Epidendroideae (Fig. 2a-b, respectively) and Orchidoideae (Fig. 2c-d, respectively) subfamilies, is illustrated in Fig. 2. These relationships follow the same pattern as the rest of the Orchidaceae family. In both Orchidoideae and Epidendroideae, the E:S differences between germination types exhibit highly statistically significant differences, with </w:t>
      </w:r>
      <w:del w:id="193" w:author="Spyridon Oikonomidis" w:date="2024-05-11T13:53:00Z">
        <w:r w:rsidRPr="00E147BC" w:rsidDel="00BE71A7">
          <w:rPr>
            <w:rFonts w:ascii="Times New Roman" w:hAnsi="Times New Roman"/>
            <w:color w:val="374151"/>
            <w:sz w:val="24"/>
            <w:szCs w:val="24"/>
          </w:rPr>
          <w:delText xml:space="preserve">mean </w:delText>
        </w:r>
      </w:del>
      <w:ins w:id="194" w:author="Spyridon Oikonomidis" w:date="2024-05-11T13:53:00Z">
        <w:r w:rsidR="00BE71A7" w:rsidRPr="00E147BC">
          <w:rPr>
            <w:rFonts w:ascii="Times New Roman" w:hAnsi="Times New Roman"/>
            <w:color w:val="374151"/>
            <w:sz w:val="24"/>
            <w:szCs w:val="24"/>
          </w:rPr>
          <w:t>m</w:t>
        </w:r>
        <w:r w:rsidR="00BE71A7">
          <w:rPr>
            <w:rFonts w:ascii="Times New Roman" w:hAnsi="Times New Roman"/>
            <w:color w:val="374151"/>
            <w:sz w:val="24"/>
            <w:szCs w:val="24"/>
          </w:rPr>
          <w:t>edian</w:t>
        </w:r>
        <w:r w:rsidR="00BE71A7" w:rsidRPr="00E147BC">
          <w:rPr>
            <w:rFonts w:ascii="Times New Roman" w:hAnsi="Times New Roman"/>
            <w:color w:val="374151"/>
            <w:sz w:val="24"/>
            <w:szCs w:val="24"/>
          </w:rPr>
          <w:t xml:space="preserve"> </w:t>
        </w:r>
      </w:ins>
      <w:r w:rsidRPr="00E147BC">
        <w:rPr>
          <w:rFonts w:ascii="Times New Roman" w:hAnsi="Times New Roman"/>
          <w:color w:val="374151"/>
          <w:sz w:val="24"/>
          <w:szCs w:val="24"/>
        </w:rPr>
        <w:t>values of 0.</w:t>
      </w:r>
      <w:del w:id="195" w:author="Spyridon Oikonomidis" w:date="2024-05-11T13:54:00Z">
        <w:r w:rsidRPr="00E147BC" w:rsidDel="00BE71A7">
          <w:rPr>
            <w:rFonts w:ascii="Times New Roman" w:hAnsi="Times New Roman"/>
            <w:color w:val="374151"/>
            <w:sz w:val="24"/>
            <w:szCs w:val="24"/>
          </w:rPr>
          <w:delText xml:space="preserve">20 </w:delText>
        </w:r>
      </w:del>
      <w:ins w:id="196" w:author="Spyridon Oikonomidis" w:date="2024-05-11T13:54:00Z">
        <w:r w:rsidR="00BE71A7" w:rsidRPr="00E147BC">
          <w:rPr>
            <w:rFonts w:ascii="Times New Roman" w:hAnsi="Times New Roman"/>
            <w:color w:val="374151"/>
            <w:sz w:val="24"/>
            <w:szCs w:val="24"/>
          </w:rPr>
          <w:t>2</w:t>
        </w:r>
        <w:r w:rsidR="00BE71A7">
          <w:rPr>
            <w:rFonts w:ascii="Times New Roman" w:hAnsi="Times New Roman"/>
            <w:color w:val="374151"/>
            <w:sz w:val="24"/>
            <w:szCs w:val="24"/>
          </w:rPr>
          <w:t>1</w:t>
        </w:r>
        <w:r w:rsidR="00BE71A7" w:rsidRPr="002534F5">
          <w:rPr>
            <w:rFonts w:ascii="Times New Roman" w:hAnsi="Times New Roman"/>
            <w:color w:val="374151"/>
            <w:sz w:val="24"/>
            <w:szCs w:val="24"/>
          </w:rPr>
          <w:t>±</w:t>
        </w:r>
        <w:r w:rsidR="00BE71A7">
          <w:rPr>
            <w:rFonts w:ascii="Times New Roman" w:hAnsi="Times New Roman"/>
            <w:color w:val="374151"/>
            <w:sz w:val="24"/>
            <w:szCs w:val="24"/>
          </w:rPr>
          <w:t>0.01</w:t>
        </w:r>
        <w:r w:rsidR="00BE71A7" w:rsidRPr="00E147BC">
          <w:rPr>
            <w:rFonts w:ascii="Times New Roman" w:hAnsi="Times New Roman"/>
            <w:color w:val="374151"/>
            <w:sz w:val="24"/>
            <w:szCs w:val="24"/>
          </w:rPr>
          <w:t xml:space="preserve"> </w:t>
        </w:r>
      </w:ins>
      <w:r w:rsidRPr="00E147BC">
        <w:rPr>
          <w:rFonts w:ascii="Times New Roman" w:hAnsi="Times New Roman"/>
          <w:color w:val="374151"/>
          <w:sz w:val="24"/>
          <w:szCs w:val="24"/>
        </w:rPr>
        <w:t>(defiant germination) and 0.</w:t>
      </w:r>
      <w:del w:id="197" w:author="Spyridon Oikonomidis" w:date="2024-05-11T13:54:00Z">
        <w:r w:rsidRPr="00E147BC" w:rsidDel="00BE71A7">
          <w:rPr>
            <w:rFonts w:ascii="Times New Roman" w:hAnsi="Times New Roman"/>
            <w:color w:val="374151"/>
            <w:sz w:val="24"/>
            <w:szCs w:val="24"/>
          </w:rPr>
          <w:delText xml:space="preserve">48 </w:delText>
        </w:r>
      </w:del>
      <w:ins w:id="198" w:author="Spyridon Oikonomidis" w:date="2024-05-11T13:54:00Z">
        <w:r w:rsidR="00BE71A7" w:rsidRPr="00E147BC">
          <w:rPr>
            <w:rFonts w:ascii="Times New Roman" w:hAnsi="Times New Roman"/>
            <w:color w:val="374151"/>
            <w:sz w:val="24"/>
            <w:szCs w:val="24"/>
          </w:rPr>
          <w:t>4</w:t>
        </w:r>
        <w:r w:rsidR="00BE71A7">
          <w:rPr>
            <w:rFonts w:ascii="Times New Roman" w:hAnsi="Times New Roman"/>
            <w:color w:val="374151"/>
            <w:sz w:val="24"/>
            <w:szCs w:val="24"/>
          </w:rPr>
          <w:t>7</w:t>
        </w:r>
        <w:r w:rsidR="00BE71A7" w:rsidRPr="002534F5">
          <w:rPr>
            <w:rFonts w:ascii="Times New Roman" w:hAnsi="Times New Roman"/>
            <w:color w:val="374151"/>
            <w:sz w:val="24"/>
            <w:szCs w:val="24"/>
          </w:rPr>
          <w:t>±</w:t>
        </w:r>
        <w:r w:rsidR="00BE71A7">
          <w:rPr>
            <w:rFonts w:ascii="Times New Roman" w:hAnsi="Times New Roman"/>
            <w:color w:val="374151"/>
            <w:sz w:val="24"/>
            <w:szCs w:val="24"/>
          </w:rPr>
          <w:t>0.02</w:t>
        </w:r>
        <w:r w:rsidR="00BE71A7" w:rsidRPr="00E147BC">
          <w:rPr>
            <w:rFonts w:ascii="Times New Roman" w:hAnsi="Times New Roman"/>
            <w:color w:val="374151"/>
            <w:sz w:val="24"/>
            <w:szCs w:val="24"/>
          </w:rPr>
          <w:t xml:space="preserve"> </w:t>
        </w:r>
      </w:ins>
      <w:r w:rsidRPr="00E147BC">
        <w:rPr>
          <w:rFonts w:ascii="Times New Roman" w:hAnsi="Times New Roman"/>
          <w:color w:val="374151"/>
          <w:sz w:val="24"/>
          <w:szCs w:val="24"/>
        </w:rPr>
        <w:t>(compliant germination) for Epidendroideae and 0.</w:t>
      </w:r>
      <w:del w:id="199" w:author="Spyridon Oikonomidis" w:date="2024-05-11T13:55:00Z">
        <w:r w:rsidRPr="00E147BC" w:rsidDel="00BE71A7">
          <w:rPr>
            <w:rFonts w:ascii="Times New Roman" w:hAnsi="Times New Roman"/>
            <w:color w:val="374151"/>
            <w:sz w:val="24"/>
            <w:szCs w:val="24"/>
          </w:rPr>
          <w:delText xml:space="preserve">28 </w:delText>
        </w:r>
      </w:del>
      <w:ins w:id="200" w:author="Spyridon Oikonomidis" w:date="2024-05-11T13:55:00Z">
        <w:r w:rsidR="00BE71A7" w:rsidRPr="00E147BC">
          <w:rPr>
            <w:rFonts w:ascii="Times New Roman" w:hAnsi="Times New Roman"/>
            <w:color w:val="374151"/>
            <w:sz w:val="24"/>
            <w:szCs w:val="24"/>
          </w:rPr>
          <w:t>2</w:t>
        </w:r>
        <w:r w:rsidR="00BE71A7">
          <w:rPr>
            <w:rFonts w:ascii="Times New Roman" w:hAnsi="Times New Roman"/>
            <w:color w:val="374151"/>
            <w:sz w:val="24"/>
            <w:szCs w:val="24"/>
          </w:rPr>
          <w:t>9</w:t>
        </w:r>
        <w:r w:rsidR="00BE71A7" w:rsidRPr="002534F5">
          <w:rPr>
            <w:rFonts w:ascii="Times New Roman" w:hAnsi="Times New Roman"/>
            <w:color w:val="374151"/>
            <w:sz w:val="24"/>
            <w:szCs w:val="24"/>
          </w:rPr>
          <w:t>±</w:t>
        </w:r>
        <w:r w:rsidR="00BE71A7">
          <w:rPr>
            <w:rFonts w:ascii="Times New Roman" w:hAnsi="Times New Roman"/>
            <w:color w:val="374151"/>
            <w:sz w:val="24"/>
            <w:szCs w:val="24"/>
          </w:rPr>
          <w:t>0.01</w:t>
        </w:r>
        <w:r w:rsidR="00BE71A7" w:rsidRPr="00E147BC">
          <w:rPr>
            <w:rFonts w:ascii="Times New Roman" w:hAnsi="Times New Roman"/>
            <w:color w:val="374151"/>
            <w:sz w:val="24"/>
            <w:szCs w:val="24"/>
          </w:rPr>
          <w:t xml:space="preserve"> </w:t>
        </w:r>
      </w:ins>
      <w:r w:rsidRPr="00E147BC">
        <w:rPr>
          <w:rFonts w:ascii="Times New Roman" w:hAnsi="Times New Roman"/>
          <w:color w:val="374151"/>
          <w:sz w:val="24"/>
          <w:szCs w:val="24"/>
        </w:rPr>
        <w:t>(defiant germination) and 0.</w:t>
      </w:r>
      <w:del w:id="201" w:author="Spyridon Oikonomidis" w:date="2024-05-11T13:54:00Z">
        <w:r w:rsidRPr="00E147BC" w:rsidDel="00BE71A7">
          <w:rPr>
            <w:rFonts w:ascii="Times New Roman" w:hAnsi="Times New Roman"/>
            <w:color w:val="374151"/>
            <w:sz w:val="24"/>
            <w:szCs w:val="24"/>
          </w:rPr>
          <w:delText xml:space="preserve">36 </w:delText>
        </w:r>
      </w:del>
      <w:ins w:id="202" w:author="Spyridon Oikonomidis" w:date="2024-05-11T13:54:00Z">
        <w:r w:rsidR="00BE71A7" w:rsidRPr="00E147BC">
          <w:rPr>
            <w:rFonts w:ascii="Times New Roman" w:hAnsi="Times New Roman"/>
            <w:color w:val="374151"/>
            <w:sz w:val="24"/>
            <w:szCs w:val="24"/>
          </w:rPr>
          <w:t>3</w:t>
        </w:r>
        <w:r w:rsidR="00BE71A7">
          <w:rPr>
            <w:rFonts w:ascii="Times New Roman" w:hAnsi="Times New Roman"/>
            <w:color w:val="374151"/>
            <w:sz w:val="24"/>
            <w:szCs w:val="24"/>
          </w:rPr>
          <w:t>3</w:t>
        </w:r>
        <w:r w:rsidR="00BE71A7" w:rsidRPr="002534F5">
          <w:rPr>
            <w:rFonts w:ascii="Times New Roman" w:hAnsi="Times New Roman"/>
            <w:color w:val="374151"/>
            <w:sz w:val="24"/>
            <w:szCs w:val="24"/>
          </w:rPr>
          <w:t>±</w:t>
        </w:r>
        <w:r w:rsidR="00BE71A7">
          <w:rPr>
            <w:rFonts w:ascii="Times New Roman" w:hAnsi="Times New Roman"/>
            <w:color w:val="374151"/>
            <w:sz w:val="24"/>
            <w:szCs w:val="24"/>
          </w:rPr>
          <w:t>0.01</w:t>
        </w:r>
        <w:r w:rsidR="00BE71A7" w:rsidRPr="00E147BC">
          <w:rPr>
            <w:rFonts w:ascii="Times New Roman" w:hAnsi="Times New Roman"/>
            <w:color w:val="374151"/>
            <w:sz w:val="24"/>
            <w:szCs w:val="24"/>
          </w:rPr>
          <w:t xml:space="preserve"> </w:t>
        </w:r>
      </w:ins>
      <w:r w:rsidRPr="00E147BC">
        <w:rPr>
          <w:rFonts w:ascii="Times New Roman" w:hAnsi="Times New Roman"/>
          <w:color w:val="374151"/>
          <w:sz w:val="24"/>
          <w:szCs w:val="24"/>
        </w:rPr>
        <w:t xml:space="preserve">(compliant germination) for Orchidoideae. Regarding habitat shadiness, the differences in statistical significance for Epidendroideae are </w:t>
      </w:r>
      <w:r w:rsidRPr="00E147BC">
        <w:rPr>
          <w:rFonts w:ascii="Times New Roman" w:hAnsi="Times New Roman"/>
          <w:color w:val="374151"/>
          <w:sz w:val="24"/>
          <w:szCs w:val="24"/>
        </w:rPr>
        <w:lastRenderedPageBreak/>
        <w:t xml:space="preserve">higher than those for Orchidoideae, with </w:t>
      </w:r>
      <w:del w:id="203" w:author="Spyridon Oikonomidis" w:date="2024-05-11T13:57:00Z">
        <w:r w:rsidRPr="00E147BC" w:rsidDel="00A96E62">
          <w:rPr>
            <w:rFonts w:ascii="Times New Roman" w:hAnsi="Times New Roman"/>
            <w:color w:val="374151"/>
            <w:sz w:val="24"/>
            <w:szCs w:val="24"/>
          </w:rPr>
          <w:delText xml:space="preserve">mean </w:delText>
        </w:r>
      </w:del>
      <w:ins w:id="204" w:author="Spyridon Oikonomidis" w:date="2024-05-11T13:57:00Z">
        <w:r w:rsidR="00A96E62" w:rsidRPr="00E147BC">
          <w:rPr>
            <w:rFonts w:ascii="Times New Roman" w:hAnsi="Times New Roman"/>
            <w:color w:val="374151"/>
            <w:sz w:val="24"/>
            <w:szCs w:val="24"/>
          </w:rPr>
          <w:t>me</w:t>
        </w:r>
        <w:r w:rsidR="00A96E62">
          <w:rPr>
            <w:rFonts w:ascii="Times New Roman" w:hAnsi="Times New Roman"/>
            <w:color w:val="374151"/>
            <w:sz w:val="24"/>
            <w:szCs w:val="24"/>
          </w:rPr>
          <w:t>dian</w:t>
        </w:r>
        <w:r w:rsidR="00A96E62" w:rsidRPr="00E147BC">
          <w:rPr>
            <w:rFonts w:ascii="Times New Roman" w:hAnsi="Times New Roman"/>
            <w:color w:val="374151"/>
            <w:sz w:val="24"/>
            <w:szCs w:val="24"/>
          </w:rPr>
          <w:t xml:space="preserve"> </w:t>
        </w:r>
      </w:ins>
      <w:r w:rsidRPr="00E147BC">
        <w:rPr>
          <w:rFonts w:ascii="Times New Roman" w:hAnsi="Times New Roman"/>
          <w:color w:val="374151"/>
          <w:sz w:val="24"/>
          <w:szCs w:val="24"/>
        </w:rPr>
        <w:t>values of 0.</w:t>
      </w:r>
      <w:del w:id="205" w:author="Spyridon Oikonomidis" w:date="2024-05-11T13:57:00Z">
        <w:r w:rsidRPr="00E147BC" w:rsidDel="00A96E62">
          <w:rPr>
            <w:rFonts w:ascii="Times New Roman" w:hAnsi="Times New Roman"/>
            <w:color w:val="374151"/>
            <w:sz w:val="24"/>
            <w:szCs w:val="24"/>
          </w:rPr>
          <w:delText xml:space="preserve">30 </w:delText>
        </w:r>
      </w:del>
      <w:ins w:id="206" w:author="Spyridon Oikonomidis" w:date="2024-05-11T13:57:00Z">
        <w:r w:rsidR="00A96E62">
          <w:rPr>
            <w:rFonts w:ascii="Times New Roman" w:hAnsi="Times New Roman"/>
            <w:color w:val="374151"/>
            <w:sz w:val="24"/>
            <w:szCs w:val="24"/>
          </w:rPr>
          <w:t>24</w:t>
        </w:r>
        <w:r w:rsidR="00A96E62" w:rsidRPr="002534F5">
          <w:rPr>
            <w:rFonts w:ascii="Times New Roman" w:hAnsi="Times New Roman"/>
            <w:color w:val="374151"/>
            <w:sz w:val="24"/>
            <w:szCs w:val="24"/>
          </w:rPr>
          <w:t>±</w:t>
        </w:r>
        <w:r w:rsidR="00A96E62">
          <w:rPr>
            <w:rFonts w:ascii="Times New Roman" w:hAnsi="Times New Roman"/>
            <w:color w:val="374151"/>
            <w:sz w:val="24"/>
            <w:szCs w:val="24"/>
          </w:rPr>
          <w:t>0.02</w:t>
        </w:r>
        <w:r w:rsidR="00A96E62" w:rsidRPr="00E147BC">
          <w:rPr>
            <w:rFonts w:ascii="Times New Roman" w:hAnsi="Times New Roman"/>
            <w:color w:val="374151"/>
            <w:sz w:val="24"/>
            <w:szCs w:val="24"/>
          </w:rPr>
          <w:t xml:space="preserve"> </w:t>
        </w:r>
      </w:ins>
      <w:r w:rsidRPr="00E147BC">
        <w:rPr>
          <w:rFonts w:ascii="Times New Roman" w:hAnsi="Times New Roman"/>
          <w:color w:val="374151"/>
          <w:sz w:val="24"/>
          <w:szCs w:val="24"/>
        </w:rPr>
        <w:t>(shaded) and 0.</w:t>
      </w:r>
      <w:del w:id="207" w:author="Spyridon Oikonomidis" w:date="2024-05-11T13:58:00Z">
        <w:r w:rsidRPr="00E147BC" w:rsidDel="00A96E62">
          <w:rPr>
            <w:rFonts w:ascii="Times New Roman" w:hAnsi="Times New Roman"/>
            <w:color w:val="374151"/>
            <w:sz w:val="24"/>
            <w:szCs w:val="24"/>
          </w:rPr>
          <w:delText xml:space="preserve">43 </w:delText>
        </w:r>
      </w:del>
      <w:ins w:id="208" w:author="Spyridon Oikonomidis" w:date="2024-05-11T13:58:00Z">
        <w:r w:rsidR="00A96E62" w:rsidRPr="00E147BC">
          <w:rPr>
            <w:rFonts w:ascii="Times New Roman" w:hAnsi="Times New Roman"/>
            <w:color w:val="374151"/>
            <w:sz w:val="24"/>
            <w:szCs w:val="24"/>
          </w:rPr>
          <w:t>4</w:t>
        </w:r>
        <w:r w:rsidR="00A96E62">
          <w:rPr>
            <w:rFonts w:ascii="Times New Roman" w:hAnsi="Times New Roman"/>
            <w:color w:val="374151"/>
            <w:sz w:val="24"/>
            <w:szCs w:val="24"/>
          </w:rPr>
          <w:t>2</w:t>
        </w:r>
        <w:r w:rsidR="00A96E62" w:rsidRPr="002534F5">
          <w:rPr>
            <w:rFonts w:ascii="Times New Roman" w:hAnsi="Times New Roman"/>
            <w:color w:val="374151"/>
            <w:sz w:val="24"/>
            <w:szCs w:val="24"/>
          </w:rPr>
          <w:t>±</w:t>
        </w:r>
        <w:r w:rsidR="00A96E62">
          <w:rPr>
            <w:rFonts w:ascii="Times New Roman" w:hAnsi="Times New Roman"/>
            <w:color w:val="374151"/>
            <w:sz w:val="24"/>
            <w:szCs w:val="24"/>
          </w:rPr>
          <w:t>0.03</w:t>
        </w:r>
        <w:r w:rsidR="00A96E62" w:rsidRPr="00E147BC">
          <w:rPr>
            <w:rFonts w:ascii="Times New Roman" w:hAnsi="Times New Roman"/>
            <w:color w:val="374151"/>
            <w:sz w:val="24"/>
            <w:szCs w:val="24"/>
          </w:rPr>
          <w:t xml:space="preserve"> </w:t>
        </w:r>
      </w:ins>
      <w:r w:rsidRPr="00E147BC">
        <w:rPr>
          <w:rFonts w:ascii="Times New Roman" w:hAnsi="Times New Roman"/>
          <w:color w:val="374151"/>
          <w:sz w:val="24"/>
          <w:szCs w:val="24"/>
        </w:rPr>
        <w:t>(open) for Epidendroideae and 0.</w:t>
      </w:r>
      <w:del w:id="209" w:author="Spyridon Oikonomidis" w:date="2024-05-11T13:57:00Z">
        <w:r w:rsidRPr="00E147BC" w:rsidDel="00A96E62">
          <w:rPr>
            <w:rFonts w:ascii="Times New Roman" w:hAnsi="Times New Roman"/>
            <w:color w:val="374151"/>
            <w:sz w:val="24"/>
            <w:szCs w:val="24"/>
          </w:rPr>
          <w:delText xml:space="preserve">28 </w:delText>
        </w:r>
      </w:del>
      <w:ins w:id="210" w:author="Spyridon Oikonomidis" w:date="2024-05-11T13:57:00Z">
        <w:r w:rsidR="00A96E62" w:rsidRPr="00E147BC">
          <w:rPr>
            <w:rFonts w:ascii="Times New Roman" w:hAnsi="Times New Roman"/>
            <w:color w:val="374151"/>
            <w:sz w:val="24"/>
            <w:szCs w:val="24"/>
          </w:rPr>
          <w:t>2</w:t>
        </w:r>
        <w:r w:rsidR="00A96E62">
          <w:rPr>
            <w:rFonts w:ascii="Times New Roman" w:hAnsi="Times New Roman"/>
            <w:color w:val="374151"/>
            <w:sz w:val="24"/>
            <w:szCs w:val="24"/>
          </w:rPr>
          <w:t>9</w:t>
        </w:r>
        <w:r w:rsidR="00A96E62" w:rsidRPr="002534F5">
          <w:rPr>
            <w:rFonts w:ascii="Times New Roman" w:hAnsi="Times New Roman"/>
            <w:color w:val="374151"/>
            <w:sz w:val="24"/>
            <w:szCs w:val="24"/>
          </w:rPr>
          <w:t>±</w:t>
        </w:r>
        <w:r w:rsidR="00A96E62">
          <w:rPr>
            <w:rFonts w:ascii="Times New Roman" w:hAnsi="Times New Roman"/>
            <w:color w:val="374151"/>
            <w:sz w:val="24"/>
            <w:szCs w:val="24"/>
          </w:rPr>
          <w:t>0.03</w:t>
        </w:r>
        <w:r w:rsidR="00A96E62" w:rsidRPr="00E147BC">
          <w:rPr>
            <w:rFonts w:ascii="Times New Roman" w:hAnsi="Times New Roman"/>
            <w:color w:val="374151"/>
            <w:sz w:val="24"/>
            <w:szCs w:val="24"/>
          </w:rPr>
          <w:t xml:space="preserve"> </w:t>
        </w:r>
      </w:ins>
      <w:r w:rsidRPr="00E147BC">
        <w:rPr>
          <w:rFonts w:ascii="Times New Roman" w:hAnsi="Times New Roman"/>
          <w:color w:val="374151"/>
          <w:sz w:val="24"/>
          <w:szCs w:val="24"/>
        </w:rPr>
        <w:t>(shaded) and 0.34</w:t>
      </w:r>
      <w:ins w:id="211" w:author="Spyridon Oikonomidis" w:date="2024-05-11T13:57:00Z">
        <w:r w:rsidR="00A96E62" w:rsidRPr="002534F5">
          <w:rPr>
            <w:rFonts w:ascii="Times New Roman" w:hAnsi="Times New Roman"/>
            <w:color w:val="374151"/>
            <w:sz w:val="24"/>
            <w:szCs w:val="24"/>
          </w:rPr>
          <w:t>±</w:t>
        </w:r>
        <w:r w:rsidR="00A96E62">
          <w:rPr>
            <w:rFonts w:ascii="Times New Roman" w:hAnsi="Times New Roman"/>
            <w:color w:val="374151"/>
            <w:sz w:val="24"/>
            <w:szCs w:val="24"/>
          </w:rPr>
          <w:t>0.01</w:t>
        </w:r>
      </w:ins>
      <w:r w:rsidRPr="00E147BC">
        <w:rPr>
          <w:rFonts w:ascii="Times New Roman" w:hAnsi="Times New Roman"/>
          <w:color w:val="374151"/>
          <w:sz w:val="24"/>
          <w:szCs w:val="24"/>
        </w:rPr>
        <w:t xml:space="preserve"> (open) for Orchidoideae.</w:t>
      </w:r>
    </w:p>
    <w:p w14:paraId="04CA0B22" w14:textId="77777777" w:rsidR="004C7937" w:rsidRPr="00E147BC" w:rsidRDefault="004C7937" w:rsidP="00E147BC">
      <w:pPr>
        <w:autoSpaceDE w:val="0"/>
        <w:autoSpaceDN w:val="0"/>
        <w:adjustRightInd w:val="0"/>
        <w:spacing w:after="0" w:line="360" w:lineRule="auto"/>
        <w:ind w:firstLine="426"/>
        <w:jc w:val="both"/>
        <w:rPr>
          <w:rFonts w:ascii="Times New Roman" w:hAnsi="Times New Roman"/>
          <w:color w:val="374151"/>
          <w:sz w:val="24"/>
          <w:szCs w:val="24"/>
        </w:rPr>
      </w:pPr>
      <w:r w:rsidRPr="00E147BC">
        <w:rPr>
          <w:rFonts w:ascii="Times New Roman" w:hAnsi="Times New Roman"/>
          <w:color w:val="374151"/>
          <w:sz w:val="24"/>
          <w:szCs w:val="24"/>
        </w:rPr>
        <w:t>The factor maps of the FAMD analysis (Fig. 3) reveal two expected clusters, those of climate zone and growth form. Additionally, there is a clustering between species found in shaded or open habitats and those exhibiting defiant or compliant germination, respectively. In the latter case, small overlaps of the clusters are present, presumably due to other factors affecting germination behaviour not considered in the present study. The first and second dimensions of the FAMD factor maps explain 75.1% of the variance in the dataset.</w:t>
      </w:r>
    </w:p>
    <w:p w14:paraId="5619CB93" w14:textId="77777777" w:rsidR="004C7937" w:rsidRPr="00E147BC" w:rsidRDefault="004C7937" w:rsidP="00E147BC">
      <w:pPr>
        <w:autoSpaceDE w:val="0"/>
        <w:autoSpaceDN w:val="0"/>
        <w:adjustRightInd w:val="0"/>
        <w:spacing w:after="0" w:line="360" w:lineRule="auto"/>
        <w:ind w:firstLine="426"/>
        <w:jc w:val="both"/>
        <w:rPr>
          <w:rFonts w:ascii="Times New Roman" w:hAnsi="Times New Roman"/>
          <w:color w:val="374151"/>
          <w:sz w:val="24"/>
          <w:szCs w:val="24"/>
        </w:rPr>
      </w:pPr>
      <w:r w:rsidRPr="00E147BC">
        <w:rPr>
          <w:rFonts w:ascii="Times New Roman" w:hAnsi="Times New Roman"/>
          <w:color w:val="374151"/>
          <w:sz w:val="24"/>
          <w:szCs w:val="24"/>
        </w:rPr>
        <w:t xml:space="preserve">The GLM analysis reveals a relationship between E:S and FG percentage (Fig. 4) with a range of pseudo-R² = 0.36-0.53. </w:t>
      </w:r>
      <w:moveFromRangeStart w:id="212" w:author="Spyridon Oikonomidis" w:date="2024-05-11T11:25:00Z" w:name="move166319174"/>
      <w:moveFrom w:id="213" w:author="Spyridon Oikonomidis" w:date="2024-05-11T11:25:00Z">
        <w:r w:rsidRPr="00E147BC" w:rsidDel="005938AA">
          <w:rPr>
            <w:rFonts w:ascii="Times New Roman" w:hAnsi="Times New Roman"/>
            <w:color w:val="374151"/>
            <w:sz w:val="24"/>
            <w:szCs w:val="24"/>
          </w:rPr>
          <w:t>However, because this analysis does not take into consideration the chemical treatment duration, the second factor of the germination type classification, the results might be somewhat distorted due to species that achieve high germination percentages after long chemical durations.</w:t>
        </w:r>
      </w:moveFrom>
      <w:moveFromRangeEnd w:id="212"/>
    </w:p>
    <w:p w14:paraId="36A3B765" w14:textId="77777777" w:rsidR="004C7937" w:rsidRPr="00E147BC" w:rsidDel="008E51FB" w:rsidRDefault="004C7937" w:rsidP="00E147BC">
      <w:pPr>
        <w:autoSpaceDE w:val="0"/>
        <w:autoSpaceDN w:val="0"/>
        <w:adjustRightInd w:val="0"/>
        <w:spacing w:after="0" w:line="360" w:lineRule="auto"/>
        <w:ind w:firstLine="426"/>
        <w:jc w:val="both"/>
        <w:rPr>
          <w:del w:id="214" w:author="Spyridon Oikonomidis" w:date="2024-05-11T12:13:00Z"/>
          <w:rFonts w:ascii="Times New Roman" w:hAnsi="Times New Roman"/>
          <w:color w:val="374151"/>
          <w:sz w:val="24"/>
          <w:szCs w:val="24"/>
        </w:rPr>
      </w:pPr>
      <w:del w:id="215" w:author="Spyridon Oikonomidis" w:date="2024-05-11T12:13:00Z">
        <w:r w:rsidRPr="00E147BC" w:rsidDel="008E51FB">
          <w:rPr>
            <w:rFonts w:ascii="Times New Roman" w:hAnsi="Times New Roman"/>
            <w:color w:val="374151"/>
            <w:sz w:val="24"/>
            <w:szCs w:val="24"/>
          </w:rPr>
          <w:delText>The clustering analysis (Fig. 5) demonstrates a pattern where species with higher TI values (3 or 4) group together, and their seeds have the smallest E:S. As we move towards a TI value of 0, E:S increases, presumably as a result of the correlation of the 4 variables with the morphology of the seed.</w:delText>
        </w:r>
      </w:del>
    </w:p>
    <w:p w14:paraId="41BF743C" w14:textId="77777777" w:rsidR="004C7937" w:rsidRPr="00E147BC" w:rsidRDefault="004C7937" w:rsidP="00E147BC">
      <w:pPr>
        <w:autoSpaceDE w:val="0"/>
        <w:autoSpaceDN w:val="0"/>
        <w:adjustRightInd w:val="0"/>
        <w:spacing w:after="0" w:line="360" w:lineRule="auto"/>
        <w:ind w:firstLine="426"/>
        <w:jc w:val="both"/>
        <w:rPr>
          <w:rFonts w:ascii="Times New Roman" w:hAnsi="Times New Roman"/>
          <w:color w:val="374151"/>
          <w:sz w:val="24"/>
          <w:szCs w:val="24"/>
        </w:rPr>
      </w:pPr>
      <w:r w:rsidRPr="00E147BC">
        <w:rPr>
          <w:rFonts w:ascii="Times New Roman" w:hAnsi="Times New Roman"/>
          <w:color w:val="374151"/>
          <w:sz w:val="24"/>
          <w:szCs w:val="24"/>
        </w:rPr>
        <w:t xml:space="preserve">Finally, from the structured variable tree (Fig. </w:t>
      </w:r>
      <w:del w:id="216" w:author="Spyridon Oikonomidis" w:date="2024-05-11T12:13:00Z">
        <w:r w:rsidRPr="00E147BC" w:rsidDel="008E51FB">
          <w:rPr>
            <w:rFonts w:ascii="Times New Roman" w:hAnsi="Times New Roman"/>
            <w:color w:val="374151"/>
            <w:sz w:val="24"/>
            <w:szCs w:val="24"/>
          </w:rPr>
          <w:delText>6</w:delText>
        </w:r>
      </w:del>
      <w:ins w:id="217" w:author="Spyridon Oikonomidis" w:date="2024-05-11T12:13:00Z">
        <w:r w:rsidR="008E51FB">
          <w:rPr>
            <w:rFonts w:ascii="Times New Roman" w:hAnsi="Times New Roman"/>
            <w:color w:val="374151"/>
            <w:sz w:val="24"/>
            <w:szCs w:val="24"/>
          </w:rPr>
          <w:t>5</w:t>
        </w:r>
      </w:ins>
      <w:r w:rsidRPr="00E147BC">
        <w:rPr>
          <w:rFonts w:ascii="Times New Roman" w:hAnsi="Times New Roman"/>
          <w:color w:val="374151"/>
          <w:sz w:val="24"/>
          <w:szCs w:val="24"/>
        </w:rPr>
        <w:t xml:space="preserve">), we can observe four main patterns, encompassing 72% of the total observations. These patterns include orchids that can be found: 1) in the tropics, in relatively open habitats as epiphytes and exhibit </w:t>
      </w:r>
      <w:r w:rsidRPr="007B5347">
        <w:rPr>
          <w:rFonts w:ascii="Times New Roman" w:hAnsi="Times New Roman"/>
          <w:color w:val="374151"/>
          <w:sz w:val="24"/>
          <w:szCs w:val="24"/>
        </w:rPr>
        <w:t xml:space="preserve">compliant germination (13% of the observations), 2) in temperate climates, in open habitats, are terrestrial, and exhibit defiant germination (15% of the observations), 3) in temperate climates, in shaded habitats, are terrestrial, and exhibit defiant </w:t>
      </w:r>
      <w:r w:rsidRPr="007B5347">
        <w:rPr>
          <w:rFonts w:ascii="Times New Roman" w:hAnsi="Times New Roman"/>
          <w:color w:val="374151"/>
          <w:sz w:val="24"/>
          <w:szCs w:val="24"/>
        </w:rPr>
        <w:lastRenderedPageBreak/>
        <w:t>germination (18% of the</w:t>
      </w:r>
      <w:r w:rsidRPr="00E147BC">
        <w:rPr>
          <w:rFonts w:ascii="Times New Roman" w:hAnsi="Times New Roman"/>
          <w:color w:val="374151"/>
          <w:sz w:val="24"/>
          <w:szCs w:val="24"/>
        </w:rPr>
        <w:t xml:space="preserve"> observations), and 4) in temperate climates, in open habitats, are terrestrial, and exhibit compliant germination (26% of the observations).</w:t>
      </w:r>
    </w:p>
    <w:p w14:paraId="68DAF3C4" w14:textId="77777777" w:rsidR="00BC06E3" w:rsidRPr="00E147BC" w:rsidDel="007B5347" w:rsidRDefault="004C7937" w:rsidP="004C7937">
      <w:pPr>
        <w:spacing w:after="0" w:line="240" w:lineRule="auto"/>
        <w:rPr>
          <w:del w:id="218" w:author="Spyridon Oikonomidis" w:date="2024-05-11T18:22:00Z"/>
          <w:rFonts w:ascii="Times New Roman" w:hAnsi="Times New Roman"/>
          <w:b/>
          <w:bCs/>
          <w:sz w:val="24"/>
          <w:szCs w:val="24"/>
        </w:rPr>
      </w:pPr>
      <w:del w:id="219" w:author="Spyridon Oikonomidis" w:date="2024-05-11T18:22:00Z">
        <w:r w:rsidRPr="00E147BC" w:rsidDel="007B5347">
          <w:rPr>
            <w:rFonts w:ascii="Times New Roman" w:hAnsi="Times New Roman"/>
            <w:b/>
            <w:bCs/>
            <w:sz w:val="24"/>
            <w:szCs w:val="24"/>
          </w:rPr>
          <w:br w:type="page"/>
        </w:r>
      </w:del>
    </w:p>
    <w:p w14:paraId="32C69B78" w14:textId="77777777" w:rsidR="00240B75" w:rsidRPr="00E147BC" w:rsidRDefault="00240B75" w:rsidP="000003F2">
      <w:pPr>
        <w:spacing w:line="360" w:lineRule="auto"/>
        <w:jc w:val="both"/>
        <w:rPr>
          <w:rFonts w:ascii="Times New Roman" w:hAnsi="Times New Roman"/>
          <w:sz w:val="24"/>
          <w:szCs w:val="24"/>
        </w:rPr>
      </w:pPr>
      <w:r w:rsidRPr="00E147BC">
        <w:rPr>
          <w:rFonts w:ascii="Times New Roman" w:hAnsi="Times New Roman"/>
          <w:b/>
          <w:bCs/>
          <w:sz w:val="24"/>
          <w:szCs w:val="24"/>
        </w:rPr>
        <w:lastRenderedPageBreak/>
        <w:t>Discussion</w:t>
      </w:r>
    </w:p>
    <w:p w14:paraId="08470857" w14:textId="77777777" w:rsidR="004C7937" w:rsidRPr="00E147BC" w:rsidRDefault="004C7937" w:rsidP="00E147BC">
      <w:pPr>
        <w:autoSpaceDE w:val="0"/>
        <w:autoSpaceDN w:val="0"/>
        <w:adjustRightInd w:val="0"/>
        <w:spacing w:after="0" w:line="360" w:lineRule="auto"/>
        <w:jc w:val="both"/>
        <w:rPr>
          <w:rFonts w:ascii="Times New Roman" w:hAnsi="Times New Roman"/>
          <w:color w:val="374151"/>
          <w:sz w:val="24"/>
          <w:szCs w:val="24"/>
        </w:rPr>
      </w:pPr>
      <w:bookmarkStart w:id="220" w:name="_Hlk155712458"/>
      <w:r w:rsidRPr="00E147BC">
        <w:rPr>
          <w:rFonts w:ascii="Times New Roman" w:hAnsi="Times New Roman"/>
          <w:color w:val="374151"/>
          <w:sz w:val="24"/>
          <w:szCs w:val="24"/>
        </w:rPr>
        <w:t>The major finding of this study is a statistically robust correlation between the embryo-to-seed size ratio (E:S) and germination behaviour within the Orchidaceae family. This correlation holds true not only for the entire family but also when considering the two largest subfamilies, Orchidoideae and Epidendroideae, analysed as independent datasets. In simpler terms, species exhibiting larger embryos (relative to seed size) tend to display comparatively facile (compliant) germination, contrasting with those possessing larger air spaces (exhibiting defiant germination).</w:t>
      </w:r>
    </w:p>
    <w:p w14:paraId="2817987F" w14:textId="62A1D306" w:rsidR="004C7937" w:rsidRPr="00E147BC" w:rsidRDefault="004C7937" w:rsidP="00E147BC">
      <w:pPr>
        <w:autoSpaceDE w:val="0"/>
        <w:autoSpaceDN w:val="0"/>
        <w:adjustRightInd w:val="0"/>
        <w:spacing w:after="0" w:line="360" w:lineRule="auto"/>
        <w:ind w:firstLine="426"/>
        <w:jc w:val="both"/>
        <w:rPr>
          <w:rFonts w:ascii="Times New Roman" w:hAnsi="Times New Roman"/>
          <w:color w:val="374151"/>
          <w:sz w:val="24"/>
          <w:szCs w:val="24"/>
        </w:rPr>
      </w:pPr>
      <w:r w:rsidRPr="00E147BC">
        <w:rPr>
          <w:rFonts w:ascii="Times New Roman" w:hAnsi="Times New Roman"/>
          <w:color w:val="374151"/>
          <w:sz w:val="24"/>
          <w:szCs w:val="24"/>
        </w:rPr>
        <w:t xml:space="preserve">Similarly, to previous assertions based on investigations of </w:t>
      </w:r>
      <w:r w:rsidRPr="00E147BC">
        <w:rPr>
          <w:rFonts w:ascii="Times New Roman" w:hAnsi="Times New Roman"/>
          <w:i/>
          <w:iCs/>
          <w:color w:val="374151"/>
          <w:sz w:val="24"/>
          <w:szCs w:val="24"/>
        </w:rPr>
        <w:t>Dendrobium</w:t>
      </w:r>
      <w:r w:rsidRPr="00E147BC">
        <w:rPr>
          <w:rFonts w:ascii="Times New Roman" w:hAnsi="Times New Roman"/>
          <w:color w:val="374151"/>
          <w:sz w:val="24"/>
          <w:szCs w:val="24"/>
        </w:rPr>
        <w:t xml:space="preserve"> species (</w:t>
      </w:r>
      <w:proofErr w:type="spellStart"/>
      <w:r w:rsidRPr="00E147BC">
        <w:rPr>
          <w:rFonts w:ascii="Times New Roman" w:hAnsi="Times New Roman"/>
          <w:color w:val="374151"/>
          <w:sz w:val="24"/>
          <w:szCs w:val="24"/>
        </w:rPr>
        <w:t>Prasongsom</w:t>
      </w:r>
      <w:proofErr w:type="spellEnd"/>
      <w:r w:rsidRPr="00E147BC">
        <w:rPr>
          <w:rFonts w:ascii="Times New Roman" w:hAnsi="Times New Roman"/>
          <w:color w:val="374151"/>
          <w:sz w:val="24"/>
          <w:szCs w:val="24"/>
        </w:rPr>
        <w:t xml:space="preserve"> et al., 2016, 2022), it is becoming evident that not all Orchidaceae seeds should be ranked (based on their minute size) within the </w:t>
      </w:r>
      <w:ins w:id="221" w:author="Spyridon Oikonomidis" w:date="2024-05-21T19:41:00Z" w16du:dateUtc="2024-05-21T16:41:00Z">
        <w:r w:rsidR="006904DA">
          <w:rPr>
            <w:rFonts w:ascii="Times New Roman" w:hAnsi="Times New Roman"/>
            <w:color w:val="374151"/>
            <w:sz w:val="24"/>
            <w:szCs w:val="24"/>
          </w:rPr>
          <w:t xml:space="preserve">sensu lato </w:t>
        </w:r>
      </w:ins>
      <w:r w:rsidRPr="00E147BC">
        <w:rPr>
          <w:rFonts w:ascii="Times New Roman" w:hAnsi="Times New Roman"/>
          <w:color w:val="374151"/>
          <w:sz w:val="24"/>
          <w:szCs w:val="24"/>
        </w:rPr>
        <w:t xml:space="preserve">morphological or morphophysiological dormancy classes (Forbis et al., 2002; Baskin and Baskin, 2014). This study elucidates that the orchids with smaller E:S ratios, consequently featuring relatively larger air spaces within their seeds, are more inclined to pertain to one of the aforementioned dormancy classes. This inclination is attributed to their defiant germination characteristics, thereby offering a nuanced perspective on the relationship between E:S ratio and dormancy type within the Orchidaceae family. On the other hand, species with higher E:S ratios may exhibit non-dormant seeds. For instance, </w:t>
      </w:r>
      <w:r w:rsidRPr="00E147BC">
        <w:rPr>
          <w:rFonts w:ascii="Times New Roman" w:hAnsi="Times New Roman"/>
          <w:i/>
          <w:iCs/>
          <w:color w:val="374151"/>
          <w:sz w:val="24"/>
          <w:szCs w:val="24"/>
        </w:rPr>
        <w:t>Anacamptis</w:t>
      </w:r>
      <w:r w:rsidRPr="00E147BC">
        <w:rPr>
          <w:rFonts w:ascii="Times New Roman" w:hAnsi="Times New Roman"/>
          <w:color w:val="374151"/>
          <w:sz w:val="24"/>
          <w:szCs w:val="24"/>
        </w:rPr>
        <w:t xml:space="preserve"> </w:t>
      </w:r>
      <w:r w:rsidRPr="00E147BC">
        <w:rPr>
          <w:rFonts w:ascii="Times New Roman" w:hAnsi="Times New Roman"/>
          <w:i/>
          <w:iCs/>
          <w:color w:val="374151"/>
          <w:sz w:val="24"/>
          <w:szCs w:val="24"/>
        </w:rPr>
        <w:t>sancta</w:t>
      </w:r>
      <w:r w:rsidRPr="00E147BC">
        <w:rPr>
          <w:rFonts w:ascii="Times New Roman" w:hAnsi="Times New Roman"/>
          <w:color w:val="374151"/>
          <w:sz w:val="24"/>
          <w:szCs w:val="24"/>
        </w:rPr>
        <w:t xml:space="preserve"> has been observed rapidly producing protocorms within a few days of sowing (Oikonomidis </w:t>
      </w:r>
      <w:r w:rsidR="00E852FC" w:rsidRPr="00E147BC">
        <w:rPr>
          <w:rFonts w:ascii="Times New Roman" w:hAnsi="Times New Roman"/>
          <w:color w:val="374151"/>
          <w:sz w:val="24"/>
          <w:szCs w:val="24"/>
        </w:rPr>
        <w:t>and</w:t>
      </w:r>
      <w:r w:rsidRPr="00E147BC">
        <w:rPr>
          <w:rFonts w:ascii="Times New Roman" w:hAnsi="Times New Roman"/>
          <w:color w:val="374151"/>
          <w:sz w:val="24"/>
          <w:szCs w:val="24"/>
        </w:rPr>
        <w:t xml:space="preserve"> Thanos, 2021).</w:t>
      </w:r>
    </w:p>
    <w:p w14:paraId="2C41FE07" w14:textId="19F12024" w:rsidR="004C7937" w:rsidRPr="00E147BC" w:rsidRDefault="004C7937" w:rsidP="00E147BC">
      <w:pPr>
        <w:autoSpaceDE w:val="0"/>
        <w:autoSpaceDN w:val="0"/>
        <w:adjustRightInd w:val="0"/>
        <w:spacing w:after="0" w:line="360" w:lineRule="auto"/>
        <w:ind w:firstLine="426"/>
        <w:jc w:val="both"/>
        <w:rPr>
          <w:rFonts w:ascii="Times New Roman" w:hAnsi="Times New Roman"/>
          <w:color w:val="374151"/>
          <w:sz w:val="24"/>
          <w:szCs w:val="24"/>
        </w:rPr>
      </w:pPr>
      <w:r w:rsidRPr="00E147BC">
        <w:rPr>
          <w:rFonts w:ascii="Times New Roman" w:hAnsi="Times New Roman"/>
          <w:color w:val="374151"/>
          <w:sz w:val="24"/>
          <w:szCs w:val="24"/>
        </w:rPr>
        <w:t>In the Orchidaceae family, as well as in the Orchidoideae and Epidendroideae subfamilies, the embryo-to-seed size ratio (E:S) is observed to be smaller in species inhabiting temperate regions worldwide, as well as in terrestrial life form, when compared to their tropical and epiphytic counterparts</w:t>
      </w:r>
      <w:ins w:id="222" w:author="Spyridon Oikonomidis" w:date="2024-05-11T16:46:00Z">
        <w:r w:rsidR="00237268" w:rsidRPr="00237268">
          <w:rPr>
            <w:rFonts w:ascii="Times New Roman" w:hAnsi="Times New Roman"/>
            <w:color w:val="374151"/>
            <w:sz w:val="24"/>
            <w:szCs w:val="24"/>
            <w:rPrChange w:id="223" w:author="Spyridon Oikonomidis" w:date="2024-05-11T16:46:00Z">
              <w:rPr>
                <w:rFonts w:ascii="Times New Roman" w:hAnsi="Times New Roman"/>
                <w:color w:val="374151"/>
                <w:sz w:val="24"/>
                <w:szCs w:val="24"/>
                <w:lang w:val="el-GR"/>
              </w:rPr>
            </w:rPrChange>
          </w:rPr>
          <w:t xml:space="preserve">, </w:t>
        </w:r>
        <w:r w:rsidR="00DB3F3C">
          <w:rPr>
            <w:rFonts w:ascii="Times New Roman" w:hAnsi="Times New Roman"/>
            <w:color w:val="374151"/>
            <w:sz w:val="24"/>
            <w:szCs w:val="24"/>
          </w:rPr>
          <w:t>s</w:t>
        </w:r>
      </w:ins>
      <w:ins w:id="224" w:author="Spyridon Oikonomidis" w:date="2024-05-11T16:55:00Z">
        <w:r w:rsidR="00D32C12">
          <w:rPr>
            <w:rFonts w:ascii="Times New Roman" w:hAnsi="Times New Roman"/>
            <w:color w:val="374151"/>
            <w:sz w:val="24"/>
            <w:szCs w:val="24"/>
          </w:rPr>
          <w:t>im</w:t>
        </w:r>
      </w:ins>
      <w:ins w:id="225" w:author="Spyridon Oikonomidis" w:date="2024-05-11T16:56:00Z">
        <w:r w:rsidR="00D32C12">
          <w:rPr>
            <w:rFonts w:ascii="Times New Roman" w:hAnsi="Times New Roman"/>
            <w:color w:val="374151"/>
            <w:sz w:val="24"/>
            <w:szCs w:val="24"/>
          </w:rPr>
          <w:t xml:space="preserve">ilar </w:t>
        </w:r>
      </w:ins>
      <w:ins w:id="226" w:author="Spyridon Oikonomidis" w:date="2024-05-11T16:46:00Z">
        <w:r w:rsidR="00DB3F3C">
          <w:rPr>
            <w:rFonts w:ascii="Times New Roman" w:hAnsi="Times New Roman"/>
            <w:color w:val="374151"/>
            <w:sz w:val="24"/>
            <w:szCs w:val="24"/>
          </w:rPr>
          <w:lastRenderedPageBreak/>
          <w:t>observation</w:t>
        </w:r>
      </w:ins>
      <w:ins w:id="227" w:author="Spyridon Oikonomidis" w:date="2024-05-11T16:55:00Z">
        <w:r w:rsidR="00D32C12">
          <w:rPr>
            <w:rFonts w:ascii="Times New Roman" w:hAnsi="Times New Roman"/>
            <w:color w:val="374151"/>
            <w:sz w:val="24"/>
            <w:szCs w:val="24"/>
          </w:rPr>
          <w:t>s</w:t>
        </w:r>
      </w:ins>
      <w:ins w:id="228" w:author="Spyridon Oikonomidis" w:date="2024-05-11T16:46:00Z">
        <w:r w:rsidR="00DB3F3C">
          <w:rPr>
            <w:rFonts w:ascii="Times New Roman" w:hAnsi="Times New Roman"/>
            <w:color w:val="374151"/>
            <w:sz w:val="24"/>
            <w:szCs w:val="24"/>
          </w:rPr>
          <w:t xml:space="preserve"> </w:t>
        </w:r>
      </w:ins>
      <w:ins w:id="229" w:author="Spyridon Oikonomidis" w:date="2024-05-11T16:48:00Z">
        <w:r w:rsidR="00DB3F3C">
          <w:rPr>
            <w:rFonts w:ascii="Times New Roman" w:hAnsi="Times New Roman"/>
            <w:color w:val="374151"/>
            <w:sz w:val="24"/>
            <w:szCs w:val="24"/>
          </w:rPr>
          <w:t>w</w:t>
        </w:r>
      </w:ins>
      <w:ins w:id="230" w:author="Spyridon Oikonomidis" w:date="2024-05-11T16:56:00Z">
        <w:r w:rsidR="00D32C12">
          <w:rPr>
            <w:rFonts w:ascii="Times New Roman" w:hAnsi="Times New Roman"/>
            <w:color w:val="374151"/>
            <w:sz w:val="24"/>
            <w:szCs w:val="24"/>
          </w:rPr>
          <w:t>ere</w:t>
        </w:r>
      </w:ins>
      <w:ins w:id="231" w:author="Spyridon Oikonomidis" w:date="2024-05-11T16:46:00Z">
        <w:r w:rsidR="00DB3F3C">
          <w:rPr>
            <w:rFonts w:ascii="Times New Roman" w:hAnsi="Times New Roman"/>
            <w:color w:val="374151"/>
            <w:sz w:val="24"/>
            <w:szCs w:val="24"/>
          </w:rPr>
          <w:t xml:space="preserve"> also made in </w:t>
        </w:r>
      </w:ins>
      <w:ins w:id="232" w:author="Spyridon Oikonomidis" w:date="2024-05-23T11:41:00Z" w16du:dateUtc="2024-05-23T08:41:00Z">
        <w:r w:rsidR="00E47B6F">
          <w:rPr>
            <w:rFonts w:ascii="Times New Roman" w:hAnsi="Times New Roman"/>
            <w:color w:val="374151"/>
            <w:sz w:val="24"/>
            <w:szCs w:val="24"/>
          </w:rPr>
          <w:t>previous</w:t>
        </w:r>
      </w:ins>
      <w:ins w:id="233" w:author="Spyridon Oikonomidis" w:date="2024-05-11T16:46:00Z">
        <w:r w:rsidR="00DB3F3C">
          <w:rPr>
            <w:rFonts w:ascii="Times New Roman" w:hAnsi="Times New Roman"/>
            <w:color w:val="374151"/>
            <w:sz w:val="24"/>
            <w:szCs w:val="24"/>
          </w:rPr>
          <w:t xml:space="preserve"> works (</w:t>
        </w:r>
      </w:ins>
      <w:ins w:id="234" w:author="Spyridon Oikonomidis" w:date="2024-05-11T16:48:00Z">
        <w:r w:rsidR="00DB3F3C">
          <w:rPr>
            <w:rFonts w:ascii="Times New Roman" w:hAnsi="Times New Roman"/>
            <w:color w:val="374151"/>
            <w:sz w:val="24"/>
            <w:szCs w:val="24"/>
          </w:rPr>
          <w:t xml:space="preserve">Tsutsumi et al. 2007, </w:t>
        </w:r>
      </w:ins>
      <w:ins w:id="235" w:author="Spyridon Oikonomidis" w:date="2024-05-11T16:50:00Z">
        <w:r w:rsidR="00DB3F3C">
          <w:rPr>
            <w:rFonts w:ascii="Times New Roman" w:hAnsi="Times New Roman"/>
            <w:color w:val="374151"/>
            <w:sz w:val="24"/>
            <w:szCs w:val="24"/>
          </w:rPr>
          <w:t>Collier et al. 2023)</w:t>
        </w:r>
      </w:ins>
      <w:r w:rsidRPr="00E147BC">
        <w:rPr>
          <w:rFonts w:ascii="Times New Roman" w:hAnsi="Times New Roman"/>
          <w:color w:val="374151"/>
          <w:sz w:val="24"/>
          <w:szCs w:val="24"/>
        </w:rPr>
        <w:t xml:space="preserve">. Previous research has illustrated that temperate terrestrial orchid species exhibit a greater need for complex pre-treatments and germination media in contrast to tropical epiphytic counterparts (Rasmussen 1995; </w:t>
      </w:r>
      <w:proofErr w:type="spellStart"/>
      <w:r w:rsidRPr="00E147BC">
        <w:rPr>
          <w:rFonts w:ascii="Times New Roman" w:hAnsi="Times New Roman"/>
          <w:color w:val="374151"/>
          <w:sz w:val="24"/>
          <w:szCs w:val="24"/>
        </w:rPr>
        <w:t>Diantina</w:t>
      </w:r>
      <w:proofErr w:type="spellEnd"/>
      <w:r w:rsidRPr="00E147BC">
        <w:rPr>
          <w:rFonts w:ascii="Times New Roman" w:hAnsi="Times New Roman"/>
          <w:color w:val="374151"/>
          <w:sz w:val="24"/>
          <w:szCs w:val="24"/>
        </w:rPr>
        <w:t xml:space="preserve"> et al. 2020). This disparity is commonly interpreted on the basis of the wider mycorrhizal compatibility and the simpler nutritional requirements shown by epiphytic orchids (Teixeira 2013; Rasmussen et al. 2015). The reduction in embryo size, as evidenced by general observations on mycoheterotrophic plants by Leake (1994), and the substantial</w:t>
      </w:r>
      <w:ins w:id="236" w:author="Spyridon Oikonomidis" w:date="2024-05-11T16:56:00Z">
        <w:r w:rsidR="00D32C12">
          <w:rPr>
            <w:rFonts w:ascii="Times New Roman" w:hAnsi="Times New Roman"/>
            <w:color w:val="374151"/>
            <w:sz w:val="24"/>
            <w:szCs w:val="24"/>
          </w:rPr>
          <w:t>, secondary,</w:t>
        </w:r>
      </w:ins>
      <w:r w:rsidRPr="00E147BC">
        <w:rPr>
          <w:rFonts w:ascii="Times New Roman" w:hAnsi="Times New Roman"/>
          <w:color w:val="374151"/>
          <w:sz w:val="24"/>
          <w:szCs w:val="24"/>
        </w:rPr>
        <w:t xml:space="preserve"> decrease in the embryo-to-seed size ratio (E:S) observed in the present study, align with the prevailing concept of increased nutritional demands in temperate terrestrial orchids.</w:t>
      </w:r>
      <w:bookmarkEnd w:id="220"/>
    </w:p>
    <w:p w14:paraId="7ABB2DBA" w14:textId="77777777" w:rsidR="004C7937" w:rsidRPr="00E147BC" w:rsidRDefault="004C7937" w:rsidP="00E147BC">
      <w:pPr>
        <w:autoSpaceDE w:val="0"/>
        <w:autoSpaceDN w:val="0"/>
        <w:adjustRightInd w:val="0"/>
        <w:spacing w:after="0" w:line="360" w:lineRule="auto"/>
        <w:ind w:firstLine="426"/>
        <w:jc w:val="both"/>
        <w:rPr>
          <w:rFonts w:ascii="Times New Roman" w:hAnsi="Times New Roman"/>
          <w:color w:val="374151"/>
          <w:sz w:val="24"/>
          <w:szCs w:val="24"/>
        </w:rPr>
      </w:pPr>
      <w:r w:rsidRPr="00E147BC">
        <w:rPr>
          <w:rFonts w:ascii="Times New Roman" w:hAnsi="Times New Roman"/>
          <w:color w:val="374151"/>
          <w:sz w:val="24"/>
          <w:szCs w:val="24"/>
        </w:rPr>
        <w:t>It is noteworthy that the fully mycoheterotrophic species exhibit the smallest E:S ratios among the species in the dataset. The preponderance of these orchids is found within the subfamily Epidendroideae, which is unsurprising given that out of the 215 fully mycoheterotrophic species in the Orchidaceae family, 155 belong to Epidendroideae. Notably, within this subfamily, multiple instances of secondary returns to terrestrial life forms have been documented (Chomicki et al., 2015; Fan et al., 2020).</w:t>
      </w:r>
    </w:p>
    <w:p w14:paraId="79D63AF1" w14:textId="7C00A748" w:rsidR="004C7937" w:rsidRPr="00E147BC" w:rsidRDefault="004C7937" w:rsidP="00E147BC">
      <w:pPr>
        <w:autoSpaceDE w:val="0"/>
        <w:autoSpaceDN w:val="0"/>
        <w:adjustRightInd w:val="0"/>
        <w:spacing w:after="0" w:line="360" w:lineRule="auto"/>
        <w:ind w:firstLine="426"/>
        <w:jc w:val="both"/>
        <w:rPr>
          <w:rFonts w:ascii="Times New Roman" w:hAnsi="Times New Roman"/>
          <w:color w:val="374151"/>
          <w:sz w:val="24"/>
          <w:szCs w:val="24"/>
        </w:rPr>
      </w:pPr>
      <w:r w:rsidRPr="00E147BC">
        <w:rPr>
          <w:rFonts w:ascii="Times New Roman" w:hAnsi="Times New Roman"/>
          <w:color w:val="374151"/>
          <w:sz w:val="24"/>
          <w:szCs w:val="24"/>
        </w:rPr>
        <w:t xml:space="preserve">Considering both the extremely low values of E:S in fully mycoheterotrophic orchids and the overall trend of lower E:S values in shaded habitats compared to open ones, it is postulated that a reduction in E:S during the family's evolution accompanied the shift of several orchid lineages from open to deeply shaded niches. This transition </w:t>
      </w:r>
      <w:del w:id="237" w:author="Spyridon Oikonomidis" w:date="2024-05-11T16:58:00Z">
        <w:r w:rsidRPr="00E147BC" w:rsidDel="00D32C12">
          <w:rPr>
            <w:rFonts w:ascii="Times New Roman" w:hAnsi="Times New Roman"/>
            <w:color w:val="374151"/>
            <w:sz w:val="24"/>
            <w:szCs w:val="24"/>
          </w:rPr>
          <w:delText xml:space="preserve">led </w:delText>
        </w:r>
      </w:del>
      <w:ins w:id="238" w:author="Spyridon Oikonomidis" w:date="2024-05-11T16:58:00Z">
        <w:r w:rsidR="00D32C12">
          <w:rPr>
            <w:rFonts w:ascii="Times New Roman" w:hAnsi="Times New Roman"/>
            <w:color w:val="374151"/>
            <w:sz w:val="24"/>
            <w:szCs w:val="24"/>
          </w:rPr>
          <w:t xml:space="preserve">was the, potential, result </w:t>
        </w:r>
      </w:ins>
      <w:ins w:id="239" w:author="Spyridon Oikonomidis" w:date="2024-05-23T10:19:00Z" w16du:dateUtc="2024-05-23T07:19:00Z">
        <w:r w:rsidR="006B77A3" w:rsidRPr="006B77A3">
          <w:rPr>
            <w:rFonts w:ascii="Times New Roman" w:hAnsi="Times New Roman"/>
            <w:color w:val="374151"/>
            <w:sz w:val="24"/>
            <w:szCs w:val="24"/>
            <w:rPrChange w:id="240" w:author="Spyridon Oikonomidis" w:date="2024-05-23T10:19:00Z" w16du:dateUtc="2024-05-23T07:19:00Z">
              <w:rPr>
                <w:rFonts w:ascii="Tahoma" w:hAnsi="Tahoma" w:cs="Tahoma"/>
                <w:color w:val="414042"/>
                <w:sz w:val="20"/>
                <w:szCs w:val="20"/>
                <w:shd w:val="clear" w:color="auto" w:fill="FFFFFF"/>
              </w:rPr>
            </w:rPrChange>
          </w:rPr>
          <w:t xml:space="preserve">of the shift of these species towards the </w:t>
        </w:r>
        <w:proofErr w:type="spellStart"/>
        <w:r w:rsidR="006B77A3" w:rsidRPr="006B77A3">
          <w:rPr>
            <w:rFonts w:ascii="Times New Roman" w:hAnsi="Times New Roman"/>
            <w:color w:val="374151"/>
            <w:sz w:val="24"/>
            <w:szCs w:val="24"/>
            <w:rPrChange w:id="241" w:author="Spyridon Oikonomidis" w:date="2024-05-23T10:19:00Z" w16du:dateUtc="2024-05-23T07:19:00Z">
              <w:rPr>
                <w:rFonts w:ascii="Tahoma" w:hAnsi="Tahoma" w:cs="Tahoma"/>
                <w:color w:val="414042"/>
                <w:sz w:val="20"/>
                <w:szCs w:val="20"/>
                <w:shd w:val="clear" w:color="auto" w:fill="FFFFFF"/>
              </w:rPr>
            </w:rPrChange>
          </w:rPr>
          <w:t>fully</w:t>
        </w:r>
      </w:ins>
      <w:del w:id="242" w:author="Spyridon Oikonomidis" w:date="2024-05-23T10:19:00Z" w16du:dateUtc="2024-05-23T07:19:00Z">
        <w:r w:rsidRPr="00E147BC" w:rsidDel="006B77A3">
          <w:rPr>
            <w:rFonts w:ascii="Times New Roman" w:hAnsi="Times New Roman"/>
            <w:color w:val="374151"/>
            <w:sz w:val="24"/>
            <w:szCs w:val="24"/>
          </w:rPr>
          <w:delText xml:space="preserve">these species toward the fully </w:delText>
        </w:r>
      </w:del>
      <w:r w:rsidRPr="00E147BC">
        <w:rPr>
          <w:rFonts w:ascii="Times New Roman" w:hAnsi="Times New Roman"/>
          <w:color w:val="374151"/>
          <w:sz w:val="24"/>
          <w:szCs w:val="24"/>
        </w:rPr>
        <w:t>mycoheterotrophic</w:t>
      </w:r>
      <w:proofErr w:type="spellEnd"/>
      <w:r w:rsidRPr="00E147BC">
        <w:rPr>
          <w:rFonts w:ascii="Times New Roman" w:hAnsi="Times New Roman"/>
          <w:color w:val="374151"/>
          <w:sz w:val="24"/>
          <w:szCs w:val="24"/>
        </w:rPr>
        <w:t xml:space="preserve"> end of the autotrophy-mycoheterotrophy continuum. The seeds of these orchids fall into the defiant germination category, posing significant </w:t>
      </w:r>
      <w:r w:rsidRPr="00E147BC">
        <w:rPr>
          <w:rFonts w:ascii="Times New Roman" w:hAnsi="Times New Roman"/>
          <w:color w:val="374151"/>
          <w:sz w:val="24"/>
          <w:szCs w:val="24"/>
        </w:rPr>
        <w:lastRenderedPageBreak/>
        <w:t>challenges for successful germination. In numerous cases</w:t>
      </w:r>
      <w:ins w:id="243" w:author="Spyridon Oikonomidis" w:date="2024-05-11T16:59:00Z">
        <w:r w:rsidR="00D32C12">
          <w:rPr>
            <w:rFonts w:ascii="Times New Roman" w:hAnsi="Times New Roman"/>
            <w:color w:val="374151"/>
            <w:sz w:val="24"/>
            <w:szCs w:val="24"/>
          </w:rPr>
          <w:t xml:space="preserve"> for such species</w:t>
        </w:r>
      </w:ins>
      <w:r w:rsidRPr="00E147BC">
        <w:rPr>
          <w:rFonts w:ascii="Times New Roman" w:hAnsi="Times New Roman"/>
          <w:color w:val="374151"/>
          <w:sz w:val="24"/>
          <w:szCs w:val="24"/>
        </w:rPr>
        <w:t>, germination was not attainable under in vitro culture (Rasmussen, 1995). Hence, these seeds are classified</w:t>
      </w:r>
      <w:ins w:id="244" w:author="Spyridon Oikonomidis" w:date="2024-05-11T16:59:00Z">
        <w:r w:rsidR="00D32C12">
          <w:rPr>
            <w:rFonts w:ascii="Times New Roman" w:hAnsi="Times New Roman"/>
            <w:color w:val="374151"/>
            <w:sz w:val="24"/>
            <w:szCs w:val="24"/>
          </w:rPr>
          <w:t>, by many researchers,</w:t>
        </w:r>
      </w:ins>
      <w:r w:rsidRPr="00E147BC">
        <w:rPr>
          <w:rFonts w:ascii="Times New Roman" w:hAnsi="Times New Roman"/>
          <w:color w:val="374151"/>
          <w:sz w:val="24"/>
          <w:szCs w:val="24"/>
        </w:rPr>
        <w:t xml:space="preserve"> as deeply dormant, belonging to either the morphological or the morphophysiological class (Rasmussen, 1995; Baskin and Baskin, 2014). In nature, the co-occurrence of a compatible symbiont plays a crucial role in breaking seed dormancy by scarifying the water-impermeable carapace and providing nutrition for germination (Rasmussen, 1995).</w:t>
      </w:r>
    </w:p>
    <w:p w14:paraId="2AA031DA" w14:textId="3E83D396" w:rsidR="004C7937" w:rsidRPr="00E147BC" w:rsidRDefault="004C7937" w:rsidP="00E147BC">
      <w:pPr>
        <w:autoSpaceDE w:val="0"/>
        <w:autoSpaceDN w:val="0"/>
        <w:adjustRightInd w:val="0"/>
        <w:spacing w:after="0" w:line="360" w:lineRule="auto"/>
        <w:ind w:firstLine="426"/>
        <w:jc w:val="both"/>
        <w:rPr>
          <w:rFonts w:ascii="Times New Roman" w:hAnsi="Times New Roman"/>
          <w:color w:val="374151"/>
          <w:sz w:val="24"/>
          <w:szCs w:val="24"/>
        </w:rPr>
      </w:pPr>
      <w:r w:rsidRPr="00E147BC">
        <w:rPr>
          <w:rFonts w:ascii="Times New Roman" w:hAnsi="Times New Roman"/>
          <w:color w:val="374151"/>
          <w:sz w:val="24"/>
          <w:szCs w:val="24"/>
        </w:rPr>
        <w:t xml:space="preserve">In prior studies, it has been proposed that the larger air space in seeds is an adaptation to anemochory (Arditti and Ghani, 2000; </w:t>
      </w:r>
      <w:proofErr w:type="spellStart"/>
      <w:r w:rsidRPr="00E147BC">
        <w:rPr>
          <w:rFonts w:ascii="Times New Roman" w:hAnsi="Times New Roman"/>
          <w:color w:val="374151"/>
          <w:sz w:val="24"/>
          <w:szCs w:val="24"/>
        </w:rPr>
        <w:t>Diantina</w:t>
      </w:r>
      <w:proofErr w:type="spellEnd"/>
      <w:r w:rsidRPr="00E147BC">
        <w:rPr>
          <w:rFonts w:ascii="Times New Roman" w:hAnsi="Times New Roman"/>
          <w:color w:val="374151"/>
          <w:sz w:val="24"/>
          <w:szCs w:val="24"/>
        </w:rPr>
        <w:t xml:space="preserve"> et al., 2020; Fan et al., 2020). Additionally, it has been suggested that the secondary return to terrestrial habitats drove an increase in seed air space as a counterbalance to seed dispersal capability, particularly from a lower release height associated with the terrestrial habit. While a larger air space does enhance floating capability (Arditti and Ghani, 2000), it should not be considered an exclusive adaptation to anemochory. </w:t>
      </w:r>
      <w:r w:rsidRPr="005A0AB3">
        <w:rPr>
          <w:rFonts w:ascii="Times New Roman" w:hAnsi="Times New Roman"/>
          <w:color w:val="374151"/>
          <w:sz w:val="24"/>
          <w:szCs w:val="24"/>
        </w:rPr>
        <w:t xml:space="preserve">The </w:t>
      </w:r>
      <w:ins w:id="245" w:author="Spyridon Oikonomidis" w:date="2024-05-21T16:44:00Z" w16du:dateUtc="2024-05-21T13:44:00Z">
        <w:r w:rsidR="00317532" w:rsidRPr="005A0AB3">
          <w:rPr>
            <w:rFonts w:ascii="Times New Roman" w:hAnsi="Times New Roman"/>
            <w:color w:val="374151"/>
            <w:sz w:val="24"/>
            <w:szCs w:val="24"/>
            <w:rPrChange w:id="246" w:author="Spyridon Oikonomidis" w:date="2024-05-21T20:45:00Z" w16du:dateUtc="2024-05-21T17:45:00Z">
              <w:rPr>
                <w:rFonts w:ascii="Times New Roman" w:hAnsi="Times New Roman"/>
                <w:color w:val="374151"/>
                <w:sz w:val="24"/>
                <w:szCs w:val="24"/>
                <w:highlight w:val="yellow"/>
              </w:rPr>
            </w:rPrChange>
          </w:rPr>
          <w:t>concept of</w:t>
        </w:r>
      </w:ins>
      <w:ins w:id="247" w:author="Spyridon Oikonomidis" w:date="2024-05-21T20:46:00Z" w16du:dateUtc="2024-05-21T17:46:00Z">
        <w:r w:rsidR="005A0AB3" w:rsidRPr="005A0AB3">
          <w:rPr>
            <w:rFonts w:ascii="Times New Roman" w:hAnsi="Times New Roman"/>
            <w:color w:val="374151"/>
            <w:sz w:val="24"/>
            <w:szCs w:val="24"/>
            <w:rPrChange w:id="248" w:author="Spyridon Oikonomidis" w:date="2024-05-21T20:46:00Z" w16du:dateUtc="2024-05-21T17:46:00Z">
              <w:rPr>
                <w:rFonts w:ascii="Times New Roman" w:hAnsi="Times New Roman"/>
                <w:color w:val="374151"/>
                <w:sz w:val="24"/>
                <w:szCs w:val="24"/>
                <w:lang w:val="el-GR"/>
              </w:rPr>
            </w:rPrChange>
          </w:rPr>
          <w:t xml:space="preserve"> </w:t>
        </w:r>
      </w:ins>
      <w:del w:id="249" w:author="Spyridon Oikonomidis" w:date="2024-05-21T16:44:00Z" w16du:dateUtc="2024-05-21T13:44:00Z">
        <w:r w:rsidRPr="005A0AB3" w:rsidDel="00317532">
          <w:rPr>
            <w:rFonts w:ascii="Times New Roman" w:hAnsi="Times New Roman"/>
            <w:color w:val="374151"/>
            <w:sz w:val="24"/>
            <w:szCs w:val="24"/>
          </w:rPr>
          <w:delText xml:space="preserve">convergence of small </w:delText>
        </w:r>
      </w:del>
      <w:del w:id="250" w:author="Spyridon Oikonomidis" w:date="2024-05-21T16:42:00Z" w16du:dateUtc="2024-05-21T13:42:00Z">
        <w:r w:rsidRPr="005A0AB3" w:rsidDel="00525784">
          <w:rPr>
            <w:rFonts w:ascii="Times New Roman" w:hAnsi="Times New Roman"/>
            <w:color w:val="374151"/>
            <w:sz w:val="24"/>
            <w:szCs w:val="24"/>
          </w:rPr>
          <w:delText>E:S values</w:delText>
        </w:r>
      </w:del>
      <w:ins w:id="251" w:author="Spyridon Oikonomidis" w:date="2024-05-21T16:43:00Z" w16du:dateUtc="2024-05-21T13:43:00Z">
        <w:r w:rsidR="00317532" w:rsidRPr="005A0AB3">
          <w:rPr>
            <w:rFonts w:ascii="Times New Roman" w:hAnsi="Times New Roman"/>
            <w:color w:val="374151"/>
            <w:sz w:val="24"/>
            <w:szCs w:val="24"/>
            <w:rPrChange w:id="252" w:author="Spyridon Oikonomidis" w:date="2024-05-21T20:45:00Z" w16du:dateUtc="2024-05-21T17:45:00Z">
              <w:rPr>
                <w:rFonts w:ascii="Times New Roman" w:hAnsi="Times New Roman"/>
                <w:color w:val="374151"/>
                <w:sz w:val="24"/>
                <w:szCs w:val="24"/>
                <w:highlight w:val="yellow"/>
              </w:rPr>
            </w:rPrChange>
          </w:rPr>
          <w:t>absolute smaller seed size</w:t>
        </w:r>
      </w:ins>
      <w:r w:rsidRPr="005A0AB3">
        <w:rPr>
          <w:rFonts w:ascii="Times New Roman" w:hAnsi="Times New Roman"/>
          <w:color w:val="374151"/>
          <w:sz w:val="24"/>
          <w:szCs w:val="24"/>
        </w:rPr>
        <w:t xml:space="preserve">, as reported by Leake in 1994, for the majority of mycoheterotrophic species, </w:t>
      </w:r>
      <w:ins w:id="253" w:author="Spyridon Oikonomidis" w:date="2024-05-21T16:44:00Z" w16du:dateUtc="2024-05-21T13:44:00Z">
        <w:r w:rsidR="00317532" w:rsidRPr="005A0AB3">
          <w:rPr>
            <w:rFonts w:ascii="Times New Roman" w:hAnsi="Times New Roman"/>
            <w:color w:val="374151"/>
            <w:sz w:val="24"/>
            <w:szCs w:val="24"/>
            <w:rPrChange w:id="254" w:author="Spyridon Oikonomidis" w:date="2024-05-21T20:45:00Z" w16du:dateUtc="2024-05-21T17:45:00Z">
              <w:rPr>
                <w:rFonts w:ascii="Times New Roman" w:hAnsi="Times New Roman"/>
                <w:color w:val="374151"/>
                <w:sz w:val="24"/>
                <w:szCs w:val="24"/>
                <w:highlight w:val="yellow"/>
              </w:rPr>
            </w:rPrChange>
          </w:rPr>
          <w:t>further refined with the stu</w:t>
        </w:r>
      </w:ins>
      <w:ins w:id="255" w:author="Spyridon Oikonomidis" w:date="2024-05-21T16:45:00Z" w16du:dateUtc="2024-05-21T13:45:00Z">
        <w:r w:rsidR="00317532" w:rsidRPr="005A0AB3">
          <w:rPr>
            <w:rFonts w:ascii="Times New Roman" w:hAnsi="Times New Roman"/>
            <w:color w:val="374151"/>
            <w:sz w:val="24"/>
            <w:szCs w:val="24"/>
            <w:rPrChange w:id="256" w:author="Spyridon Oikonomidis" w:date="2024-05-21T20:45:00Z" w16du:dateUtc="2024-05-21T17:45:00Z">
              <w:rPr>
                <w:rFonts w:ascii="Times New Roman" w:hAnsi="Times New Roman"/>
                <w:color w:val="374151"/>
                <w:sz w:val="24"/>
                <w:szCs w:val="24"/>
                <w:highlight w:val="yellow"/>
              </w:rPr>
            </w:rPrChange>
          </w:rPr>
          <w:t xml:space="preserve">dy of the relative seed </w:t>
        </w:r>
      </w:ins>
      <w:ins w:id="257" w:author="Spyridon Oikonomidis" w:date="2024-05-21T20:46:00Z" w16du:dateUtc="2024-05-21T17:46:00Z">
        <w:r w:rsidR="005A0AB3">
          <w:rPr>
            <w:rFonts w:ascii="Times New Roman" w:hAnsi="Times New Roman"/>
            <w:color w:val="374151"/>
            <w:sz w:val="24"/>
            <w:szCs w:val="24"/>
          </w:rPr>
          <w:t>to</w:t>
        </w:r>
      </w:ins>
      <w:ins w:id="258" w:author="Spyridon Oikonomidis" w:date="2024-05-21T16:45:00Z" w16du:dateUtc="2024-05-21T13:45:00Z">
        <w:r w:rsidR="00317532" w:rsidRPr="005A0AB3">
          <w:rPr>
            <w:rFonts w:ascii="Times New Roman" w:hAnsi="Times New Roman"/>
            <w:color w:val="374151"/>
            <w:sz w:val="24"/>
            <w:szCs w:val="24"/>
            <w:rPrChange w:id="259" w:author="Spyridon Oikonomidis" w:date="2024-05-21T20:45:00Z" w16du:dateUtc="2024-05-21T17:45:00Z">
              <w:rPr>
                <w:rFonts w:ascii="Times New Roman" w:hAnsi="Times New Roman"/>
                <w:color w:val="374151"/>
                <w:sz w:val="24"/>
                <w:szCs w:val="24"/>
                <w:highlight w:val="yellow"/>
              </w:rPr>
            </w:rPrChange>
          </w:rPr>
          <w:t xml:space="preserve"> embryo size </w:t>
        </w:r>
      </w:ins>
      <w:del w:id="260" w:author="Spyridon Oikonomidis" w:date="2024-05-21T16:45:00Z" w16du:dateUtc="2024-05-21T13:45:00Z">
        <w:r w:rsidRPr="005A0AB3" w:rsidDel="00317532">
          <w:rPr>
            <w:rFonts w:ascii="Times New Roman" w:hAnsi="Times New Roman"/>
            <w:color w:val="374151"/>
            <w:sz w:val="24"/>
            <w:szCs w:val="24"/>
          </w:rPr>
          <w:delText xml:space="preserve">along with the findings of </w:delText>
        </w:r>
      </w:del>
      <w:ins w:id="261" w:author="Spyridon Oikonomidis" w:date="2024-05-21T16:45:00Z" w16du:dateUtc="2024-05-21T13:45:00Z">
        <w:r w:rsidR="00317532" w:rsidRPr="005A0AB3">
          <w:rPr>
            <w:rFonts w:ascii="Times New Roman" w:hAnsi="Times New Roman"/>
            <w:color w:val="374151"/>
            <w:sz w:val="24"/>
            <w:szCs w:val="24"/>
            <w:rPrChange w:id="262" w:author="Spyridon Oikonomidis" w:date="2024-05-21T20:45:00Z" w16du:dateUtc="2024-05-21T17:45:00Z">
              <w:rPr>
                <w:rFonts w:ascii="Times New Roman" w:hAnsi="Times New Roman"/>
                <w:color w:val="374151"/>
                <w:sz w:val="24"/>
                <w:szCs w:val="24"/>
                <w:highlight w:val="yellow"/>
              </w:rPr>
            </w:rPrChange>
          </w:rPr>
          <w:t xml:space="preserve">in </w:t>
        </w:r>
      </w:ins>
      <w:r w:rsidRPr="005A0AB3">
        <w:rPr>
          <w:rFonts w:ascii="Times New Roman" w:hAnsi="Times New Roman"/>
          <w:color w:val="374151"/>
          <w:sz w:val="24"/>
          <w:szCs w:val="24"/>
        </w:rPr>
        <w:t xml:space="preserve">the present study, supports the hypothesis of </w:t>
      </w:r>
      <w:ins w:id="263" w:author="Spyridon Oikonomidis" w:date="2024-05-23T10:20:00Z" w16du:dateUtc="2024-05-23T07:20:00Z">
        <w:r w:rsidR="006B77A3" w:rsidRPr="006B77A3">
          <w:rPr>
            <w:rFonts w:ascii="Times New Roman" w:hAnsi="Times New Roman"/>
            <w:color w:val="374151"/>
            <w:sz w:val="24"/>
            <w:szCs w:val="24"/>
            <w:rPrChange w:id="264" w:author="Spyridon Oikonomidis" w:date="2024-05-23T10:20:00Z" w16du:dateUtc="2024-05-23T07:20:00Z">
              <w:rPr>
                <w:rFonts w:ascii="Tahoma" w:hAnsi="Tahoma" w:cs="Tahoma"/>
                <w:color w:val="414042"/>
                <w:sz w:val="20"/>
                <w:szCs w:val="20"/>
                <w:shd w:val="clear" w:color="auto" w:fill="FFFFFF"/>
              </w:rPr>
            </w:rPrChange>
          </w:rPr>
          <w:t>a decrease in E:S values (or increase of the relative air space) co-</w:t>
        </w:r>
        <w:proofErr w:type="spellStart"/>
        <w:r w:rsidR="006B77A3" w:rsidRPr="006B77A3">
          <w:rPr>
            <w:rFonts w:ascii="Times New Roman" w:hAnsi="Times New Roman"/>
            <w:color w:val="374151"/>
            <w:sz w:val="24"/>
            <w:szCs w:val="24"/>
            <w:rPrChange w:id="265" w:author="Spyridon Oikonomidis" w:date="2024-05-23T10:20:00Z" w16du:dateUtc="2024-05-23T07:20:00Z">
              <w:rPr>
                <w:rFonts w:ascii="Tahoma" w:hAnsi="Tahoma" w:cs="Tahoma"/>
                <w:color w:val="414042"/>
                <w:sz w:val="20"/>
                <w:szCs w:val="20"/>
                <w:shd w:val="clear" w:color="auto" w:fill="FFFFFF"/>
              </w:rPr>
            </w:rPrChange>
          </w:rPr>
          <w:t>ocurring</w:t>
        </w:r>
        <w:proofErr w:type="spellEnd"/>
        <w:r w:rsidR="006B77A3" w:rsidRPr="006B77A3">
          <w:rPr>
            <w:rFonts w:ascii="Times New Roman" w:hAnsi="Times New Roman"/>
            <w:color w:val="374151"/>
            <w:sz w:val="24"/>
            <w:szCs w:val="24"/>
            <w:rPrChange w:id="266" w:author="Spyridon Oikonomidis" w:date="2024-05-23T10:20:00Z" w16du:dateUtc="2024-05-23T07:20:00Z">
              <w:rPr>
                <w:rFonts w:ascii="Tahoma" w:hAnsi="Tahoma" w:cs="Tahoma"/>
                <w:color w:val="414042"/>
                <w:sz w:val="20"/>
                <w:szCs w:val="20"/>
                <w:shd w:val="clear" w:color="auto" w:fill="FFFFFF"/>
              </w:rPr>
            </w:rPrChange>
          </w:rPr>
          <w:t xml:space="preserve"> with an</w:t>
        </w:r>
        <w:r w:rsidR="006B77A3">
          <w:rPr>
            <w:rFonts w:ascii="Times New Roman" w:hAnsi="Times New Roman"/>
            <w:color w:val="374151"/>
            <w:sz w:val="24"/>
            <w:szCs w:val="24"/>
          </w:rPr>
          <w:t xml:space="preserve"> </w:t>
        </w:r>
        <w:r w:rsidR="006B77A3" w:rsidRPr="006B77A3">
          <w:rPr>
            <w:rFonts w:ascii="Times New Roman" w:hAnsi="Times New Roman"/>
            <w:color w:val="374151"/>
            <w:sz w:val="24"/>
            <w:szCs w:val="24"/>
            <w:rPrChange w:id="267" w:author="Spyridon Oikonomidis" w:date="2024-05-23T10:20:00Z" w16du:dateUtc="2024-05-23T07:20:00Z">
              <w:rPr>
                <w:rFonts w:ascii="Tahoma" w:hAnsi="Tahoma" w:cs="Tahoma"/>
                <w:color w:val="414042"/>
                <w:sz w:val="20"/>
                <w:szCs w:val="20"/>
                <w:shd w:val="clear" w:color="auto" w:fill="FFFFFF"/>
              </w:rPr>
            </w:rPrChange>
          </w:rPr>
          <w:t>increase of the</w:t>
        </w:r>
        <w:r w:rsidR="006B77A3">
          <w:rPr>
            <w:rFonts w:ascii="Times New Roman" w:hAnsi="Times New Roman"/>
            <w:color w:val="374151"/>
            <w:sz w:val="24"/>
            <w:szCs w:val="24"/>
          </w:rPr>
          <w:t xml:space="preserve"> </w:t>
        </w:r>
        <w:r w:rsidR="006B77A3" w:rsidRPr="006B77A3">
          <w:rPr>
            <w:rFonts w:ascii="Times New Roman" w:hAnsi="Times New Roman"/>
            <w:color w:val="374151"/>
            <w:sz w:val="24"/>
            <w:szCs w:val="24"/>
            <w:rPrChange w:id="268" w:author="Spyridon Oikonomidis" w:date="2024-05-23T10:20:00Z" w16du:dateUtc="2024-05-23T07:20:00Z">
              <w:rPr>
                <w:rFonts w:ascii="Tahoma" w:hAnsi="Tahoma" w:cs="Tahoma"/>
                <w:color w:val="414042"/>
                <w:sz w:val="20"/>
                <w:szCs w:val="20"/>
                <w:shd w:val="clear" w:color="auto" w:fill="FFFFFF"/>
              </w:rPr>
            </w:rPrChange>
          </w:rPr>
          <w:t>dependence on fungal symbiont</w:t>
        </w:r>
      </w:ins>
      <w:del w:id="269" w:author="Spyridon Oikonomidis" w:date="2024-05-23T10:20:00Z" w16du:dateUtc="2024-05-23T07:20:00Z">
        <w:r w:rsidRPr="005A0AB3" w:rsidDel="006B77A3">
          <w:rPr>
            <w:rFonts w:ascii="Times New Roman" w:hAnsi="Times New Roman"/>
            <w:color w:val="374151"/>
            <w:sz w:val="24"/>
            <w:szCs w:val="24"/>
          </w:rPr>
          <w:delText>decreasing E:S values (while simultaneously increasing the relative air space) as dependence on symbionts increases</w:delText>
        </w:r>
      </w:del>
      <w:r w:rsidRPr="005A0AB3">
        <w:rPr>
          <w:rFonts w:ascii="Times New Roman" w:hAnsi="Times New Roman"/>
          <w:color w:val="374151"/>
          <w:sz w:val="24"/>
          <w:szCs w:val="24"/>
        </w:rPr>
        <w:t>.</w:t>
      </w:r>
      <w:r w:rsidRPr="00E147BC">
        <w:rPr>
          <w:rFonts w:ascii="Times New Roman" w:hAnsi="Times New Roman"/>
          <w:color w:val="374151"/>
          <w:sz w:val="24"/>
          <w:szCs w:val="24"/>
        </w:rPr>
        <w:t xml:space="preserve"> Moreover, the larger air space and the corresponding longer flotation times, commonly observed in orchids of shaded habitats (both terrestrial and epiphytic), may play a crucial role in their dispersal within relatively </w:t>
      </w:r>
      <w:del w:id="270" w:author="Costas Thanos" w:date="2024-05-21T00:19:00Z">
        <w:r w:rsidRPr="00E147BC" w:rsidDel="0072753C">
          <w:rPr>
            <w:rFonts w:ascii="Times New Roman" w:hAnsi="Times New Roman"/>
            <w:color w:val="374151"/>
            <w:sz w:val="24"/>
            <w:szCs w:val="24"/>
          </w:rPr>
          <w:delText xml:space="preserve">enclosed </w:delText>
        </w:r>
      </w:del>
      <w:ins w:id="271" w:author="Costas Thanos" w:date="2024-05-21T00:19:00Z">
        <w:r w:rsidR="0072753C">
          <w:rPr>
            <w:rFonts w:ascii="Times New Roman" w:hAnsi="Times New Roman"/>
            <w:color w:val="374151"/>
            <w:sz w:val="24"/>
            <w:szCs w:val="24"/>
          </w:rPr>
          <w:t>obstructed</w:t>
        </w:r>
        <w:r w:rsidR="0072753C" w:rsidRPr="00E147BC">
          <w:rPr>
            <w:rFonts w:ascii="Times New Roman" w:hAnsi="Times New Roman"/>
            <w:color w:val="374151"/>
            <w:sz w:val="24"/>
            <w:szCs w:val="24"/>
          </w:rPr>
          <w:t xml:space="preserve"> </w:t>
        </w:r>
      </w:ins>
      <w:r w:rsidRPr="00E147BC">
        <w:rPr>
          <w:rFonts w:ascii="Times New Roman" w:hAnsi="Times New Roman"/>
          <w:color w:val="374151"/>
          <w:sz w:val="24"/>
          <w:szCs w:val="24"/>
        </w:rPr>
        <w:t xml:space="preserve">environments such as forests, as they embark on a </w:t>
      </w:r>
      <w:ins w:id="272" w:author="Costas Thanos" w:date="2024-05-21T00:20:00Z">
        <w:r w:rsidR="0072753C">
          <w:rPr>
            <w:rFonts w:ascii="Times New Roman" w:hAnsi="Times New Roman"/>
            <w:color w:val="374151"/>
            <w:sz w:val="24"/>
            <w:szCs w:val="24"/>
          </w:rPr>
          <w:t>‘</w:t>
        </w:r>
      </w:ins>
      <w:r w:rsidRPr="00E147BC">
        <w:rPr>
          <w:rFonts w:ascii="Times New Roman" w:hAnsi="Times New Roman"/>
          <w:color w:val="374151"/>
          <w:sz w:val="24"/>
          <w:szCs w:val="24"/>
        </w:rPr>
        <w:t>blind quest</w:t>
      </w:r>
      <w:ins w:id="273" w:author="Costas Thanos" w:date="2024-05-21T00:20:00Z">
        <w:r w:rsidR="0072753C">
          <w:rPr>
            <w:rFonts w:ascii="Times New Roman" w:hAnsi="Times New Roman"/>
            <w:color w:val="374151"/>
            <w:sz w:val="24"/>
            <w:szCs w:val="24"/>
          </w:rPr>
          <w:t>’</w:t>
        </w:r>
      </w:ins>
      <w:r w:rsidRPr="00E147BC">
        <w:rPr>
          <w:rFonts w:ascii="Times New Roman" w:hAnsi="Times New Roman"/>
          <w:color w:val="374151"/>
          <w:sz w:val="24"/>
          <w:szCs w:val="24"/>
        </w:rPr>
        <w:t xml:space="preserve"> for suitable fungal hosts.</w:t>
      </w:r>
      <w:ins w:id="274" w:author="Spyridon Oikonomidis" w:date="2024-05-11T17:01:00Z">
        <w:r w:rsidR="00D32C12">
          <w:rPr>
            <w:rFonts w:ascii="Times New Roman" w:hAnsi="Times New Roman"/>
            <w:color w:val="374151"/>
            <w:sz w:val="24"/>
            <w:szCs w:val="24"/>
          </w:rPr>
          <w:t xml:space="preserve"> Furthermore, </w:t>
        </w:r>
      </w:ins>
      <w:ins w:id="275" w:author="Spyridon Oikonomidis" w:date="2024-05-11T17:02:00Z">
        <w:r w:rsidR="00D32C12">
          <w:rPr>
            <w:rFonts w:ascii="Times New Roman" w:hAnsi="Times New Roman"/>
            <w:color w:val="374151"/>
            <w:sz w:val="24"/>
            <w:szCs w:val="24"/>
          </w:rPr>
          <w:t xml:space="preserve">recent </w:t>
        </w:r>
        <w:r w:rsidR="00D32C12">
          <w:rPr>
            <w:rFonts w:ascii="Times New Roman" w:hAnsi="Times New Roman"/>
            <w:color w:val="374151"/>
            <w:sz w:val="24"/>
            <w:szCs w:val="24"/>
          </w:rPr>
          <w:lastRenderedPageBreak/>
          <w:t>works support the anemochory as a derived state in the Orchidaceae (</w:t>
        </w:r>
      </w:ins>
      <w:proofErr w:type="spellStart"/>
      <w:ins w:id="276" w:author="Spyridon Oikonomidis" w:date="2024-05-11T17:03:00Z">
        <w:r w:rsidR="00D32C12">
          <w:rPr>
            <w:rFonts w:ascii="Times New Roman" w:hAnsi="Times New Roman"/>
            <w:color w:val="374151"/>
            <w:sz w:val="24"/>
            <w:szCs w:val="24"/>
          </w:rPr>
          <w:t>Karremans</w:t>
        </w:r>
        <w:proofErr w:type="spellEnd"/>
        <w:r w:rsidR="00D32C12">
          <w:rPr>
            <w:rFonts w:ascii="Times New Roman" w:hAnsi="Times New Roman"/>
            <w:color w:val="374151"/>
            <w:sz w:val="24"/>
            <w:szCs w:val="24"/>
          </w:rPr>
          <w:t xml:space="preserve"> et al. 2023) with zoochory being the primary mode of dispersal for early diverging lineages. In con</w:t>
        </w:r>
      </w:ins>
      <w:ins w:id="277" w:author="Spyridon Oikonomidis" w:date="2024-05-11T17:04:00Z">
        <w:r w:rsidR="00D32C12">
          <w:rPr>
            <w:rFonts w:ascii="Times New Roman" w:hAnsi="Times New Roman"/>
            <w:color w:val="374151"/>
            <w:sz w:val="24"/>
            <w:szCs w:val="24"/>
          </w:rPr>
          <w:t>trast, fungal relationships can be tracked even in the fossil record</w:t>
        </w:r>
      </w:ins>
      <w:ins w:id="278" w:author="Spyridon Oikonomidis" w:date="2024-05-11T17:11:00Z">
        <w:r w:rsidR="004A18F0">
          <w:rPr>
            <w:rFonts w:ascii="Times New Roman" w:hAnsi="Times New Roman"/>
            <w:color w:val="374151"/>
            <w:sz w:val="24"/>
            <w:szCs w:val="24"/>
          </w:rPr>
          <w:t xml:space="preserve"> (</w:t>
        </w:r>
        <w:proofErr w:type="spellStart"/>
        <w:r w:rsidR="004A18F0">
          <w:rPr>
            <w:rFonts w:ascii="Times New Roman" w:hAnsi="Times New Roman"/>
            <w:color w:val="374151"/>
            <w:sz w:val="24"/>
            <w:szCs w:val="24"/>
          </w:rPr>
          <w:t>Poinar</w:t>
        </w:r>
        <w:proofErr w:type="spellEnd"/>
        <w:r w:rsidR="004A18F0">
          <w:rPr>
            <w:rFonts w:ascii="Times New Roman" w:hAnsi="Times New Roman"/>
            <w:color w:val="374151"/>
            <w:sz w:val="24"/>
            <w:szCs w:val="24"/>
          </w:rPr>
          <w:t xml:space="preserve"> G. 2016)</w:t>
        </w:r>
      </w:ins>
      <w:ins w:id="279" w:author="Spyridon Oikonomidis" w:date="2024-05-11T17:04:00Z">
        <w:r w:rsidR="00D32C12">
          <w:rPr>
            <w:rFonts w:ascii="Times New Roman" w:hAnsi="Times New Roman"/>
            <w:color w:val="374151"/>
            <w:sz w:val="24"/>
            <w:szCs w:val="24"/>
          </w:rPr>
          <w:t xml:space="preserve">, </w:t>
        </w:r>
        <w:del w:id="280" w:author="Costas Thanos" w:date="2024-05-21T00:24:00Z">
          <w:r w:rsidR="00D32C12" w:rsidDel="0072753C">
            <w:rPr>
              <w:rFonts w:ascii="Times New Roman" w:hAnsi="Times New Roman"/>
              <w:color w:val="374151"/>
              <w:sz w:val="24"/>
              <w:szCs w:val="24"/>
            </w:rPr>
            <w:delText xml:space="preserve">even </w:delText>
          </w:r>
        </w:del>
      </w:ins>
      <w:ins w:id="281" w:author="Costas Thanos" w:date="2024-05-21T00:24:00Z">
        <w:r w:rsidR="0072753C">
          <w:rPr>
            <w:rFonts w:ascii="Times New Roman" w:hAnsi="Times New Roman"/>
            <w:color w:val="374151"/>
            <w:sz w:val="24"/>
            <w:szCs w:val="24"/>
          </w:rPr>
          <w:t>al</w:t>
        </w:r>
      </w:ins>
      <w:ins w:id="282" w:author="Spyridon Oikonomidis" w:date="2024-05-11T17:04:00Z">
        <w:r w:rsidR="00D32C12">
          <w:rPr>
            <w:rFonts w:ascii="Times New Roman" w:hAnsi="Times New Roman"/>
            <w:color w:val="374151"/>
            <w:sz w:val="24"/>
            <w:szCs w:val="24"/>
          </w:rPr>
          <w:t>though such observations have been challenged</w:t>
        </w:r>
      </w:ins>
      <w:ins w:id="283" w:author="Spyridon Oikonomidis" w:date="2024-05-11T17:05:00Z">
        <w:r w:rsidR="00D32C12">
          <w:rPr>
            <w:rFonts w:ascii="Times New Roman" w:hAnsi="Times New Roman"/>
            <w:color w:val="374151"/>
            <w:sz w:val="24"/>
            <w:szCs w:val="24"/>
          </w:rPr>
          <w:t xml:space="preserve"> </w:t>
        </w:r>
        <w:del w:id="284" w:author="Costas Thanos" w:date="2024-05-21T00:24:00Z">
          <w:r w:rsidR="00D32C12" w:rsidDel="0072753C">
            <w:rPr>
              <w:rFonts w:ascii="Times New Roman" w:hAnsi="Times New Roman"/>
              <w:color w:val="374151"/>
              <w:sz w:val="24"/>
              <w:szCs w:val="24"/>
            </w:rPr>
            <w:delText>from</w:delText>
          </w:r>
        </w:del>
      </w:ins>
      <w:ins w:id="285" w:author="Costas Thanos" w:date="2024-05-21T00:24:00Z">
        <w:r w:rsidR="0072753C">
          <w:rPr>
            <w:rFonts w:ascii="Times New Roman" w:hAnsi="Times New Roman"/>
            <w:color w:val="374151"/>
            <w:sz w:val="24"/>
            <w:szCs w:val="24"/>
          </w:rPr>
          <w:t>by</w:t>
        </w:r>
      </w:ins>
      <w:ins w:id="286" w:author="Spyridon Oikonomidis" w:date="2024-05-11T17:05:00Z">
        <w:r w:rsidR="00D32C12">
          <w:rPr>
            <w:rFonts w:ascii="Times New Roman" w:hAnsi="Times New Roman"/>
            <w:color w:val="374151"/>
            <w:sz w:val="24"/>
            <w:szCs w:val="24"/>
          </w:rPr>
          <w:t xml:space="preserve"> </w:t>
        </w:r>
        <w:del w:id="287" w:author="Costas Thanos" w:date="2024-05-21T00:24:00Z">
          <w:r w:rsidR="00D32C12" w:rsidDel="0072753C">
            <w:rPr>
              <w:rFonts w:ascii="Times New Roman" w:hAnsi="Times New Roman"/>
              <w:color w:val="374151"/>
              <w:sz w:val="24"/>
              <w:szCs w:val="24"/>
            </w:rPr>
            <w:delText>some</w:delText>
          </w:r>
        </w:del>
      </w:ins>
      <w:ins w:id="288" w:author="Costas Thanos" w:date="2024-05-21T00:24:00Z">
        <w:r w:rsidR="0072753C">
          <w:rPr>
            <w:rFonts w:ascii="Times New Roman" w:hAnsi="Times New Roman"/>
            <w:color w:val="374151"/>
            <w:sz w:val="24"/>
            <w:szCs w:val="24"/>
          </w:rPr>
          <w:t>certain</w:t>
        </w:r>
      </w:ins>
      <w:ins w:id="289" w:author="Spyridon Oikonomidis" w:date="2024-05-11T17:05:00Z">
        <w:r w:rsidR="00D32C12">
          <w:rPr>
            <w:rFonts w:ascii="Times New Roman" w:hAnsi="Times New Roman"/>
            <w:color w:val="374151"/>
            <w:sz w:val="24"/>
            <w:szCs w:val="24"/>
          </w:rPr>
          <w:t xml:space="preserve"> researchers (</w:t>
        </w:r>
      </w:ins>
      <w:proofErr w:type="spellStart"/>
      <w:ins w:id="290" w:author="Spyridon Oikonomidis" w:date="2024-05-11T17:11:00Z">
        <w:r w:rsidR="004A18F0">
          <w:rPr>
            <w:rFonts w:ascii="Times New Roman" w:hAnsi="Times New Roman"/>
            <w:color w:val="374151"/>
            <w:sz w:val="24"/>
            <w:szCs w:val="24"/>
          </w:rPr>
          <w:t>Selosse</w:t>
        </w:r>
        <w:proofErr w:type="spellEnd"/>
        <w:r w:rsidR="004A18F0">
          <w:rPr>
            <w:rFonts w:ascii="Times New Roman" w:hAnsi="Times New Roman"/>
            <w:color w:val="374151"/>
            <w:sz w:val="24"/>
            <w:szCs w:val="24"/>
          </w:rPr>
          <w:t xml:space="preserve"> et al. 2017).</w:t>
        </w:r>
      </w:ins>
    </w:p>
    <w:p w14:paraId="5EA54D3D" w14:textId="77777777" w:rsidR="004C7937" w:rsidRPr="00E147BC" w:rsidRDefault="004C7937" w:rsidP="00E147BC">
      <w:pPr>
        <w:autoSpaceDE w:val="0"/>
        <w:autoSpaceDN w:val="0"/>
        <w:adjustRightInd w:val="0"/>
        <w:spacing w:after="0" w:line="360" w:lineRule="auto"/>
        <w:ind w:firstLine="426"/>
        <w:jc w:val="both"/>
        <w:rPr>
          <w:rFonts w:ascii="Times New Roman" w:hAnsi="Times New Roman"/>
          <w:color w:val="374151"/>
          <w:sz w:val="24"/>
          <w:szCs w:val="24"/>
        </w:rPr>
      </w:pPr>
      <w:r w:rsidRPr="00E147BC">
        <w:rPr>
          <w:rFonts w:ascii="Times New Roman" w:hAnsi="Times New Roman"/>
          <w:color w:val="374151"/>
          <w:sz w:val="24"/>
          <w:szCs w:val="24"/>
        </w:rPr>
        <w:t xml:space="preserve">While further investigations into the mycoheterotrophy level of orchids and their seed morphology are essential for elucidating the drivers of orchid seed trait evolution, we can </w:t>
      </w:r>
      <w:del w:id="291" w:author="Costas Thanos" w:date="2024-05-21T00:25:00Z">
        <w:r w:rsidRPr="00E147BC" w:rsidDel="0072753C">
          <w:rPr>
            <w:rFonts w:ascii="Times New Roman" w:hAnsi="Times New Roman"/>
            <w:color w:val="374151"/>
            <w:sz w:val="24"/>
            <w:szCs w:val="24"/>
          </w:rPr>
          <w:delText>speculate</w:delText>
        </w:r>
      </w:del>
      <w:ins w:id="292" w:author="Costas Thanos" w:date="2024-05-21T00:25:00Z">
        <w:r w:rsidR="0072753C">
          <w:rPr>
            <w:rFonts w:ascii="Times New Roman" w:hAnsi="Times New Roman"/>
            <w:color w:val="374151"/>
            <w:sz w:val="24"/>
            <w:szCs w:val="24"/>
          </w:rPr>
          <w:t>hypothesis</w:t>
        </w:r>
        <w:r w:rsidR="0072753C" w:rsidRPr="00E147BC">
          <w:rPr>
            <w:rFonts w:ascii="Times New Roman" w:hAnsi="Times New Roman"/>
            <w:color w:val="374151"/>
            <w:sz w:val="24"/>
            <w:szCs w:val="24"/>
          </w:rPr>
          <w:t>e</w:t>
        </w:r>
      </w:ins>
      <w:r w:rsidRPr="00E147BC">
        <w:rPr>
          <w:rFonts w:ascii="Times New Roman" w:hAnsi="Times New Roman"/>
          <w:color w:val="374151"/>
          <w:sz w:val="24"/>
          <w:szCs w:val="24"/>
        </w:rPr>
        <w:t xml:space="preserve"> that shifts across the mycoheterotrophy continuum play a significant role as a driving force for orchid seed morphology. The larger air space in terrestrial orchids and those of shaded habitats should not be automatically accepted as an adaptation to anemochory</w:t>
      </w:r>
      <w:ins w:id="293" w:author="Spyridon Oikonomidis" w:date="2024-05-11T17:24:00Z">
        <w:r w:rsidR="00DA5600">
          <w:rPr>
            <w:rFonts w:ascii="Times New Roman" w:hAnsi="Times New Roman"/>
            <w:color w:val="374151"/>
            <w:sz w:val="24"/>
            <w:szCs w:val="24"/>
          </w:rPr>
          <w:t>, especially consi</w:t>
        </w:r>
      </w:ins>
      <w:ins w:id="294" w:author="Spyridon Oikonomidis" w:date="2024-05-11T17:25:00Z">
        <w:r w:rsidR="00DA5600">
          <w:rPr>
            <w:rFonts w:ascii="Times New Roman" w:hAnsi="Times New Roman"/>
            <w:color w:val="374151"/>
            <w:sz w:val="24"/>
            <w:szCs w:val="24"/>
          </w:rPr>
          <w:t>dering the existence of these traits in orchid groups where anemochory is less common</w:t>
        </w:r>
      </w:ins>
      <w:r w:rsidRPr="00E147BC">
        <w:rPr>
          <w:rFonts w:ascii="Times New Roman" w:hAnsi="Times New Roman"/>
          <w:color w:val="374151"/>
          <w:sz w:val="24"/>
          <w:szCs w:val="24"/>
        </w:rPr>
        <w:t>. The decrease in E:S could, in fact, be an adaptation to the shift towards the fully mycoheterotrophic end of the continuum, where the reduced relative size of the embryo and, consequently, the resources expended per seed produced might play a crucial role. This adaptation could contribute to adult plant survival by allocating more resources to reflowering in the next season or by increasing the potential number of seeds produced per inflorescence.</w:t>
      </w:r>
    </w:p>
    <w:p w14:paraId="0690FD39" w14:textId="1C8F8AFA" w:rsidR="004C7937" w:rsidRPr="00E147BC" w:rsidRDefault="004C7937" w:rsidP="00E147BC">
      <w:pPr>
        <w:autoSpaceDE w:val="0"/>
        <w:autoSpaceDN w:val="0"/>
        <w:adjustRightInd w:val="0"/>
        <w:spacing w:after="0" w:line="360" w:lineRule="auto"/>
        <w:ind w:firstLine="426"/>
        <w:jc w:val="both"/>
        <w:rPr>
          <w:rFonts w:ascii="Times New Roman" w:hAnsi="Times New Roman"/>
          <w:color w:val="374151"/>
          <w:sz w:val="24"/>
          <w:szCs w:val="24"/>
        </w:rPr>
      </w:pPr>
      <w:r w:rsidRPr="00E147BC">
        <w:rPr>
          <w:rFonts w:ascii="Times New Roman" w:hAnsi="Times New Roman"/>
          <w:color w:val="374151"/>
          <w:sz w:val="24"/>
          <w:szCs w:val="24"/>
        </w:rPr>
        <w:t xml:space="preserve">In conclusion, orchid species inhabiting shaded habitats produce seeds with smaller E:S ratios (and larger air spaces) and deeper dormancy. Under in vitro </w:t>
      </w:r>
      <w:ins w:id="295" w:author="Spyridon Oikonomidis" w:date="2024-05-11T17:45:00Z">
        <w:r w:rsidR="00793F4C">
          <w:rPr>
            <w:rFonts w:ascii="Times New Roman" w:hAnsi="Times New Roman"/>
            <w:color w:val="374151"/>
            <w:sz w:val="24"/>
            <w:szCs w:val="24"/>
          </w:rPr>
          <w:t>asy</w:t>
        </w:r>
      </w:ins>
      <w:ins w:id="296" w:author="Spyridon Oikonomidis" w:date="2024-05-11T17:46:00Z">
        <w:r w:rsidR="00793F4C">
          <w:rPr>
            <w:rFonts w:ascii="Times New Roman" w:hAnsi="Times New Roman"/>
            <w:color w:val="374151"/>
            <w:sz w:val="24"/>
            <w:szCs w:val="24"/>
          </w:rPr>
          <w:t xml:space="preserve">mbiotic </w:t>
        </w:r>
      </w:ins>
      <w:r w:rsidRPr="00E147BC">
        <w:rPr>
          <w:rFonts w:ascii="Times New Roman" w:hAnsi="Times New Roman"/>
          <w:color w:val="374151"/>
          <w:sz w:val="24"/>
          <w:szCs w:val="24"/>
        </w:rPr>
        <w:t xml:space="preserve">conditions, these seeds show </w:t>
      </w:r>
      <w:del w:id="297" w:author="Costas Thanos" w:date="2024-05-21T00:27:00Z">
        <w:r w:rsidRPr="00E147BC" w:rsidDel="0072753C">
          <w:rPr>
            <w:rFonts w:ascii="Times New Roman" w:hAnsi="Times New Roman"/>
            <w:color w:val="374151"/>
            <w:sz w:val="24"/>
            <w:szCs w:val="24"/>
          </w:rPr>
          <w:delText>a defiant</w:delText>
        </w:r>
      </w:del>
      <w:ins w:id="298" w:author="Costas Thanos" w:date="2024-05-21T00:27:00Z">
        <w:r w:rsidR="0072753C" w:rsidRPr="00E147BC">
          <w:rPr>
            <w:rFonts w:ascii="Times New Roman" w:hAnsi="Times New Roman"/>
            <w:color w:val="374151"/>
            <w:sz w:val="24"/>
            <w:szCs w:val="24"/>
          </w:rPr>
          <w:t>defiant</w:t>
        </w:r>
      </w:ins>
      <w:r w:rsidRPr="00E147BC">
        <w:rPr>
          <w:rFonts w:ascii="Times New Roman" w:hAnsi="Times New Roman"/>
          <w:color w:val="374151"/>
          <w:sz w:val="24"/>
          <w:szCs w:val="24"/>
        </w:rPr>
        <w:t xml:space="preserve"> germination behaviour, </w:t>
      </w:r>
      <w:del w:id="299" w:author="Costas Thanos" w:date="2024-05-21T00:27:00Z">
        <w:r w:rsidRPr="00E147BC" w:rsidDel="0072753C">
          <w:rPr>
            <w:rFonts w:ascii="Times New Roman" w:hAnsi="Times New Roman"/>
            <w:color w:val="374151"/>
            <w:sz w:val="24"/>
            <w:szCs w:val="24"/>
          </w:rPr>
          <w:delText>i.e. either</w:delText>
        </w:r>
      </w:del>
      <w:ins w:id="300" w:author="Costas Thanos" w:date="2024-05-21T00:27:00Z">
        <w:r w:rsidR="0072753C">
          <w:rPr>
            <w:rFonts w:ascii="Times New Roman" w:hAnsi="Times New Roman"/>
            <w:color w:val="374151"/>
            <w:sz w:val="24"/>
            <w:szCs w:val="24"/>
          </w:rPr>
          <w:t>namely</w:t>
        </w:r>
      </w:ins>
      <w:r w:rsidRPr="00E147BC">
        <w:rPr>
          <w:rFonts w:ascii="Times New Roman" w:hAnsi="Times New Roman"/>
          <w:color w:val="374151"/>
          <w:sz w:val="24"/>
          <w:szCs w:val="24"/>
        </w:rPr>
        <w:t xml:space="preserve"> demonstrat</w:t>
      </w:r>
      <w:ins w:id="301" w:author="Costas Thanos" w:date="2024-05-21T00:28:00Z">
        <w:r w:rsidR="0072753C">
          <w:rPr>
            <w:rFonts w:ascii="Times New Roman" w:hAnsi="Times New Roman"/>
            <w:color w:val="374151"/>
            <w:sz w:val="24"/>
            <w:szCs w:val="24"/>
          </w:rPr>
          <w:t>ing</w:t>
        </w:r>
      </w:ins>
      <w:del w:id="302" w:author="Costas Thanos" w:date="2024-05-21T00:28:00Z">
        <w:r w:rsidRPr="00E147BC" w:rsidDel="0072753C">
          <w:rPr>
            <w:rFonts w:ascii="Times New Roman" w:hAnsi="Times New Roman"/>
            <w:color w:val="374151"/>
            <w:sz w:val="24"/>
            <w:szCs w:val="24"/>
          </w:rPr>
          <w:delText>e</w:delText>
        </w:r>
      </w:del>
      <w:r w:rsidRPr="00E147BC">
        <w:rPr>
          <w:rFonts w:ascii="Times New Roman" w:hAnsi="Times New Roman"/>
          <w:color w:val="374151"/>
          <w:sz w:val="24"/>
          <w:szCs w:val="24"/>
        </w:rPr>
        <w:t xml:space="preserve"> poor </w:t>
      </w:r>
      <w:ins w:id="303" w:author="Spyridon Oikonomidis" w:date="2024-05-21T16:48:00Z" w16du:dateUtc="2024-05-21T13:48:00Z">
        <w:r w:rsidR="00A22846">
          <w:rPr>
            <w:rFonts w:ascii="Times New Roman" w:hAnsi="Times New Roman"/>
            <w:color w:val="374151"/>
            <w:sz w:val="24"/>
            <w:szCs w:val="24"/>
          </w:rPr>
          <w:t xml:space="preserve">final </w:t>
        </w:r>
      </w:ins>
      <w:r w:rsidRPr="00E147BC">
        <w:rPr>
          <w:rFonts w:ascii="Times New Roman" w:hAnsi="Times New Roman"/>
          <w:color w:val="374151"/>
          <w:sz w:val="24"/>
          <w:szCs w:val="24"/>
        </w:rPr>
        <w:t xml:space="preserve">germination </w:t>
      </w:r>
      <w:del w:id="304" w:author="Spyridon Oikonomidis" w:date="2024-05-21T16:48:00Z" w16du:dateUtc="2024-05-21T13:48:00Z">
        <w:r w:rsidRPr="00E147BC" w:rsidDel="00A22846">
          <w:rPr>
            <w:rFonts w:ascii="Times New Roman" w:hAnsi="Times New Roman"/>
            <w:color w:val="374151"/>
            <w:sz w:val="24"/>
            <w:szCs w:val="24"/>
          </w:rPr>
          <w:delText xml:space="preserve">levels </w:delText>
        </w:r>
      </w:del>
      <w:ins w:id="305" w:author="Costas Thanos" w:date="2024-05-21T00:28:00Z">
        <w:r w:rsidR="0072753C">
          <w:rPr>
            <w:rFonts w:ascii="Times New Roman" w:hAnsi="Times New Roman"/>
            <w:color w:val="374151"/>
            <w:sz w:val="24"/>
            <w:szCs w:val="24"/>
          </w:rPr>
          <w:t>and/</w:t>
        </w:r>
      </w:ins>
      <w:r w:rsidRPr="00E147BC">
        <w:rPr>
          <w:rFonts w:ascii="Times New Roman" w:hAnsi="Times New Roman"/>
          <w:color w:val="374151"/>
          <w:sz w:val="24"/>
          <w:szCs w:val="24"/>
        </w:rPr>
        <w:t>or requir</w:t>
      </w:r>
      <w:ins w:id="306" w:author="Costas Thanos" w:date="2024-05-21T00:28:00Z">
        <w:r w:rsidR="0072753C">
          <w:rPr>
            <w:rFonts w:ascii="Times New Roman" w:hAnsi="Times New Roman"/>
            <w:color w:val="374151"/>
            <w:sz w:val="24"/>
            <w:szCs w:val="24"/>
          </w:rPr>
          <w:t>ing</w:t>
        </w:r>
      </w:ins>
      <w:del w:id="307" w:author="Costas Thanos" w:date="2024-05-21T00:28:00Z">
        <w:r w:rsidRPr="00E147BC" w:rsidDel="0072753C">
          <w:rPr>
            <w:rFonts w:ascii="Times New Roman" w:hAnsi="Times New Roman"/>
            <w:color w:val="374151"/>
            <w:sz w:val="24"/>
            <w:szCs w:val="24"/>
          </w:rPr>
          <w:delText>e</w:delText>
        </w:r>
      </w:del>
      <w:r w:rsidRPr="00E147BC">
        <w:rPr>
          <w:rFonts w:ascii="Times New Roman" w:hAnsi="Times New Roman"/>
          <w:color w:val="374151"/>
          <w:sz w:val="24"/>
          <w:szCs w:val="24"/>
        </w:rPr>
        <w:t xml:space="preserve"> </w:t>
      </w:r>
      <w:r w:rsidRPr="00191D35">
        <w:rPr>
          <w:rFonts w:ascii="Times New Roman" w:hAnsi="Times New Roman"/>
          <w:color w:val="374151"/>
          <w:sz w:val="24"/>
          <w:szCs w:val="24"/>
        </w:rPr>
        <w:t>extended chemical pre</w:t>
      </w:r>
      <w:r w:rsidR="00E147BC" w:rsidRPr="00191D35">
        <w:rPr>
          <w:rFonts w:ascii="Times New Roman" w:hAnsi="Times New Roman"/>
          <w:color w:val="374151"/>
          <w:sz w:val="24"/>
          <w:szCs w:val="24"/>
        </w:rPr>
        <w:t>-</w:t>
      </w:r>
      <w:r w:rsidRPr="00191D35">
        <w:rPr>
          <w:rFonts w:ascii="Times New Roman" w:hAnsi="Times New Roman"/>
          <w:color w:val="374151"/>
          <w:sz w:val="24"/>
          <w:szCs w:val="24"/>
        </w:rPr>
        <w:t>treatments for successful germination</w:t>
      </w:r>
      <w:r w:rsidRPr="00E147BC">
        <w:rPr>
          <w:rFonts w:ascii="Times New Roman" w:hAnsi="Times New Roman"/>
          <w:color w:val="374151"/>
          <w:sz w:val="24"/>
          <w:szCs w:val="24"/>
        </w:rPr>
        <w:t>. This pattern is</w:t>
      </w:r>
      <w:ins w:id="308" w:author="Spyridon Oikonomidis" w:date="2024-05-11T17:46:00Z">
        <w:del w:id="309" w:author="Costas Thanos" w:date="2024-05-21T00:32:00Z">
          <w:r w:rsidR="00793F4C" w:rsidDel="00896463">
            <w:rPr>
              <w:rFonts w:ascii="Times New Roman" w:hAnsi="Times New Roman"/>
              <w:color w:val="374151"/>
              <w:sz w:val="24"/>
              <w:szCs w:val="24"/>
            </w:rPr>
            <w:delText>,</w:delText>
          </w:r>
        </w:del>
        <w:r w:rsidR="00793F4C">
          <w:rPr>
            <w:rFonts w:ascii="Times New Roman" w:hAnsi="Times New Roman"/>
            <w:color w:val="374151"/>
            <w:sz w:val="24"/>
            <w:szCs w:val="24"/>
          </w:rPr>
          <w:t xml:space="preserve"> also</w:t>
        </w:r>
        <w:del w:id="310" w:author="Costas Thanos" w:date="2024-05-21T00:32:00Z">
          <w:r w:rsidR="00793F4C" w:rsidDel="00896463">
            <w:rPr>
              <w:rFonts w:ascii="Times New Roman" w:hAnsi="Times New Roman"/>
              <w:color w:val="374151"/>
              <w:sz w:val="24"/>
              <w:szCs w:val="24"/>
            </w:rPr>
            <w:delText>,</w:delText>
          </w:r>
        </w:del>
      </w:ins>
      <w:ins w:id="311" w:author="Costas Thanos" w:date="2024-05-21T00:27:00Z">
        <w:r w:rsidR="0072753C">
          <w:rPr>
            <w:rFonts w:ascii="Times New Roman" w:hAnsi="Times New Roman"/>
            <w:color w:val="374151"/>
            <w:sz w:val="24"/>
            <w:szCs w:val="24"/>
          </w:rPr>
          <w:t xml:space="preserve"> </w:t>
        </w:r>
      </w:ins>
      <w:del w:id="312" w:author="Spyridon Oikonomidis" w:date="2024-05-11T17:46:00Z">
        <w:r w:rsidRPr="00E147BC" w:rsidDel="00793F4C">
          <w:rPr>
            <w:rFonts w:ascii="Times New Roman" w:hAnsi="Times New Roman"/>
            <w:color w:val="374151"/>
            <w:sz w:val="24"/>
            <w:szCs w:val="24"/>
          </w:rPr>
          <w:delText xml:space="preserve"> </w:delText>
        </w:r>
      </w:del>
      <w:r w:rsidRPr="00E147BC">
        <w:rPr>
          <w:rFonts w:ascii="Times New Roman" w:hAnsi="Times New Roman"/>
          <w:color w:val="374151"/>
          <w:sz w:val="24"/>
          <w:szCs w:val="24"/>
        </w:rPr>
        <w:t xml:space="preserve">evident </w:t>
      </w:r>
      <w:ins w:id="313" w:author="Costas Thanos" w:date="2024-05-21T00:29:00Z">
        <w:r w:rsidR="0072753C">
          <w:rPr>
            <w:rFonts w:ascii="Times New Roman" w:hAnsi="Times New Roman"/>
            <w:color w:val="374151"/>
            <w:sz w:val="24"/>
            <w:szCs w:val="24"/>
          </w:rPr>
          <w:t>with</w:t>
        </w:r>
      </w:ins>
      <w:r w:rsidRPr="00E147BC">
        <w:rPr>
          <w:rFonts w:ascii="Times New Roman" w:hAnsi="Times New Roman"/>
          <w:color w:val="374151"/>
          <w:sz w:val="24"/>
          <w:szCs w:val="24"/>
        </w:rPr>
        <w:t>in the Orchidoideae and Epidendroideae subfamilies</w:t>
      </w:r>
      <w:ins w:id="314" w:author="Costas Thanos" w:date="2024-05-21T00:29:00Z">
        <w:r w:rsidR="0072753C">
          <w:rPr>
            <w:rFonts w:ascii="Times New Roman" w:hAnsi="Times New Roman"/>
            <w:color w:val="374151"/>
            <w:sz w:val="24"/>
            <w:szCs w:val="24"/>
          </w:rPr>
          <w:t>;</w:t>
        </w:r>
      </w:ins>
      <w:del w:id="315" w:author="Costas Thanos" w:date="2024-05-21T00:29:00Z">
        <w:r w:rsidRPr="00E147BC" w:rsidDel="0072753C">
          <w:rPr>
            <w:rFonts w:ascii="Times New Roman" w:hAnsi="Times New Roman"/>
            <w:color w:val="374151"/>
            <w:sz w:val="24"/>
            <w:szCs w:val="24"/>
          </w:rPr>
          <w:delText>,</w:delText>
        </w:r>
      </w:del>
      <w:r w:rsidRPr="00E147BC">
        <w:rPr>
          <w:rFonts w:ascii="Times New Roman" w:hAnsi="Times New Roman"/>
          <w:color w:val="374151"/>
          <w:sz w:val="24"/>
          <w:szCs w:val="24"/>
        </w:rPr>
        <w:t xml:space="preserve"> </w:t>
      </w:r>
      <w:ins w:id="316" w:author="Costas Thanos" w:date="2024-05-21T00:30:00Z">
        <w:r w:rsidR="00896463">
          <w:rPr>
            <w:rFonts w:ascii="Times New Roman" w:hAnsi="Times New Roman"/>
            <w:color w:val="374151"/>
            <w:sz w:val="24"/>
            <w:szCs w:val="24"/>
          </w:rPr>
          <w:t>a</w:t>
        </w:r>
      </w:ins>
      <w:ins w:id="317" w:author="Costas Thanos" w:date="2024-05-21T00:31:00Z">
        <w:r w:rsidR="00896463">
          <w:rPr>
            <w:rFonts w:ascii="Times New Roman" w:hAnsi="Times New Roman"/>
            <w:color w:val="374151"/>
            <w:sz w:val="24"/>
            <w:szCs w:val="24"/>
          </w:rPr>
          <w:t>n</w:t>
        </w:r>
      </w:ins>
      <w:ins w:id="318" w:author="Costas Thanos" w:date="2024-05-21T00:30:00Z">
        <w:r w:rsidR="00896463">
          <w:rPr>
            <w:rFonts w:ascii="Times New Roman" w:hAnsi="Times New Roman"/>
            <w:color w:val="374151"/>
            <w:sz w:val="24"/>
            <w:szCs w:val="24"/>
          </w:rPr>
          <w:t xml:space="preserve"> accumulation of </w:t>
        </w:r>
      </w:ins>
      <w:del w:id="319" w:author="Costas Thanos" w:date="2024-05-21T00:31:00Z">
        <w:r w:rsidRPr="00E147BC" w:rsidDel="00896463">
          <w:rPr>
            <w:rFonts w:ascii="Times New Roman" w:hAnsi="Times New Roman"/>
            <w:color w:val="374151"/>
            <w:sz w:val="24"/>
            <w:szCs w:val="24"/>
          </w:rPr>
          <w:delText xml:space="preserve">but with the expansion of available </w:delText>
        </w:r>
      </w:del>
      <w:r w:rsidRPr="00E147BC">
        <w:rPr>
          <w:rFonts w:ascii="Times New Roman" w:hAnsi="Times New Roman"/>
          <w:color w:val="374151"/>
          <w:sz w:val="24"/>
          <w:szCs w:val="24"/>
        </w:rPr>
        <w:t>data</w:t>
      </w:r>
      <w:ins w:id="320" w:author="Costas Thanos" w:date="2024-05-21T00:31:00Z">
        <w:r w:rsidR="00896463">
          <w:rPr>
            <w:rFonts w:ascii="Times New Roman" w:hAnsi="Times New Roman"/>
            <w:color w:val="374151"/>
            <w:sz w:val="24"/>
            <w:szCs w:val="24"/>
          </w:rPr>
          <w:t xml:space="preserve"> in the </w:t>
        </w:r>
        <w:r w:rsidR="00896463">
          <w:rPr>
            <w:rFonts w:ascii="Times New Roman" w:hAnsi="Times New Roman"/>
            <w:color w:val="374151"/>
            <w:sz w:val="24"/>
            <w:szCs w:val="24"/>
          </w:rPr>
          <w:lastRenderedPageBreak/>
          <w:t>future might</w:t>
        </w:r>
      </w:ins>
      <w:ins w:id="321" w:author="Costas Thanos" w:date="2024-05-21T00:32:00Z">
        <w:r w:rsidR="00896463">
          <w:rPr>
            <w:rFonts w:ascii="Times New Roman" w:hAnsi="Times New Roman"/>
            <w:color w:val="374151"/>
            <w:sz w:val="24"/>
            <w:szCs w:val="24"/>
          </w:rPr>
          <w:t xml:space="preserve"> </w:t>
        </w:r>
      </w:ins>
      <w:ins w:id="322" w:author="Costas Thanos" w:date="2024-05-21T00:33:00Z">
        <w:r w:rsidR="00896463">
          <w:rPr>
            <w:rFonts w:ascii="Times New Roman" w:hAnsi="Times New Roman"/>
            <w:color w:val="374151"/>
            <w:sz w:val="24"/>
            <w:szCs w:val="24"/>
          </w:rPr>
          <w:t xml:space="preserve">prove </w:t>
        </w:r>
      </w:ins>
      <w:ins w:id="323" w:author="Costas Thanos" w:date="2024-05-21T00:34:00Z">
        <w:r w:rsidR="00896463">
          <w:rPr>
            <w:rFonts w:ascii="Times New Roman" w:hAnsi="Times New Roman"/>
            <w:color w:val="374151"/>
            <w:sz w:val="24"/>
            <w:szCs w:val="24"/>
          </w:rPr>
          <w:t xml:space="preserve">as well </w:t>
        </w:r>
      </w:ins>
      <w:ins w:id="324" w:author="Costas Thanos" w:date="2024-05-21T00:33:00Z">
        <w:r w:rsidR="00896463">
          <w:rPr>
            <w:rFonts w:ascii="Times New Roman" w:hAnsi="Times New Roman"/>
            <w:color w:val="374151"/>
            <w:sz w:val="24"/>
            <w:szCs w:val="24"/>
          </w:rPr>
          <w:t>that this same pattern holds true</w:t>
        </w:r>
      </w:ins>
      <w:del w:id="325" w:author="Costas Thanos" w:date="2024-05-21T00:33:00Z">
        <w:r w:rsidRPr="00E147BC" w:rsidDel="00896463">
          <w:rPr>
            <w:rFonts w:ascii="Times New Roman" w:hAnsi="Times New Roman"/>
            <w:color w:val="374151"/>
            <w:sz w:val="24"/>
            <w:szCs w:val="24"/>
          </w:rPr>
          <w:delText>,</w:delText>
        </w:r>
      </w:del>
      <w:r w:rsidRPr="00E147BC">
        <w:rPr>
          <w:rFonts w:ascii="Times New Roman" w:hAnsi="Times New Roman"/>
          <w:color w:val="374151"/>
          <w:sz w:val="24"/>
          <w:szCs w:val="24"/>
        </w:rPr>
        <w:t xml:space="preserve"> </w:t>
      </w:r>
      <w:del w:id="326" w:author="Costas Thanos" w:date="2024-05-21T00:33:00Z">
        <w:r w:rsidRPr="00E147BC" w:rsidDel="00896463">
          <w:rPr>
            <w:rFonts w:ascii="Times New Roman" w:hAnsi="Times New Roman"/>
            <w:color w:val="374151"/>
            <w:sz w:val="24"/>
            <w:szCs w:val="24"/>
          </w:rPr>
          <w:delText xml:space="preserve">it may also be identified </w:delText>
        </w:r>
      </w:del>
      <w:r w:rsidRPr="00E147BC">
        <w:rPr>
          <w:rFonts w:ascii="Times New Roman" w:hAnsi="Times New Roman"/>
          <w:color w:val="374151"/>
          <w:sz w:val="24"/>
          <w:szCs w:val="24"/>
        </w:rPr>
        <w:t>in the subfamilies Apostasioideae, Cypripedioideae, and Vanilloideae. Th</w:t>
      </w:r>
      <w:ins w:id="327" w:author="Spyridon Oikonomidis" w:date="2024-05-11T17:39:00Z">
        <w:r w:rsidR="00404F63">
          <w:rPr>
            <w:rFonts w:ascii="Times New Roman" w:hAnsi="Times New Roman"/>
            <w:color w:val="374151"/>
            <w:sz w:val="24"/>
            <w:szCs w:val="24"/>
          </w:rPr>
          <w:t>is</w:t>
        </w:r>
      </w:ins>
      <w:ins w:id="328" w:author="Spyridon Oikonomidis" w:date="2024-05-11T17:44:00Z">
        <w:r w:rsidR="00793F4C">
          <w:rPr>
            <w:rFonts w:ascii="Times New Roman" w:hAnsi="Times New Roman"/>
            <w:color w:val="374151"/>
            <w:sz w:val="24"/>
            <w:szCs w:val="24"/>
          </w:rPr>
          <w:t>,</w:t>
        </w:r>
      </w:ins>
      <w:ins w:id="329" w:author="Spyridon Oikonomidis" w:date="2024-05-11T17:39:00Z">
        <w:r w:rsidR="00404F63">
          <w:rPr>
            <w:rFonts w:ascii="Times New Roman" w:hAnsi="Times New Roman"/>
            <w:color w:val="374151"/>
            <w:sz w:val="24"/>
            <w:szCs w:val="24"/>
          </w:rPr>
          <w:t xml:space="preserve"> secondary</w:t>
        </w:r>
      </w:ins>
      <w:ins w:id="330" w:author="Spyridon Oikonomidis" w:date="2024-05-11T17:44:00Z">
        <w:r w:rsidR="00793F4C">
          <w:rPr>
            <w:rFonts w:ascii="Times New Roman" w:hAnsi="Times New Roman"/>
            <w:color w:val="374151"/>
            <w:sz w:val="24"/>
            <w:szCs w:val="24"/>
          </w:rPr>
          <w:t>,</w:t>
        </w:r>
      </w:ins>
      <w:del w:id="331" w:author="Spyridon Oikonomidis" w:date="2024-05-11T17:39:00Z">
        <w:r w:rsidRPr="00E147BC" w:rsidDel="00404F63">
          <w:rPr>
            <w:rFonts w:ascii="Times New Roman" w:hAnsi="Times New Roman"/>
            <w:color w:val="374151"/>
            <w:sz w:val="24"/>
            <w:szCs w:val="24"/>
          </w:rPr>
          <w:delText>e</w:delText>
        </w:r>
      </w:del>
      <w:r w:rsidRPr="00E147BC">
        <w:rPr>
          <w:rFonts w:ascii="Times New Roman" w:hAnsi="Times New Roman"/>
          <w:color w:val="374151"/>
          <w:sz w:val="24"/>
          <w:szCs w:val="24"/>
        </w:rPr>
        <w:t xml:space="preserve"> decrease </w:t>
      </w:r>
      <w:del w:id="332" w:author="Costas Thanos" w:date="2024-05-21T00:35:00Z">
        <w:r w:rsidRPr="00E147BC" w:rsidDel="00896463">
          <w:rPr>
            <w:rFonts w:ascii="Times New Roman" w:hAnsi="Times New Roman"/>
            <w:color w:val="374151"/>
            <w:sz w:val="24"/>
            <w:szCs w:val="24"/>
          </w:rPr>
          <w:delText xml:space="preserve">in </w:delText>
        </w:r>
      </w:del>
      <w:ins w:id="333" w:author="Costas Thanos" w:date="2024-05-21T00:35:00Z">
        <w:r w:rsidR="00896463">
          <w:rPr>
            <w:rFonts w:ascii="Times New Roman" w:hAnsi="Times New Roman"/>
            <w:color w:val="374151"/>
            <w:sz w:val="24"/>
            <w:szCs w:val="24"/>
          </w:rPr>
          <w:t>of</w:t>
        </w:r>
        <w:r w:rsidR="00896463" w:rsidRPr="00E147BC">
          <w:rPr>
            <w:rFonts w:ascii="Times New Roman" w:hAnsi="Times New Roman"/>
            <w:color w:val="374151"/>
            <w:sz w:val="24"/>
            <w:szCs w:val="24"/>
          </w:rPr>
          <w:t xml:space="preserve"> </w:t>
        </w:r>
      </w:ins>
      <w:r w:rsidRPr="00E147BC">
        <w:rPr>
          <w:rFonts w:ascii="Times New Roman" w:hAnsi="Times New Roman"/>
          <w:color w:val="374151"/>
          <w:sz w:val="24"/>
          <w:szCs w:val="24"/>
        </w:rPr>
        <w:t xml:space="preserve">E:S </w:t>
      </w:r>
      <w:del w:id="334" w:author="Costas Thanos" w:date="2024-05-21T00:34:00Z">
        <w:r w:rsidRPr="00E147BC" w:rsidDel="00896463">
          <w:rPr>
            <w:rFonts w:ascii="Times New Roman" w:hAnsi="Times New Roman"/>
            <w:color w:val="374151"/>
            <w:sz w:val="24"/>
            <w:szCs w:val="24"/>
          </w:rPr>
          <w:delText xml:space="preserve">towards </w:delText>
        </w:r>
      </w:del>
      <w:ins w:id="335" w:author="Costas Thanos" w:date="2024-05-21T00:34:00Z">
        <w:r w:rsidR="00896463">
          <w:rPr>
            <w:rFonts w:ascii="Times New Roman" w:hAnsi="Times New Roman"/>
            <w:color w:val="374151"/>
            <w:sz w:val="24"/>
            <w:szCs w:val="24"/>
          </w:rPr>
          <w:t>in</w:t>
        </w:r>
        <w:r w:rsidR="00896463" w:rsidRPr="00E147BC">
          <w:rPr>
            <w:rFonts w:ascii="Times New Roman" w:hAnsi="Times New Roman"/>
            <w:color w:val="374151"/>
            <w:sz w:val="24"/>
            <w:szCs w:val="24"/>
          </w:rPr>
          <w:t xml:space="preserve"> </w:t>
        </w:r>
      </w:ins>
      <w:r w:rsidRPr="00E147BC">
        <w:rPr>
          <w:rFonts w:ascii="Times New Roman" w:hAnsi="Times New Roman"/>
          <w:color w:val="374151"/>
          <w:sz w:val="24"/>
          <w:szCs w:val="24"/>
        </w:rPr>
        <w:t>shaded niches</w:t>
      </w:r>
      <w:ins w:id="336" w:author="Spyridon Oikonomidis" w:date="2024-05-11T17:47:00Z">
        <w:r w:rsidR="00793F4C">
          <w:rPr>
            <w:rFonts w:ascii="Times New Roman" w:hAnsi="Times New Roman"/>
            <w:color w:val="374151"/>
            <w:sz w:val="24"/>
            <w:szCs w:val="24"/>
          </w:rPr>
          <w:t xml:space="preserve"> following transitions of lineages from the autotrophic to the fully-mycoheterotrophic edge </w:t>
        </w:r>
        <w:del w:id="337" w:author="Costas Thanos" w:date="2024-05-21T00:35:00Z">
          <w:r w:rsidR="00793F4C" w:rsidDel="00896463">
            <w:rPr>
              <w:rFonts w:ascii="Times New Roman" w:hAnsi="Times New Roman"/>
              <w:color w:val="374151"/>
              <w:sz w:val="24"/>
              <w:szCs w:val="24"/>
            </w:rPr>
            <w:delText>of</w:delText>
          </w:r>
        </w:del>
      </w:ins>
      <w:ins w:id="338" w:author="Costas Thanos" w:date="2024-05-21T00:35:00Z">
        <w:r w:rsidR="00896463">
          <w:rPr>
            <w:rFonts w:ascii="Times New Roman" w:hAnsi="Times New Roman"/>
            <w:color w:val="374151"/>
            <w:sz w:val="24"/>
            <w:szCs w:val="24"/>
          </w:rPr>
          <w:t>on</w:t>
        </w:r>
      </w:ins>
      <w:ins w:id="339" w:author="Spyridon Oikonomidis" w:date="2024-05-11T17:47:00Z">
        <w:r w:rsidR="00793F4C">
          <w:rPr>
            <w:rFonts w:ascii="Times New Roman" w:hAnsi="Times New Roman"/>
            <w:color w:val="374151"/>
            <w:sz w:val="24"/>
            <w:szCs w:val="24"/>
          </w:rPr>
          <w:t xml:space="preserve"> the mycoheterotrophy con</w:t>
        </w:r>
      </w:ins>
      <w:ins w:id="340" w:author="Spyridon Oikonomidis" w:date="2024-05-11T17:48:00Z">
        <w:r w:rsidR="00793F4C">
          <w:rPr>
            <w:rFonts w:ascii="Times New Roman" w:hAnsi="Times New Roman"/>
            <w:color w:val="374151"/>
            <w:sz w:val="24"/>
            <w:szCs w:val="24"/>
          </w:rPr>
          <w:t>tinuum</w:t>
        </w:r>
      </w:ins>
      <w:ins w:id="341" w:author="Spyridon Oikonomidis" w:date="2024-05-11T17:39:00Z">
        <w:r w:rsidR="00404F63">
          <w:rPr>
            <w:rFonts w:ascii="Times New Roman" w:hAnsi="Times New Roman"/>
            <w:color w:val="374151"/>
            <w:sz w:val="24"/>
            <w:szCs w:val="24"/>
          </w:rPr>
          <w:t>, potentially</w:t>
        </w:r>
        <w:del w:id="342" w:author="Costas Thanos" w:date="2024-05-21T00:35:00Z">
          <w:r w:rsidR="00404F63" w:rsidDel="00896463">
            <w:rPr>
              <w:rFonts w:ascii="Times New Roman" w:hAnsi="Times New Roman"/>
              <w:color w:val="374151"/>
              <w:sz w:val="24"/>
              <w:szCs w:val="24"/>
            </w:rPr>
            <w:delText>,</w:delText>
          </w:r>
        </w:del>
      </w:ins>
      <w:del w:id="343" w:author="Spyridon Oikonomidis" w:date="2024-05-11T17:39:00Z">
        <w:r w:rsidRPr="00E147BC" w:rsidDel="00404F63">
          <w:rPr>
            <w:rFonts w:ascii="Times New Roman" w:hAnsi="Times New Roman"/>
            <w:color w:val="374151"/>
            <w:sz w:val="24"/>
            <w:szCs w:val="24"/>
          </w:rPr>
          <w:delText xml:space="preserve"> might </w:delText>
        </w:r>
      </w:del>
      <w:ins w:id="344" w:author="Spyridon Oikonomidis" w:date="2024-05-11T17:39:00Z">
        <w:r w:rsidR="00404F63" w:rsidRPr="00E147BC">
          <w:rPr>
            <w:rFonts w:ascii="Times New Roman" w:hAnsi="Times New Roman"/>
            <w:color w:val="374151"/>
            <w:sz w:val="24"/>
            <w:szCs w:val="24"/>
          </w:rPr>
          <w:t xml:space="preserve"> </w:t>
        </w:r>
      </w:ins>
      <w:r w:rsidRPr="00E147BC">
        <w:rPr>
          <w:rFonts w:ascii="Times New Roman" w:hAnsi="Times New Roman"/>
          <w:color w:val="374151"/>
          <w:sz w:val="24"/>
          <w:szCs w:val="24"/>
        </w:rPr>
        <w:t xml:space="preserve">signify the increasing dependence of orchids on their symbionts, an extreme case in the reduction of seed and embryo size observed in mycoheterotrophic plants (Leake, 1994). While this </w:t>
      </w:r>
      <w:del w:id="345" w:author="Costas Thanos" w:date="2024-05-21T00:35:00Z">
        <w:r w:rsidRPr="00E147BC" w:rsidDel="00896463">
          <w:rPr>
            <w:rFonts w:ascii="Times New Roman" w:hAnsi="Times New Roman"/>
            <w:color w:val="374151"/>
            <w:sz w:val="24"/>
            <w:szCs w:val="24"/>
          </w:rPr>
          <w:delText xml:space="preserve">speculation </w:delText>
        </w:r>
      </w:del>
      <w:ins w:id="346" w:author="Costas Thanos" w:date="2024-05-21T00:35:00Z">
        <w:r w:rsidR="00896463">
          <w:rPr>
            <w:rFonts w:ascii="Times New Roman" w:hAnsi="Times New Roman"/>
            <w:color w:val="374151"/>
            <w:sz w:val="24"/>
            <w:szCs w:val="24"/>
          </w:rPr>
          <w:t>hypothesis</w:t>
        </w:r>
        <w:r w:rsidR="00896463" w:rsidRPr="00E147BC">
          <w:rPr>
            <w:rFonts w:ascii="Times New Roman" w:hAnsi="Times New Roman"/>
            <w:color w:val="374151"/>
            <w:sz w:val="24"/>
            <w:szCs w:val="24"/>
          </w:rPr>
          <w:t xml:space="preserve"> </w:t>
        </w:r>
      </w:ins>
      <w:r w:rsidRPr="00E147BC">
        <w:rPr>
          <w:rFonts w:ascii="Times New Roman" w:hAnsi="Times New Roman"/>
          <w:color w:val="374151"/>
          <w:sz w:val="24"/>
          <w:szCs w:val="24"/>
        </w:rPr>
        <w:t xml:space="preserve">can explain both the germination behaviour and morphometric traits of orchid seeds, it requires further testing through the examination of the morphology of seeds from additional orchid species and their </w:t>
      </w:r>
      <w:ins w:id="347" w:author="Costas Thanos" w:date="2024-05-21T00:36:00Z">
        <w:r w:rsidR="00896463">
          <w:rPr>
            <w:rFonts w:ascii="Times New Roman" w:hAnsi="Times New Roman"/>
            <w:color w:val="374151"/>
            <w:sz w:val="24"/>
            <w:szCs w:val="24"/>
          </w:rPr>
          <w:t xml:space="preserve">corresponding </w:t>
        </w:r>
      </w:ins>
      <w:r w:rsidRPr="00E147BC">
        <w:rPr>
          <w:rFonts w:ascii="Times New Roman" w:hAnsi="Times New Roman"/>
          <w:color w:val="374151"/>
          <w:sz w:val="24"/>
          <w:szCs w:val="24"/>
        </w:rPr>
        <w:t>position on the autotrophy-mycoheterotrophy continuum. It is crucial to approach the dominant drivers of orchid seed morphology with caution, especially concerning the shift from epiphytic to terrestrial habits.</w:t>
      </w:r>
      <w:ins w:id="348" w:author="Spyridon Oikonomidis" w:date="2024-05-21T20:48:00Z" w16du:dateUtc="2024-05-21T17:48:00Z">
        <w:r w:rsidR="005A0AB3">
          <w:rPr>
            <w:rFonts w:ascii="Times New Roman" w:hAnsi="Times New Roman"/>
            <w:color w:val="374151"/>
            <w:sz w:val="24"/>
            <w:szCs w:val="24"/>
          </w:rPr>
          <w:t xml:space="preserve"> </w:t>
        </w:r>
      </w:ins>
      <w:ins w:id="349" w:author="Spyridon Oikonomidis" w:date="2024-05-23T10:22:00Z" w16du:dateUtc="2024-05-23T07:22:00Z">
        <w:r w:rsidR="006B77A3" w:rsidRPr="006B77A3">
          <w:rPr>
            <w:rFonts w:ascii="Times New Roman" w:hAnsi="Times New Roman"/>
            <w:color w:val="374151"/>
            <w:sz w:val="24"/>
            <w:szCs w:val="24"/>
            <w:rPrChange w:id="350" w:author="Spyridon Oikonomidis" w:date="2024-05-23T10:22:00Z" w16du:dateUtc="2024-05-23T07:22:00Z">
              <w:rPr>
                <w:rFonts w:ascii="Tahoma" w:hAnsi="Tahoma" w:cs="Tahoma"/>
                <w:color w:val="414042"/>
                <w:sz w:val="20"/>
                <w:szCs w:val="20"/>
                <w:shd w:val="clear" w:color="auto" w:fill="FFFFFF"/>
              </w:rPr>
            </w:rPrChange>
          </w:rPr>
          <w:t>The E:S ratio (as a proxy of the relative free-air space of an orchid seed) has been considered an adaptation to anemochory in many previous works, mentioned above. However, on the basis of our data, we postulate that the evolutionary modification of seed morphology in Orchidaceae (as depicted by the E:S ratio) could be predominantly driven by the</w:t>
        </w:r>
        <w:r w:rsidR="006B77A3">
          <w:rPr>
            <w:rFonts w:ascii="Times New Roman" w:hAnsi="Times New Roman"/>
            <w:color w:val="374151"/>
            <w:sz w:val="24"/>
            <w:szCs w:val="24"/>
          </w:rPr>
          <w:t xml:space="preserve"> </w:t>
        </w:r>
        <w:r w:rsidR="006B77A3" w:rsidRPr="006B77A3">
          <w:rPr>
            <w:rFonts w:ascii="Times New Roman" w:hAnsi="Times New Roman"/>
            <w:color w:val="374151"/>
            <w:sz w:val="24"/>
            <w:szCs w:val="24"/>
            <w:rPrChange w:id="351" w:author="Spyridon Oikonomidis" w:date="2024-05-23T10:22:00Z" w16du:dateUtc="2024-05-23T07:22:00Z">
              <w:rPr>
                <w:rFonts w:ascii="Tahoma" w:hAnsi="Tahoma" w:cs="Tahoma"/>
                <w:color w:val="414042"/>
                <w:sz w:val="20"/>
                <w:szCs w:val="20"/>
                <w:shd w:val="clear" w:color="auto" w:fill="FFFFFF"/>
              </w:rPr>
            </w:rPrChange>
          </w:rPr>
          <w:t>increased dependence on fungal symbiosis at the germination stage. An alternative postulation could implicate both anemochory and fungal symbiosis as coevolving traits, driving the overall diversification of orchid seed morphology and germination</w:t>
        </w:r>
      </w:ins>
      <w:ins w:id="352" w:author="Spyridon Oikonomidis" w:date="2024-05-21T20:50:00Z" w16du:dateUtc="2024-05-21T17:50:00Z">
        <w:r w:rsidR="005A0AB3" w:rsidRPr="006B77A3">
          <w:rPr>
            <w:rFonts w:ascii="Times New Roman" w:hAnsi="Times New Roman"/>
            <w:color w:val="374151"/>
            <w:sz w:val="24"/>
            <w:szCs w:val="24"/>
          </w:rPr>
          <w:t>.</w:t>
        </w:r>
      </w:ins>
      <w:del w:id="353" w:author="Spyridon Oikonomidis" w:date="2024-05-21T20:51:00Z" w16du:dateUtc="2024-05-21T17:51:00Z">
        <w:r w:rsidRPr="00E147BC" w:rsidDel="005A0AB3">
          <w:rPr>
            <w:rFonts w:ascii="Times New Roman" w:hAnsi="Times New Roman"/>
            <w:color w:val="374151"/>
            <w:sz w:val="24"/>
            <w:szCs w:val="24"/>
          </w:rPr>
          <w:delText xml:space="preserve"> s</w:delText>
        </w:r>
      </w:del>
      <w:r w:rsidRPr="00E147BC">
        <w:rPr>
          <w:rFonts w:ascii="Times New Roman" w:hAnsi="Times New Roman"/>
          <w:color w:val="374151"/>
          <w:sz w:val="24"/>
          <w:szCs w:val="24"/>
        </w:rPr>
        <w:t>. Further research is necessary to elucidate these relationships.</w:t>
      </w:r>
    </w:p>
    <w:p w14:paraId="034F21F1" w14:textId="77777777" w:rsidR="004C7937" w:rsidRPr="00E147BC" w:rsidRDefault="004C7937" w:rsidP="00E147BC">
      <w:pPr>
        <w:autoSpaceDE w:val="0"/>
        <w:autoSpaceDN w:val="0"/>
        <w:adjustRightInd w:val="0"/>
        <w:spacing w:after="0" w:line="360" w:lineRule="auto"/>
        <w:ind w:firstLine="426"/>
        <w:jc w:val="both"/>
        <w:rPr>
          <w:rFonts w:ascii="Times New Roman" w:hAnsi="Times New Roman"/>
          <w:color w:val="374151"/>
          <w:sz w:val="24"/>
          <w:szCs w:val="24"/>
        </w:rPr>
      </w:pPr>
      <w:r w:rsidRPr="00E147BC">
        <w:rPr>
          <w:rFonts w:ascii="Times New Roman" w:hAnsi="Times New Roman"/>
          <w:color w:val="374151"/>
          <w:sz w:val="24"/>
          <w:szCs w:val="24"/>
        </w:rPr>
        <w:t xml:space="preserve">Orchids rank among the most endangered plant families, with 5 known extinct species and 986 out of 2013 species assessed (48%) classified in a threat category (IUCN, 2024). Orchids have nearly twice as many threatened species compared to the totality of all organisms assessed thus far. In </w:t>
      </w:r>
      <w:r w:rsidRPr="00E147BC">
        <w:rPr>
          <w:rFonts w:ascii="Times New Roman" w:hAnsi="Times New Roman"/>
          <w:color w:val="374151"/>
          <w:sz w:val="24"/>
          <w:szCs w:val="24"/>
        </w:rPr>
        <w:lastRenderedPageBreak/>
        <w:t>the forthcoming decades, ex-situ propagation will play a pivotal role in the successful conservation of orchids. However, the sheer number of orchid species, coupled with a significant count of endangered ones and the limited resources available for conservation, poses a difficult challenge in developing protocols for the ex-situ propagation of orchid species for conservation purposes.</w:t>
      </w:r>
    </w:p>
    <w:p w14:paraId="0DD5D0CD" w14:textId="35838AC1" w:rsidR="00D62B15" w:rsidRPr="00E147BC" w:rsidRDefault="006B77A3" w:rsidP="00E147BC">
      <w:pPr>
        <w:autoSpaceDE w:val="0"/>
        <w:autoSpaceDN w:val="0"/>
        <w:adjustRightInd w:val="0"/>
        <w:spacing w:after="0" w:line="360" w:lineRule="auto"/>
        <w:ind w:firstLine="426"/>
        <w:jc w:val="both"/>
        <w:rPr>
          <w:rFonts w:ascii="Times New Roman" w:hAnsi="Times New Roman"/>
          <w:color w:val="374151"/>
          <w:sz w:val="24"/>
          <w:szCs w:val="24"/>
        </w:rPr>
      </w:pPr>
      <w:ins w:id="354" w:author="Spyridon Oikonomidis" w:date="2024-05-23T10:23:00Z" w16du:dateUtc="2024-05-23T07:23:00Z">
        <w:r w:rsidRPr="006B77A3">
          <w:rPr>
            <w:rFonts w:ascii="Times New Roman" w:hAnsi="Times New Roman"/>
            <w:color w:val="374151"/>
            <w:sz w:val="24"/>
            <w:szCs w:val="24"/>
            <w:rPrChange w:id="355" w:author="Spyridon Oikonomidis" w:date="2024-05-23T10:23:00Z" w16du:dateUtc="2024-05-23T07:23:00Z">
              <w:rPr>
                <w:rFonts w:ascii="Tahoma" w:hAnsi="Tahoma" w:cs="Tahoma"/>
                <w:color w:val="414042"/>
                <w:sz w:val="20"/>
                <w:szCs w:val="20"/>
                <w:shd w:val="clear" w:color="auto" w:fill="FFFFFF"/>
              </w:rPr>
            </w:rPrChange>
          </w:rPr>
          <w:t>The present study suggests the important predictive value of the E:S ratio on germination behaviour of orchid seeds, emphasising the value of relative embryo and seed dimensions (compared to absolute ones) towards a better understanding of orchid seed biology.</w:t>
        </w:r>
      </w:ins>
      <w:del w:id="356" w:author="Spyridon Oikonomidis" w:date="2024-05-23T10:23:00Z" w16du:dateUtc="2024-05-23T07:23:00Z">
        <w:r w:rsidR="004C7937" w:rsidRPr="00E147BC" w:rsidDel="006B77A3">
          <w:rPr>
            <w:rFonts w:ascii="Times New Roman" w:hAnsi="Times New Roman"/>
            <w:color w:val="374151"/>
            <w:sz w:val="24"/>
            <w:szCs w:val="24"/>
          </w:rPr>
          <w:delText>The present study suggests the potential predictive value of the E:S ratio for the germination behaviour of orchid species</w:delText>
        </w:r>
      </w:del>
      <w:r w:rsidR="004C7937" w:rsidRPr="006B77A3">
        <w:rPr>
          <w:rFonts w:ascii="Times New Roman" w:hAnsi="Times New Roman"/>
          <w:color w:val="374151"/>
          <w:sz w:val="24"/>
          <w:szCs w:val="24"/>
        </w:rPr>
        <w:t>.</w:t>
      </w:r>
      <w:r w:rsidR="004C7937" w:rsidRPr="00E147BC">
        <w:rPr>
          <w:rFonts w:ascii="Times New Roman" w:hAnsi="Times New Roman"/>
          <w:color w:val="374151"/>
          <w:sz w:val="24"/>
          <w:szCs w:val="24"/>
        </w:rPr>
        <w:t xml:space="preserve"> </w:t>
      </w:r>
      <w:del w:id="357" w:author="Spyridon Oikonomidis" w:date="2024-05-21T16:57:00Z" w16du:dateUtc="2024-05-21T13:57:00Z">
        <w:r w:rsidR="004C7937" w:rsidRPr="00E147BC" w:rsidDel="00F8039D">
          <w:rPr>
            <w:rFonts w:ascii="Times New Roman" w:hAnsi="Times New Roman"/>
            <w:color w:val="374151"/>
            <w:sz w:val="24"/>
            <w:szCs w:val="24"/>
          </w:rPr>
          <w:delText xml:space="preserve">Recognizing </w:delText>
        </w:r>
      </w:del>
      <w:ins w:id="358" w:author="Spyridon Oikonomidis" w:date="2024-05-21T16:57:00Z" w16du:dateUtc="2024-05-21T13:57:00Z">
        <w:r w:rsidR="00F8039D" w:rsidRPr="00E147BC">
          <w:rPr>
            <w:rFonts w:ascii="Times New Roman" w:hAnsi="Times New Roman"/>
            <w:color w:val="374151"/>
            <w:sz w:val="24"/>
            <w:szCs w:val="24"/>
          </w:rPr>
          <w:t>Recogni</w:t>
        </w:r>
        <w:r w:rsidR="00F8039D">
          <w:rPr>
            <w:rFonts w:ascii="Times New Roman" w:hAnsi="Times New Roman"/>
            <w:color w:val="374151"/>
            <w:sz w:val="24"/>
            <w:szCs w:val="24"/>
          </w:rPr>
          <w:t>s</w:t>
        </w:r>
        <w:r w:rsidR="00F8039D" w:rsidRPr="00E147BC">
          <w:rPr>
            <w:rFonts w:ascii="Times New Roman" w:hAnsi="Times New Roman"/>
            <w:color w:val="374151"/>
            <w:sz w:val="24"/>
            <w:szCs w:val="24"/>
          </w:rPr>
          <w:t xml:space="preserve">ing </w:t>
        </w:r>
      </w:ins>
      <w:r w:rsidR="004C7937" w:rsidRPr="00E147BC">
        <w:rPr>
          <w:rFonts w:ascii="Times New Roman" w:hAnsi="Times New Roman"/>
          <w:color w:val="374151"/>
          <w:sz w:val="24"/>
          <w:szCs w:val="24"/>
        </w:rPr>
        <w:t xml:space="preserve">patterns in orchid germination behaviour will be pivotal in successfully conserving orchids, ultimately reducing the time required to develop effective conservation protocols. In future germination investigations, it is imperative to include data on orchid germination in distilled water or water agar. Species that germinate promptly under such conditions may exhibit even higher E:S ratios compared to those in the compliant germination category of our research. However, data on germination under these conditions are scarce, particularly for epiphytic orchids. These species appear to show </w:t>
      </w:r>
      <w:del w:id="359" w:author="Costas Thanos" w:date="2024-05-20T23:59:00Z">
        <w:r w:rsidR="004C7937" w:rsidRPr="00E147BC" w:rsidDel="002601FA">
          <w:rPr>
            <w:rFonts w:ascii="Times New Roman" w:hAnsi="Times New Roman"/>
            <w:color w:val="374151"/>
            <w:sz w:val="24"/>
            <w:szCs w:val="24"/>
          </w:rPr>
          <w:delText>lower</w:delText>
        </w:r>
      </w:del>
      <w:ins w:id="360" w:author="Costas Thanos" w:date="2024-05-20T23:59:00Z">
        <w:r w:rsidR="002601FA" w:rsidRPr="00E147BC">
          <w:rPr>
            <w:rFonts w:ascii="Times New Roman" w:hAnsi="Times New Roman"/>
            <w:color w:val="374151"/>
            <w:sz w:val="24"/>
            <w:szCs w:val="24"/>
          </w:rPr>
          <w:t>lesser</w:t>
        </w:r>
      </w:ins>
      <w:r w:rsidR="004C7937" w:rsidRPr="00E147BC">
        <w:rPr>
          <w:rFonts w:ascii="Times New Roman" w:hAnsi="Times New Roman"/>
          <w:color w:val="374151"/>
          <w:sz w:val="24"/>
          <w:szCs w:val="24"/>
        </w:rPr>
        <w:t xml:space="preserve"> dependence on symbiotic relationships during their early life stages, and information from these cases could contribute to a better understanding of the evolution of seed traits in Orchidaceae.</w:t>
      </w:r>
    </w:p>
    <w:p w14:paraId="5EB80F6E" w14:textId="77777777" w:rsidR="003A5259" w:rsidRDefault="003A5259" w:rsidP="00586832">
      <w:pPr>
        <w:spacing w:after="0" w:line="360" w:lineRule="auto"/>
        <w:ind w:firstLine="142"/>
        <w:jc w:val="both"/>
        <w:rPr>
          <w:ins w:id="361" w:author="Spyridon Oikonomidis" w:date="2024-05-11T17:28:00Z"/>
          <w:rFonts w:ascii="Times New Roman" w:hAnsi="Times New Roman"/>
          <w:b/>
          <w:bCs/>
          <w:sz w:val="24"/>
          <w:szCs w:val="24"/>
        </w:rPr>
      </w:pPr>
    </w:p>
    <w:p w14:paraId="5634E054" w14:textId="77777777" w:rsidR="00D62B15" w:rsidRPr="00E147BC" w:rsidRDefault="00D62B15" w:rsidP="00586832">
      <w:pPr>
        <w:spacing w:after="0" w:line="360" w:lineRule="auto"/>
        <w:ind w:firstLine="142"/>
        <w:jc w:val="both"/>
        <w:rPr>
          <w:rFonts w:ascii="Times New Roman" w:hAnsi="Times New Roman"/>
          <w:b/>
          <w:bCs/>
          <w:sz w:val="24"/>
          <w:szCs w:val="24"/>
        </w:rPr>
      </w:pPr>
      <w:r w:rsidRPr="00E147BC">
        <w:rPr>
          <w:rFonts w:ascii="Times New Roman" w:hAnsi="Times New Roman"/>
          <w:b/>
          <w:bCs/>
          <w:sz w:val="24"/>
          <w:szCs w:val="24"/>
        </w:rPr>
        <w:t>Acknowledgements</w:t>
      </w:r>
    </w:p>
    <w:p w14:paraId="458EC989" w14:textId="40127985" w:rsidR="00D62B15" w:rsidRPr="006B77A3" w:rsidDel="006B77A3" w:rsidRDefault="00B067E4" w:rsidP="00586832">
      <w:pPr>
        <w:spacing w:after="0" w:line="360" w:lineRule="auto"/>
        <w:ind w:firstLine="142"/>
        <w:jc w:val="both"/>
        <w:rPr>
          <w:del w:id="362" w:author="Spyridon Oikonomidis" w:date="2024-05-23T10:23:00Z" w16du:dateUtc="2024-05-23T07:23:00Z"/>
          <w:rFonts w:ascii="Times New Roman" w:hAnsi="Times New Roman"/>
          <w:color w:val="374151"/>
          <w:sz w:val="24"/>
          <w:szCs w:val="24"/>
          <w:rPrChange w:id="363" w:author="Spyridon Oikonomidis" w:date="2024-05-23T10:24:00Z" w16du:dateUtc="2024-05-23T07:24:00Z">
            <w:rPr>
              <w:del w:id="364" w:author="Spyridon Oikonomidis" w:date="2024-05-23T10:23:00Z" w16du:dateUtc="2024-05-23T07:23:00Z"/>
              <w:rFonts w:ascii="Times New Roman" w:hAnsi="Times New Roman"/>
              <w:b/>
              <w:bCs/>
              <w:sz w:val="24"/>
              <w:szCs w:val="24"/>
            </w:rPr>
          </w:rPrChange>
        </w:rPr>
      </w:pPr>
      <w:del w:id="365" w:author="Spyridon Oikonomidis" w:date="2024-05-21T19:04:00Z" w16du:dateUtc="2024-05-21T16:04:00Z">
        <w:r w:rsidRPr="00E147BC" w:rsidDel="005D70EE">
          <w:rPr>
            <w:rFonts w:ascii="Times New Roman" w:hAnsi="Times New Roman"/>
            <w:b/>
            <w:bCs/>
            <w:sz w:val="24"/>
            <w:szCs w:val="24"/>
          </w:rPr>
          <w:delText>------</w:delText>
        </w:r>
      </w:del>
      <w:ins w:id="366" w:author="Spyridon Oikonomidis" w:date="2024-05-23T10:23:00Z" w16du:dateUtc="2024-05-23T07:23:00Z">
        <w:r w:rsidR="006B77A3" w:rsidRPr="006B77A3">
          <w:rPr>
            <w:rFonts w:ascii="Times New Roman" w:hAnsi="Times New Roman"/>
            <w:color w:val="374151"/>
            <w:sz w:val="24"/>
            <w:szCs w:val="24"/>
            <w:rPrChange w:id="367" w:author="Spyridon Oikonomidis" w:date="2024-05-23T10:24:00Z" w16du:dateUtc="2024-05-23T07:24:00Z">
              <w:rPr>
                <w:rFonts w:ascii="Tahoma" w:hAnsi="Tahoma" w:cs="Tahoma"/>
                <w:color w:val="414042"/>
                <w:sz w:val="20"/>
                <w:szCs w:val="20"/>
                <w:shd w:val="clear" w:color="auto" w:fill="FFFFFF"/>
              </w:rPr>
            </w:rPrChange>
          </w:rPr>
          <w:t>This work is submitted for publication in partial fulfilment of the requirements for the degree of Doctor of Philosophy (PhD) of S.O.</w:t>
        </w:r>
      </w:ins>
    </w:p>
    <w:p w14:paraId="11D67081" w14:textId="77777777" w:rsidR="003A3578" w:rsidRPr="006B77A3" w:rsidRDefault="003A3578" w:rsidP="00586832">
      <w:pPr>
        <w:spacing w:after="0" w:line="360" w:lineRule="auto"/>
        <w:ind w:firstLine="142"/>
        <w:jc w:val="both"/>
        <w:rPr>
          <w:rFonts w:ascii="Times New Roman" w:hAnsi="Times New Roman"/>
          <w:color w:val="374151"/>
          <w:sz w:val="24"/>
          <w:szCs w:val="24"/>
          <w:rPrChange w:id="368" w:author="Spyridon Oikonomidis" w:date="2024-05-23T10:24:00Z" w16du:dateUtc="2024-05-23T07:24:00Z">
            <w:rPr>
              <w:rFonts w:ascii="Times New Roman" w:hAnsi="Times New Roman"/>
              <w:b/>
              <w:bCs/>
              <w:sz w:val="24"/>
              <w:szCs w:val="24"/>
            </w:rPr>
          </w:rPrChange>
        </w:rPr>
      </w:pPr>
    </w:p>
    <w:p w14:paraId="6AA6AF45" w14:textId="77777777" w:rsidR="00B067E4" w:rsidRPr="00E147BC" w:rsidRDefault="003A3578" w:rsidP="003A3578">
      <w:pPr>
        <w:spacing w:after="0" w:line="360" w:lineRule="auto"/>
        <w:ind w:firstLine="142"/>
        <w:jc w:val="both"/>
        <w:rPr>
          <w:rFonts w:ascii="Times New Roman" w:hAnsi="Times New Roman"/>
          <w:b/>
          <w:bCs/>
          <w:sz w:val="24"/>
          <w:szCs w:val="24"/>
        </w:rPr>
      </w:pPr>
      <w:r w:rsidRPr="00E147BC">
        <w:rPr>
          <w:rFonts w:ascii="Times New Roman" w:hAnsi="Times New Roman"/>
          <w:b/>
          <w:bCs/>
          <w:sz w:val="24"/>
          <w:szCs w:val="24"/>
        </w:rPr>
        <w:t>Financial Support</w:t>
      </w:r>
    </w:p>
    <w:p w14:paraId="179EE2EE" w14:textId="13E5498E" w:rsidR="003A3578" w:rsidRPr="00E147BC" w:rsidRDefault="006B77A3" w:rsidP="003A3578">
      <w:pPr>
        <w:spacing w:after="0" w:line="360" w:lineRule="auto"/>
        <w:ind w:firstLine="142"/>
        <w:jc w:val="both"/>
        <w:rPr>
          <w:rFonts w:ascii="Times New Roman" w:hAnsi="Times New Roman"/>
          <w:sz w:val="24"/>
          <w:szCs w:val="24"/>
        </w:rPr>
      </w:pPr>
      <w:ins w:id="369" w:author="Spyridon Oikonomidis" w:date="2024-05-23T10:24:00Z" w16du:dateUtc="2024-05-23T07:24:00Z">
        <w:r w:rsidRPr="006B77A3">
          <w:rPr>
            <w:rFonts w:ascii="Times New Roman" w:hAnsi="Times New Roman"/>
            <w:color w:val="374151"/>
            <w:sz w:val="24"/>
            <w:szCs w:val="24"/>
            <w:rPrChange w:id="370" w:author="Spyridon Oikonomidis" w:date="2024-05-23T10:24:00Z" w16du:dateUtc="2024-05-23T07:24:00Z">
              <w:rPr>
                <w:rFonts w:ascii="Tahoma" w:hAnsi="Tahoma" w:cs="Tahoma"/>
                <w:color w:val="414042"/>
                <w:sz w:val="20"/>
                <w:szCs w:val="20"/>
                <w:shd w:val="clear" w:color="auto" w:fill="FFFFFF"/>
              </w:rPr>
            </w:rPrChange>
          </w:rPr>
          <w:t>This research has been partially funded by a joint project between the NKUA Seed Bank (Greece) and the Millennium Seed Bank (RBG, Kew, UK) entitled</w:t>
        </w:r>
      </w:ins>
      <w:del w:id="371" w:author="Spyridon Oikonomidis" w:date="2024-05-23T10:24:00Z" w16du:dateUtc="2024-05-23T07:24:00Z">
        <w:r w:rsidR="00C71A8A" w:rsidRPr="006B77A3" w:rsidDel="006B77A3">
          <w:rPr>
            <w:rFonts w:ascii="Times New Roman" w:hAnsi="Times New Roman"/>
            <w:color w:val="374151"/>
            <w:sz w:val="24"/>
            <w:szCs w:val="24"/>
            <w:rPrChange w:id="372" w:author="Spyridon Oikonomidis" w:date="2024-05-23T10:24:00Z" w16du:dateUtc="2024-05-23T07:24:00Z">
              <w:rPr>
                <w:rFonts w:ascii="Times New Roman" w:hAnsi="Times New Roman"/>
                <w:sz w:val="24"/>
                <w:szCs w:val="24"/>
              </w:rPr>
            </w:rPrChange>
          </w:rPr>
          <w:delText>This research</w:delText>
        </w:r>
        <w:r w:rsidR="00C71A8A" w:rsidRPr="00E147BC" w:rsidDel="006B77A3">
          <w:rPr>
            <w:rFonts w:ascii="Times New Roman" w:hAnsi="Times New Roman"/>
            <w:sz w:val="24"/>
            <w:szCs w:val="24"/>
          </w:rPr>
          <w:delText xml:space="preserve"> </w:delText>
        </w:r>
      </w:del>
      <w:ins w:id="373" w:author="Spyridon Oikonomidis" w:date="2024-05-21T19:02:00Z" w16du:dateUtc="2024-05-21T16:02:00Z">
        <w:r w:rsidR="00FE7EEE">
          <w:rPr>
            <w:rFonts w:ascii="Times New Roman" w:hAnsi="Times New Roman"/>
            <w:sz w:val="24"/>
            <w:szCs w:val="24"/>
          </w:rPr>
          <w:t>: “</w:t>
        </w:r>
      </w:ins>
      <w:ins w:id="374" w:author="Spyridon Oikonomidis" w:date="2024-05-21T19:03:00Z" w16du:dateUtc="2024-05-21T16:03:00Z">
        <w:r w:rsidR="00FE7EEE">
          <w:rPr>
            <w:rFonts w:ascii="Times New Roman" w:hAnsi="Times New Roman"/>
            <w:sz w:val="24"/>
            <w:szCs w:val="24"/>
          </w:rPr>
          <w:t>Conserving the Flora of the Balkans: Native Plants of Greece”</w:t>
        </w:r>
      </w:ins>
    </w:p>
    <w:p w14:paraId="4574776A" w14:textId="77777777" w:rsidR="00C71A8A" w:rsidRPr="00E147BC" w:rsidRDefault="00C71A8A" w:rsidP="003A3578">
      <w:pPr>
        <w:spacing w:after="0" w:line="360" w:lineRule="auto"/>
        <w:ind w:firstLine="142"/>
        <w:jc w:val="both"/>
        <w:rPr>
          <w:rFonts w:ascii="Times New Roman" w:hAnsi="Times New Roman"/>
          <w:b/>
          <w:bCs/>
          <w:sz w:val="24"/>
          <w:szCs w:val="24"/>
        </w:rPr>
      </w:pPr>
    </w:p>
    <w:p w14:paraId="2015E4C4" w14:textId="77777777" w:rsidR="003A3578" w:rsidRPr="00E147BC" w:rsidRDefault="003A3578" w:rsidP="003A3578">
      <w:pPr>
        <w:spacing w:after="0" w:line="360" w:lineRule="auto"/>
        <w:ind w:firstLine="142"/>
        <w:jc w:val="both"/>
        <w:rPr>
          <w:rFonts w:ascii="Times New Roman" w:hAnsi="Times New Roman"/>
          <w:b/>
          <w:bCs/>
          <w:sz w:val="24"/>
          <w:szCs w:val="24"/>
        </w:rPr>
      </w:pPr>
      <w:r w:rsidRPr="00E147BC">
        <w:rPr>
          <w:rFonts w:ascii="Times New Roman" w:hAnsi="Times New Roman"/>
          <w:b/>
          <w:bCs/>
          <w:sz w:val="24"/>
          <w:szCs w:val="24"/>
        </w:rPr>
        <w:t>Conflict</w:t>
      </w:r>
      <w:r w:rsidR="00C71A8A" w:rsidRPr="00E147BC">
        <w:rPr>
          <w:rFonts w:ascii="Times New Roman" w:hAnsi="Times New Roman"/>
          <w:b/>
          <w:bCs/>
          <w:sz w:val="24"/>
          <w:szCs w:val="24"/>
        </w:rPr>
        <w:t>s</w:t>
      </w:r>
      <w:r w:rsidRPr="00E147BC">
        <w:rPr>
          <w:rFonts w:ascii="Times New Roman" w:hAnsi="Times New Roman"/>
          <w:b/>
          <w:bCs/>
          <w:sz w:val="24"/>
          <w:szCs w:val="24"/>
        </w:rPr>
        <w:t xml:space="preserve"> of interest</w:t>
      </w:r>
    </w:p>
    <w:p w14:paraId="02F60315" w14:textId="77777777" w:rsidR="003A3578" w:rsidRPr="00E147BC" w:rsidRDefault="003A3578" w:rsidP="003A3578">
      <w:pPr>
        <w:spacing w:after="0" w:line="360" w:lineRule="auto"/>
        <w:ind w:firstLine="142"/>
        <w:jc w:val="both"/>
        <w:rPr>
          <w:rFonts w:ascii="Times New Roman" w:hAnsi="Times New Roman"/>
          <w:sz w:val="24"/>
          <w:szCs w:val="24"/>
        </w:rPr>
      </w:pPr>
      <w:r w:rsidRPr="00E147BC">
        <w:rPr>
          <w:rFonts w:ascii="Times New Roman" w:hAnsi="Times New Roman"/>
          <w:sz w:val="24"/>
          <w:szCs w:val="24"/>
        </w:rPr>
        <w:t>The authors declare none.</w:t>
      </w:r>
    </w:p>
    <w:p w14:paraId="32E0E1DF" w14:textId="77777777" w:rsidR="00CA43CA" w:rsidRDefault="00CA43CA" w:rsidP="00DA1906">
      <w:pPr>
        <w:spacing w:after="0" w:line="360" w:lineRule="auto"/>
        <w:jc w:val="both"/>
        <w:rPr>
          <w:ins w:id="375" w:author="Spyridon Oikonomidis" w:date="2024-05-11T17:28:00Z"/>
          <w:rFonts w:ascii="Times New Roman" w:hAnsi="Times New Roman"/>
          <w:sz w:val="24"/>
          <w:szCs w:val="24"/>
        </w:rPr>
      </w:pPr>
    </w:p>
    <w:p w14:paraId="7845E60D" w14:textId="77777777" w:rsidR="003A5259" w:rsidRDefault="00237268" w:rsidP="00DA1906">
      <w:pPr>
        <w:spacing w:after="0" w:line="360" w:lineRule="auto"/>
        <w:jc w:val="both"/>
        <w:rPr>
          <w:ins w:id="376" w:author="Spyridon Oikonomidis" w:date="2024-05-11T17:29:00Z"/>
          <w:rFonts w:ascii="Times New Roman" w:hAnsi="Times New Roman"/>
          <w:b/>
          <w:bCs/>
          <w:sz w:val="24"/>
          <w:szCs w:val="24"/>
        </w:rPr>
      </w:pPr>
      <w:ins w:id="377" w:author="Spyridon Oikonomidis" w:date="2024-05-11T17:28:00Z">
        <w:r w:rsidRPr="00237268">
          <w:rPr>
            <w:rFonts w:ascii="Times New Roman" w:hAnsi="Times New Roman"/>
            <w:b/>
            <w:bCs/>
            <w:sz w:val="24"/>
            <w:szCs w:val="24"/>
            <w:rPrChange w:id="378" w:author="Spyridon Oikonomidis" w:date="2024-05-11T17:29:00Z">
              <w:rPr>
                <w:rFonts w:ascii="Times New Roman" w:hAnsi="Times New Roman"/>
                <w:sz w:val="24"/>
                <w:szCs w:val="24"/>
              </w:rPr>
            </w:rPrChange>
          </w:rPr>
          <w:t>Data availability</w:t>
        </w:r>
      </w:ins>
      <w:ins w:id="379" w:author="Spyridon Oikonomidis" w:date="2024-05-11T17:29:00Z">
        <w:r w:rsidRPr="00237268">
          <w:rPr>
            <w:rFonts w:ascii="Times New Roman" w:hAnsi="Times New Roman"/>
            <w:b/>
            <w:bCs/>
            <w:sz w:val="24"/>
            <w:szCs w:val="24"/>
            <w:rPrChange w:id="380" w:author="Spyridon Oikonomidis" w:date="2024-05-11T17:29:00Z">
              <w:rPr>
                <w:rFonts w:ascii="Times New Roman" w:hAnsi="Times New Roman"/>
                <w:sz w:val="24"/>
                <w:szCs w:val="24"/>
              </w:rPr>
            </w:rPrChange>
          </w:rPr>
          <w:t xml:space="preserve"> statement</w:t>
        </w:r>
      </w:ins>
    </w:p>
    <w:p w14:paraId="2C9780DA" w14:textId="77777777" w:rsidR="003A5259" w:rsidRPr="003A5259" w:rsidRDefault="003A5259" w:rsidP="00DA1906">
      <w:pPr>
        <w:spacing w:after="0" w:line="360" w:lineRule="auto"/>
        <w:jc w:val="both"/>
        <w:rPr>
          <w:ins w:id="381" w:author="Spyridon Oikonomidis" w:date="2024-05-11T17:29:00Z"/>
          <w:rFonts w:ascii="Times New Roman" w:hAnsi="Times New Roman"/>
          <w:sz w:val="24"/>
          <w:szCs w:val="24"/>
          <w:rPrChange w:id="382" w:author="Spyridon Oikonomidis" w:date="2024-05-11T17:29:00Z">
            <w:rPr>
              <w:ins w:id="383" w:author="Spyridon Oikonomidis" w:date="2024-05-11T17:29:00Z"/>
              <w:rFonts w:ascii="Times New Roman" w:hAnsi="Times New Roman"/>
              <w:b/>
              <w:bCs/>
              <w:sz w:val="24"/>
              <w:szCs w:val="24"/>
            </w:rPr>
          </w:rPrChange>
        </w:rPr>
      </w:pPr>
    </w:p>
    <w:p w14:paraId="4B36F60C" w14:textId="0CAB9A9E" w:rsidR="003A5259" w:rsidRPr="003A5259" w:rsidRDefault="003A5259" w:rsidP="00DA1906">
      <w:pPr>
        <w:spacing w:after="0" w:line="360" w:lineRule="auto"/>
        <w:jc w:val="both"/>
        <w:rPr>
          <w:ins w:id="384" w:author="Spyridon Oikonomidis" w:date="2024-05-11T17:28:00Z"/>
          <w:rFonts w:ascii="Times New Roman" w:hAnsi="Times New Roman"/>
          <w:sz w:val="24"/>
          <w:szCs w:val="24"/>
        </w:rPr>
      </w:pPr>
      <w:ins w:id="385" w:author="Spyridon Oikonomidis" w:date="2024-05-11T17:29:00Z">
        <w:r>
          <w:rPr>
            <w:rFonts w:ascii="Times New Roman" w:hAnsi="Times New Roman"/>
            <w:sz w:val="24"/>
            <w:szCs w:val="24"/>
          </w:rPr>
          <w:t>Th</w:t>
        </w:r>
      </w:ins>
      <w:ins w:id="386" w:author="Spyridon Oikonomidis" w:date="2024-05-15T12:38:00Z">
        <w:r w:rsidR="007E0215">
          <w:rPr>
            <w:rFonts w:ascii="Times New Roman" w:hAnsi="Times New Roman"/>
            <w:sz w:val="24"/>
            <w:szCs w:val="24"/>
          </w:rPr>
          <w:t>e</w:t>
        </w:r>
      </w:ins>
      <w:ins w:id="387" w:author="Spyridon Oikonomidis" w:date="2024-05-21T21:14:00Z" w16du:dateUtc="2024-05-21T18:14:00Z">
        <w:r w:rsidR="00014BD4">
          <w:rPr>
            <w:rFonts w:ascii="Times New Roman" w:hAnsi="Times New Roman"/>
            <w:sz w:val="24"/>
            <w:szCs w:val="24"/>
          </w:rPr>
          <w:t xml:space="preserve"> summarised</w:t>
        </w:r>
      </w:ins>
      <w:ins w:id="388" w:author="Spyridon Oikonomidis" w:date="2024-05-15T12:38:00Z">
        <w:r w:rsidR="007E0215">
          <w:rPr>
            <w:rFonts w:ascii="Times New Roman" w:hAnsi="Times New Roman"/>
            <w:sz w:val="24"/>
            <w:szCs w:val="24"/>
          </w:rPr>
          <w:t xml:space="preserve"> datase</w:t>
        </w:r>
      </w:ins>
      <w:ins w:id="389" w:author="Spyridon Oikonomidis" w:date="2024-05-15T12:39:00Z">
        <w:r w:rsidR="007E0215">
          <w:rPr>
            <w:rFonts w:ascii="Times New Roman" w:hAnsi="Times New Roman"/>
            <w:sz w:val="24"/>
            <w:szCs w:val="24"/>
          </w:rPr>
          <w:t>t is available as supplementary material.</w:t>
        </w:r>
      </w:ins>
    </w:p>
    <w:p w14:paraId="168A15CF" w14:textId="77777777" w:rsidR="003A5259" w:rsidRPr="00E147BC" w:rsidRDefault="003A5259" w:rsidP="00DA1906">
      <w:pPr>
        <w:spacing w:after="0" w:line="360" w:lineRule="auto"/>
        <w:jc w:val="both"/>
        <w:rPr>
          <w:rFonts w:ascii="Times New Roman" w:hAnsi="Times New Roman"/>
          <w:sz w:val="24"/>
          <w:szCs w:val="24"/>
        </w:rPr>
      </w:pPr>
    </w:p>
    <w:p w14:paraId="4A736BCF" w14:textId="77777777" w:rsidR="002F2C6E" w:rsidRPr="00E147BC" w:rsidRDefault="00D62B15" w:rsidP="00586832">
      <w:pPr>
        <w:spacing w:line="360" w:lineRule="auto"/>
        <w:jc w:val="both"/>
        <w:rPr>
          <w:rFonts w:ascii="Times New Roman" w:hAnsi="Times New Roman"/>
          <w:b/>
          <w:bCs/>
          <w:sz w:val="24"/>
          <w:szCs w:val="24"/>
        </w:rPr>
      </w:pPr>
      <w:r w:rsidRPr="00E147BC">
        <w:rPr>
          <w:rFonts w:ascii="Times New Roman" w:hAnsi="Times New Roman"/>
          <w:b/>
          <w:bCs/>
          <w:sz w:val="24"/>
          <w:szCs w:val="24"/>
        </w:rPr>
        <w:t>References</w:t>
      </w:r>
    </w:p>
    <w:p w14:paraId="48FBB439" w14:textId="77777777" w:rsidR="00E93A12" w:rsidRPr="00B80079" w:rsidRDefault="00E93A12" w:rsidP="00586832">
      <w:pPr>
        <w:spacing w:after="0" w:line="360" w:lineRule="auto"/>
        <w:ind w:left="426" w:hanging="426"/>
        <w:jc w:val="both"/>
        <w:rPr>
          <w:rFonts w:ascii="Times New Roman" w:hAnsi="Times New Roman"/>
          <w:sz w:val="24"/>
          <w:szCs w:val="24"/>
        </w:rPr>
      </w:pPr>
      <w:proofErr w:type="spellStart"/>
      <w:r w:rsidRPr="00B80079">
        <w:rPr>
          <w:rFonts w:ascii="Times New Roman" w:hAnsi="Times New Roman"/>
          <w:b/>
          <w:bCs/>
          <w:sz w:val="24"/>
          <w:szCs w:val="24"/>
        </w:rPr>
        <w:t>Akçin</w:t>
      </w:r>
      <w:proofErr w:type="spellEnd"/>
      <w:r w:rsidRPr="00B80079">
        <w:rPr>
          <w:rFonts w:ascii="Times New Roman" w:hAnsi="Times New Roman"/>
          <w:b/>
          <w:bCs/>
          <w:sz w:val="24"/>
          <w:szCs w:val="24"/>
        </w:rPr>
        <w:t xml:space="preserve"> AT, </w:t>
      </w:r>
      <w:proofErr w:type="spellStart"/>
      <w:r w:rsidRPr="00B80079">
        <w:rPr>
          <w:rFonts w:ascii="Times New Roman" w:hAnsi="Times New Roman"/>
          <w:b/>
          <w:bCs/>
          <w:sz w:val="24"/>
          <w:szCs w:val="24"/>
        </w:rPr>
        <w:t>Ozdener</w:t>
      </w:r>
      <w:proofErr w:type="spellEnd"/>
      <w:r w:rsidRPr="00B80079">
        <w:rPr>
          <w:rFonts w:ascii="Times New Roman" w:hAnsi="Times New Roman"/>
          <w:b/>
          <w:bCs/>
          <w:sz w:val="24"/>
          <w:szCs w:val="24"/>
        </w:rPr>
        <w:t xml:space="preserve"> Y</w:t>
      </w:r>
      <w:r w:rsidR="00E96937" w:rsidRPr="00B80079">
        <w:rPr>
          <w:rFonts w:ascii="Times New Roman" w:hAnsi="Times New Roman"/>
          <w:b/>
          <w:bCs/>
          <w:sz w:val="24"/>
          <w:szCs w:val="24"/>
        </w:rPr>
        <w:t xml:space="preserve"> and</w:t>
      </w:r>
      <w:r w:rsidRPr="00B80079">
        <w:rPr>
          <w:rFonts w:ascii="Times New Roman" w:hAnsi="Times New Roman"/>
          <w:b/>
          <w:bCs/>
          <w:sz w:val="24"/>
          <w:szCs w:val="24"/>
        </w:rPr>
        <w:t xml:space="preserve"> </w:t>
      </w:r>
      <w:proofErr w:type="spellStart"/>
      <w:r w:rsidRPr="00B80079">
        <w:rPr>
          <w:rFonts w:ascii="Times New Roman" w:hAnsi="Times New Roman"/>
          <w:b/>
          <w:bCs/>
          <w:sz w:val="24"/>
          <w:szCs w:val="24"/>
        </w:rPr>
        <w:t>Akçin</w:t>
      </w:r>
      <w:proofErr w:type="spellEnd"/>
      <w:r w:rsidRPr="00B80079">
        <w:rPr>
          <w:rFonts w:ascii="Times New Roman" w:hAnsi="Times New Roman"/>
          <w:b/>
          <w:bCs/>
          <w:sz w:val="24"/>
          <w:szCs w:val="24"/>
        </w:rPr>
        <w:t xml:space="preserve"> A</w:t>
      </w:r>
      <w:r w:rsidR="00F90B8B">
        <w:rPr>
          <w:rFonts w:ascii="Times New Roman" w:hAnsi="Times New Roman"/>
          <w:b/>
          <w:bCs/>
          <w:sz w:val="24"/>
          <w:szCs w:val="24"/>
        </w:rPr>
        <w:t>.</w:t>
      </w:r>
      <w:r w:rsidRPr="00B80079">
        <w:rPr>
          <w:rFonts w:ascii="Times New Roman" w:hAnsi="Times New Roman"/>
          <w:b/>
          <w:bCs/>
          <w:sz w:val="24"/>
          <w:szCs w:val="24"/>
        </w:rPr>
        <w:t xml:space="preserve"> </w:t>
      </w:r>
      <w:r w:rsidR="00E96937" w:rsidRPr="00B80079">
        <w:rPr>
          <w:rFonts w:ascii="Times New Roman" w:hAnsi="Times New Roman"/>
          <w:sz w:val="24"/>
          <w:szCs w:val="24"/>
        </w:rPr>
        <w:t>(</w:t>
      </w:r>
      <w:r w:rsidRPr="00B80079">
        <w:rPr>
          <w:rFonts w:ascii="Times New Roman" w:hAnsi="Times New Roman"/>
          <w:sz w:val="24"/>
          <w:szCs w:val="24"/>
        </w:rPr>
        <w:t>2009</w:t>
      </w:r>
      <w:r w:rsidR="00E96937" w:rsidRPr="00B80079">
        <w:rPr>
          <w:rFonts w:ascii="Times New Roman" w:hAnsi="Times New Roman"/>
          <w:sz w:val="24"/>
          <w:szCs w:val="24"/>
        </w:rPr>
        <w:t>)</w:t>
      </w:r>
      <w:r w:rsidRPr="00B80079">
        <w:rPr>
          <w:rFonts w:ascii="Times New Roman" w:hAnsi="Times New Roman"/>
          <w:b/>
          <w:bCs/>
          <w:sz w:val="24"/>
          <w:szCs w:val="24"/>
        </w:rPr>
        <w:t xml:space="preserve"> </w:t>
      </w:r>
      <w:r w:rsidR="00EF7CCF" w:rsidRPr="00B80079">
        <w:rPr>
          <w:rFonts w:ascii="Times New Roman" w:hAnsi="Times New Roman"/>
          <w:sz w:val="24"/>
          <w:szCs w:val="24"/>
        </w:rPr>
        <w:t xml:space="preserve">Taxonomic </w:t>
      </w:r>
      <w:r w:rsidRPr="00B80079">
        <w:rPr>
          <w:rFonts w:ascii="Times New Roman" w:hAnsi="Times New Roman"/>
          <w:sz w:val="24"/>
          <w:szCs w:val="24"/>
        </w:rPr>
        <w:t xml:space="preserve">value of seed characters in orchids from Turkey. </w:t>
      </w:r>
      <w:r w:rsidRPr="00B80079">
        <w:rPr>
          <w:rFonts w:ascii="Times New Roman" w:hAnsi="Times New Roman"/>
          <w:i/>
          <w:iCs/>
          <w:sz w:val="24"/>
          <w:szCs w:val="24"/>
        </w:rPr>
        <w:t>Belgian Journal of Botany</w:t>
      </w:r>
      <w:r w:rsidRPr="00B80079">
        <w:rPr>
          <w:rFonts w:ascii="Times New Roman" w:hAnsi="Times New Roman"/>
          <w:sz w:val="24"/>
          <w:szCs w:val="24"/>
        </w:rPr>
        <w:t xml:space="preserve"> </w:t>
      </w:r>
      <w:r w:rsidRPr="00B80079">
        <w:rPr>
          <w:rFonts w:ascii="Times New Roman" w:hAnsi="Times New Roman"/>
          <w:b/>
          <w:bCs/>
          <w:sz w:val="24"/>
          <w:szCs w:val="24"/>
        </w:rPr>
        <w:t>142</w:t>
      </w:r>
      <w:r w:rsidR="00BF0C4F" w:rsidRPr="00B80079">
        <w:rPr>
          <w:rFonts w:ascii="Times New Roman" w:hAnsi="Times New Roman"/>
          <w:sz w:val="24"/>
          <w:szCs w:val="24"/>
        </w:rPr>
        <w:t>,</w:t>
      </w:r>
      <w:r w:rsidRPr="00B80079">
        <w:rPr>
          <w:rFonts w:ascii="Times New Roman" w:hAnsi="Times New Roman"/>
          <w:sz w:val="24"/>
          <w:szCs w:val="24"/>
        </w:rPr>
        <w:t xml:space="preserve"> 124</w:t>
      </w:r>
      <w:r w:rsidR="00927506" w:rsidRPr="00B80079">
        <w:rPr>
          <w:rFonts w:ascii="Times New Roman" w:eastAsia="Times New Roman" w:hAnsi="Times New Roman"/>
          <w:color w:val="1C1D1E"/>
          <w:sz w:val="24"/>
          <w:szCs w:val="24"/>
          <w:lang w:eastAsia="en-GB"/>
        </w:rPr>
        <w:t>–</w:t>
      </w:r>
      <w:r w:rsidRPr="00B80079">
        <w:rPr>
          <w:rFonts w:ascii="Times New Roman" w:hAnsi="Times New Roman"/>
          <w:sz w:val="24"/>
          <w:szCs w:val="24"/>
        </w:rPr>
        <w:t>139.</w:t>
      </w:r>
    </w:p>
    <w:p w14:paraId="7B3DC83E" w14:textId="77777777" w:rsidR="002F2C6E" w:rsidRPr="00B80079" w:rsidRDefault="009A5C7E" w:rsidP="003B6407">
      <w:pPr>
        <w:spacing w:after="0" w:line="360" w:lineRule="auto"/>
        <w:ind w:left="426" w:hanging="426"/>
        <w:jc w:val="both"/>
        <w:rPr>
          <w:rFonts w:ascii="Times New Roman" w:hAnsi="Times New Roman"/>
          <w:sz w:val="24"/>
          <w:szCs w:val="24"/>
        </w:rPr>
      </w:pPr>
      <w:r w:rsidRPr="00B80079">
        <w:rPr>
          <w:rFonts w:ascii="Times New Roman" w:hAnsi="Times New Roman"/>
          <w:b/>
          <w:bCs/>
          <w:sz w:val="24"/>
          <w:szCs w:val="24"/>
        </w:rPr>
        <w:t>Arditti J</w:t>
      </w:r>
      <w:r w:rsidR="00F90B8B">
        <w:rPr>
          <w:rFonts w:ascii="Times New Roman" w:hAnsi="Times New Roman"/>
          <w:b/>
          <w:bCs/>
          <w:sz w:val="24"/>
          <w:szCs w:val="24"/>
        </w:rPr>
        <w:t>.</w:t>
      </w:r>
      <w:r w:rsidRPr="00B80079">
        <w:rPr>
          <w:rFonts w:ascii="Times New Roman" w:hAnsi="Times New Roman"/>
          <w:b/>
          <w:bCs/>
          <w:sz w:val="24"/>
          <w:szCs w:val="24"/>
        </w:rPr>
        <w:t xml:space="preserve"> </w:t>
      </w:r>
      <w:r w:rsidR="00E96937" w:rsidRPr="00B80079">
        <w:rPr>
          <w:rFonts w:ascii="Times New Roman" w:hAnsi="Times New Roman"/>
          <w:sz w:val="24"/>
          <w:szCs w:val="24"/>
        </w:rPr>
        <w:t>(</w:t>
      </w:r>
      <w:r w:rsidRPr="00B80079">
        <w:rPr>
          <w:rFonts w:ascii="Times New Roman" w:hAnsi="Times New Roman"/>
          <w:sz w:val="24"/>
          <w:szCs w:val="24"/>
        </w:rPr>
        <w:t>1967</w:t>
      </w:r>
      <w:r w:rsidR="00E96937" w:rsidRPr="00B80079">
        <w:rPr>
          <w:rFonts w:ascii="Times New Roman" w:hAnsi="Times New Roman"/>
          <w:sz w:val="24"/>
          <w:szCs w:val="24"/>
        </w:rPr>
        <w:t>)</w:t>
      </w:r>
      <w:r w:rsidRPr="00B80079">
        <w:rPr>
          <w:rFonts w:ascii="Times New Roman" w:hAnsi="Times New Roman"/>
          <w:b/>
          <w:bCs/>
          <w:sz w:val="24"/>
          <w:szCs w:val="24"/>
        </w:rPr>
        <w:t xml:space="preserve"> </w:t>
      </w:r>
      <w:r w:rsidRPr="00B80079">
        <w:rPr>
          <w:rFonts w:ascii="Times New Roman" w:hAnsi="Times New Roman"/>
          <w:sz w:val="24"/>
          <w:szCs w:val="24"/>
        </w:rPr>
        <w:t xml:space="preserve">Factors affecting the germination of orchid seeds. </w:t>
      </w:r>
      <w:r w:rsidRPr="00B80079">
        <w:rPr>
          <w:rFonts w:ascii="Times New Roman" w:hAnsi="Times New Roman"/>
          <w:i/>
          <w:iCs/>
          <w:sz w:val="24"/>
          <w:szCs w:val="24"/>
        </w:rPr>
        <w:t>The Botanical Review</w:t>
      </w:r>
      <w:r w:rsidRPr="00B80079">
        <w:rPr>
          <w:rFonts w:ascii="Times New Roman" w:hAnsi="Times New Roman"/>
          <w:sz w:val="24"/>
          <w:szCs w:val="24"/>
        </w:rPr>
        <w:t xml:space="preserve"> </w:t>
      </w:r>
      <w:r w:rsidRPr="00B80079">
        <w:rPr>
          <w:rFonts w:ascii="Times New Roman" w:hAnsi="Times New Roman"/>
          <w:b/>
          <w:bCs/>
          <w:sz w:val="24"/>
          <w:szCs w:val="24"/>
        </w:rPr>
        <w:t>33</w:t>
      </w:r>
      <w:r w:rsidR="00BF0C4F" w:rsidRPr="00B80079">
        <w:rPr>
          <w:rFonts w:ascii="Times New Roman" w:hAnsi="Times New Roman"/>
          <w:sz w:val="24"/>
          <w:szCs w:val="24"/>
        </w:rPr>
        <w:t>,</w:t>
      </w:r>
      <w:r w:rsidRPr="00B80079">
        <w:rPr>
          <w:rFonts w:ascii="Times New Roman" w:hAnsi="Times New Roman"/>
          <w:sz w:val="24"/>
          <w:szCs w:val="24"/>
        </w:rPr>
        <w:t xml:space="preserve"> 1</w:t>
      </w:r>
      <w:r w:rsidR="00927506" w:rsidRPr="00B80079">
        <w:rPr>
          <w:rFonts w:ascii="Times New Roman" w:eastAsia="Times New Roman" w:hAnsi="Times New Roman"/>
          <w:color w:val="1C1D1E"/>
          <w:sz w:val="24"/>
          <w:szCs w:val="24"/>
          <w:lang w:eastAsia="en-GB"/>
        </w:rPr>
        <w:t>–</w:t>
      </w:r>
      <w:r w:rsidRPr="00B80079">
        <w:rPr>
          <w:rFonts w:ascii="Times New Roman" w:hAnsi="Times New Roman"/>
          <w:sz w:val="24"/>
          <w:szCs w:val="24"/>
        </w:rPr>
        <w:t>97.</w:t>
      </w:r>
    </w:p>
    <w:p w14:paraId="0C37F50D" w14:textId="77777777" w:rsidR="003231B0" w:rsidRPr="00B80079" w:rsidRDefault="003231B0" w:rsidP="003B6407">
      <w:pPr>
        <w:spacing w:after="0" w:line="360" w:lineRule="auto"/>
        <w:ind w:left="426" w:hanging="426"/>
        <w:jc w:val="both"/>
        <w:rPr>
          <w:rFonts w:ascii="Times New Roman" w:hAnsi="Times New Roman"/>
          <w:sz w:val="24"/>
          <w:szCs w:val="24"/>
        </w:rPr>
      </w:pPr>
      <w:r w:rsidRPr="00B80079">
        <w:rPr>
          <w:rFonts w:ascii="Times New Roman" w:hAnsi="Times New Roman"/>
          <w:b/>
          <w:bCs/>
          <w:sz w:val="24"/>
          <w:szCs w:val="24"/>
        </w:rPr>
        <w:t>Arditti J, Michaud JD</w:t>
      </w:r>
      <w:r w:rsidR="00E96937" w:rsidRPr="00B80079">
        <w:rPr>
          <w:rFonts w:ascii="Times New Roman" w:hAnsi="Times New Roman"/>
          <w:b/>
          <w:bCs/>
          <w:sz w:val="24"/>
          <w:szCs w:val="24"/>
        </w:rPr>
        <w:t xml:space="preserve"> and</w:t>
      </w:r>
      <w:r w:rsidR="00DA1CA7" w:rsidRPr="00B80079">
        <w:rPr>
          <w:rFonts w:ascii="Times New Roman" w:hAnsi="Times New Roman"/>
          <w:b/>
          <w:bCs/>
          <w:sz w:val="24"/>
          <w:szCs w:val="24"/>
        </w:rPr>
        <w:t xml:space="preserve"> </w:t>
      </w:r>
      <w:r w:rsidRPr="00B80079">
        <w:rPr>
          <w:rFonts w:ascii="Times New Roman" w:hAnsi="Times New Roman"/>
          <w:b/>
          <w:bCs/>
          <w:sz w:val="24"/>
          <w:szCs w:val="24"/>
        </w:rPr>
        <w:t>Healey PL</w:t>
      </w:r>
      <w:r w:rsidR="00F90B8B">
        <w:rPr>
          <w:rFonts w:ascii="Times New Roman" w:hAnsi="Times New Roman"/>
          <w:b/>
          <w:bCs/>
          <w:sz w:val="24"/>
          <w:szCs w:val="24"/>
        </w:rPr>
        <w:t>.</w:t>
      </w:r>
      <w:r w:rsidR="00E96937" w:rsidRPr="00B80079">
        <w:rPr>
          <w:rFonts w:ascii="Times New Roman" w:hAnsi="Times New Roman"/>
          <w:sz w:val="24"/>
          <w:szCs w:val="24"/>
        </w:rPr>
        <w:t xml:space="preserve"> (</w:t>
      </w:r>
      <w:r w:rsidRPr="00B80079">
        <w:rPr>
          <w:rFonts w:ascii="Times New Roman" w:hAnsi="Times New Roman"/>
          <w:sz w:val="24"/>
          <w:szCs w:val="24"/>
        </w:rPr>
        <w:t>1979</w:t>
      </w:r>
      <w:r w:rsidR="00E96937" w:rsidRPr="00B80079">
        <w:rPr>
          <w:rFonts w:ascii="Times New Roman" w:hAnsi="Times New Roman"/>
          <w:sz w:val="24"/>
          <w:szCs w:val="24"/>
        </w:rPr>
        <w:t>)</w:t>
      </w:r>
      <w:r w:rsidRPr="00B80079">
        <w:rPr>
          <w:rFonts w:ascii="Times New Roman" w:hAnsi="Times New Roman"/>
          <w:b/>
          <w:bCs/>
          <w:sz w:val="24"/>
          <w:szCs w:val="24"/>
        </w:rPr>
        <w:t xml:space="preserve"> </w:t>
      </w:r>
      <w:r w:rsidRPr="00B80079">
        <w:rPr>
          <w:rFonts w:ascii="Times New Roman" w:hAnsi="Times New Roman"/>
          <w:sz w:val="24"/>
          <w:szCs w:val="24"/>
        </w:rPr>
        <w:t xml:space="preserve">Morphometry of orchid seeds. I. </w:t>
      </w:r>
      <w:r w:rsidRPr="00B80079">
        <w:rPr>
          <w:rFonts w:ascii="Times New Roman" w:hAnsi="Times New Roman"/>
          <w:i/>
          <w:iCs/>
          <w:sz w:val="24"/>
          <w:szCs w:val="24"/>
        </w:rPr>
        <w:t xml:space="preserve">Paphiopedilum </w:t>
      </w:r>
      <w:r w:rsidRPr="00B80079">
        <w:rPr>
          <w:rFonts w:ascii="Times New Roman" w:hAnsi="Times New Roman"/>
          <w:sz w:val="24"/>
          <w:szCs w:val="24"/>
        </w:rPr>
        <w:t xml:space="preserve">and native California and related species of </w:t>
      </w:r>
      <w:r w:rsidRPr="00B80079">
        <w:rPr>
          <w:rFonts w:ascii="Times New Roman" w:hAnsi="Times New Roman"/>
          <w:i/>
          <w:iCs/>
          <w:sz w:val="24"/>
          <w:szCs w:val="24"/>
        </w:rPr>
        <w:t>Cypripedium</w:t>
      </w:r>
      <w:r w:rsidRPr="00B80079">
        <w:rPr>
          <w:rFonts w:ascii="Times New Roman" w:hAnsi="Times New Roman"/>
          <w:sz w:val="24"/>
          <w:szCs w:val="24"/>
        </w:rPr>
        <w:t xml:space="preserve">. </w:t>
      </w:r>
      <w:r w:rsidRPr="00B80079">
        <w:rPr>
          <w:rFonts w:ascii="Times New Roman" w:hAnsi="Times New Roman"/>
          <w:i/>
          <w:iCs/>
          <w:sz w:val="24"/>
          <w:szCs w:val="24"/>
        </w:rPr>
        <w:t>American Journal of Botany</w:t>
      </w:r>
      <w:r w:rsidRPr="00B80079">
        <w:rPr>
          <w:rFonts w:ascii="Times New Roman" w:hAnsi="Times New Roman"/>
          <w:sz w:val="24"/>
          <w:szCs w:val="24"/>
        </w:rPr>
        <w:t xml:space="preserve"> </w:t>
      </w:r>
      <w:r w:rsidRPr="00B80079">
        <w:rPr>
          <w:rFonts w:ascii="Times New Roman" w:hAnsi="Times New Roman"/>
          <w:b/>
          <w:bCs/>
          <w:sz w:val="24"/>
          <w:szCs w:val="24"/>
        </w:rPr>
        <w:t>66</w:t>
      </w:r>
      <w:r w:rsidR="00BF0C4F" w:rsidRPr="00B80079">
        <w:rPr>
          <w:rFonts w:ascii="Times New Roman" w:hAnsi="Times New Roman"/>
          <w:sz w:val="24"/>
          <w:szCs w:val="24"/>
        </w:rPr>
        <w:t>,</w:t>
      </w:r>
      <w:r w:rsidRPr="00B80079">
        <w:rPr>
          <w:rFonts w:ascii="Times New Roman" w:hAnsi="Times New Roman"/>
          <w:sz w:val="24"/>
          <w:szCs w:val="24"/>
        </w:rPr>
        <w:t xml:space="preserve"> 1128-1137.</w:t>
      </w:r>
    </w:p>
    <w:p w14:paraId="59C0B762" w14:textId="77777777" w:rsidR="009A5C7E" w:rsidRPr="00B80079" w:rsidRDefault="009A5C7E" w:rsidP="00586832">
      <w:pPr>
        <w:spacing w:after="0" w:line="360" w:lineRule="auto"/>
        <w:ind w:left="426" w:hanging="426"/>
        <w:jc w:val="both"/>
        <w:rPr>
          <w:rFonts w:ascii="Times New Roman" w:hAnsi="Times New Roman"/>
          <w:sz w:val="24"/>
          <w:szCs w:val="24"/>
        </w:rPr>
      </w:pPr>
      <w:r w:rsidRPr="00B80079">
        <w:rPr>
          <w:rFonts w:ascii="Times New Roman" w:hAnsi="Times New Roman"/>
          <w:b/>
          <w:bCs/>
          <w:sz w:val="24"/>
          <w:szCs w:val="24"/>
        </w:rPr>
        <w:t>Arditti J</w:t>
      </w:r>
      <w:r w:rsidR="00F90B8B">
        <w:rPr>
          <w:rFonts w:ascii="Times New Roman" w:hAnsi="Times New Roman"/>
          <w:b/>
          <w:bCs/>
          <w:sz w:val="24"/>
          <w:szCs w:val="24"/>
        </w:rPr>
        <w:t>.</w:t>
      </w:r>
      <w:r w:rsidRPr="00B80079">
        <w:rPr>
          <w:rFonts w:ascii="Times New Roman" w:hAnsi="Times New Roman"/>
          <w:b/>
          <w:bCs/>
          <w:sz w:val="24"/>
          <w:szCs w:val="24"/>
        </w:rPr>
        <w:t xml:space="preserve"> </w:t>
      </w:r>
      <w:r w:rsidR="00E96937" w:rsidRPr="00B80079">
        <w:rPr>
          <w:rFonts w:ascii="Times New Roman" w:hAnsi="Times New Roman"/>
          <w:sz w:val="24"/>
          <w:szCs w:val="24"/>
        </w:rPr>
        <w:t>(</w:t>
      </w:r>
      <w:r w:rsidRPr="00B80079">
        <w:rPr>
          <w:rFonts w:ascii="Times New Roman" w:hAnsi="Times New Roman"/>
          <w:sz w:val="24"/>
          <w:szCs w:val="24"/>
        </w:rPr>
        <w:t>1984</w:t>
      </w:r>
      <w:r w:rsidR="00E96937" w:rsidRPr="00B80079">
        <w:rPr>
          <w:rFonts w:ascii="Times New Roman" w:hAnsi="Times New Roman"/>
          <w:sz w:val="24"/>
          <w:szCs w:val="24"/>
        </w:rPr>
        <w:t>)</w:t>
      </w:r>
      <w:r w:rsidRPr="00B80079">
        <w:rPr>
          <w:rFonts w:ascii="Times New Roman" w:hAnsi="Times New Roman"/>
          <w:sz w:val="24"/>
          <w:szCs w:val="24"/>
        </w:rPr>
        <w:t xml:space="preserve"> A history of orchid hybridization, seed germination and tissue culture. </w:t>
      </w:r>
      <w:r w:rsidRPr="00B80079">
        <w:rPr>
          <w:rFonts w:ascii="Times New Roman" w:hAnsi="Times New Roman"/>
          <w:i/>
          <w:iCs/>
          <w:sz w:val="24"/>
          <w:szCs w:val="24"/>
        </w:rPr>
        <w:t>Botanical Journal of the Linnean Society</w:t>
      </w:r>
      <w:r w:rsidR="003432AD" w:rsidRPr="00B80079">
        <w:rPr>
          <w:rFonts w:ascii="Times New Roman" w:hAnsi="Times New Roman"/>
          <w:sz w:val="24"/>
          <w:szCs w:val="24"/>
        </w:rPr>
        <w:t xml:space="preserve"> </w:t>
      </w:r>
      <w:r w:rsidRPr="00B80079">
        <w:rPr>
          <w:rFonts w:ascii="Times New Roman" w:hAnsi="Times New Roman"/>
          <w:b/>
          <w:bCs/>
          <w:sz w:val="24"/>
          <w:szCs w:val="24"/>
        </w:rPr>
        <w:t>89</w:t>
      </w:r>
      <w:r w:rsidR="00BF0C4F" w:rsidRPr="00B80079">
        <w:rPr>
          <w:rFonts w:ascii="Times New Roman" w:hAnsi="Times New Roman"/>
          <w:sz w:val="24"/>
          <w:szCs w:val="24"/>
        </w:rPr>
        <w:t>,</w:t>
      </w:r>
      <w:r w:rsidR="003432AD" w:rsidRPr="00B80079">
        <w:rPr>
          <w:rFonts w:ascii="Times New Roman" w:hAnsi="Times New Roman"/>
          <w:sz w:val="24"/>
          <w:szCs w:val="24"/>
        </w:rPr>
        <w:t xml:space="preserve"> </w:t>
      </w:r>
      <w:r w:rsidRPr="00B80079">
        <w:rPr>
          <w:rFonts w:ascii="Times New Roman" w:hAnsi="Times New Roman"/>
          <w:sz w:val="24"/>
          <w:szCs w:val="24"/>
        </w:rPr>
        <w:t>359</w:t>
      </w:r>
      <w:r w:rsidR="00927506" w:rsidRPr="00B80079">
        <w:rPr>
          <w:rFonts w:ascii="Times New Roman" w:eastAsia="Times New Roman" w:hAnsi="Times New Roman"/>
          <w:color w:val="1C1D1E"/>
          <w:sz w:val="24"/>
          <w:szCs w:val="24"/>
          <w:lang w:eastAsia="en-GB"/>
        </w:rPr>
        <w:t>–</w:t>
      </w:r>
      <w:r w:rsidRPr="00B80079">
        <w:rPr>
          <w:rFonts w:ascii="Times New Roman" w:hAnsi="Times New Roman"/>
          <w:sz w:val="24"/>
          <w:szCs w:val="24"/>
        </w:rPr>
        <w:t>381.</w:t>
      </w:r>
    </w:p>
    <w:p w14:paraId="51480544" w14:textId="77777777" w:rsidR="009D4841" w:rsidRPr="00B80079" w:rsidRDefault="009D4841" w:rsidP="00586832">
      <w:pPr>
        <w:spacing w:after="0" w:line="360" w:lineRule="auto"/>
        <w:ind w:left="426" w:hanging="426"/>
        <w:jc w:val="both"/>
        <w:rPr>
          <w:rFonts w:ascii="Times New Roman" w:hAnsi="Times New Roman"/>
          <w:sz w:val="24"/>
          <w:szCs w:val="24"/>
        </w:rPr>
      </w:pPr>
      <w:r w:rsidRPr="00B80079">
        <w:rPr>
          <w:rFonts w:ascii="Times New Roman" w:hAnsi="Times New Roman"/>
          <w:b/>
          <w:bCs/>
          <w:sz w:val="24"/>
          <w:szCs w:val="24"/>
        </w:rPr>
        <w:t>Arditti J</w:t>
      </w:r>
      <w:r w:rsidR="007A464F" w:rsidRPr="00B80079">
        <w:rPr>
          <w:rFonts w:ascii="Times New Roman" w:hAnsi="Times New Roman"/>
          <w:b/>
          <w:bCs/>
          <w:sz w:val="24"/>
          <w:szCs w:val="24"/>
        </w:rPr>
        <w:t xml:space="preserve"> and</w:t>
      </w:r>
      <w:r w:rsidRPr="00B80079">
        <w:rPr>
          <w:rFonts w:ascii="Times New Roman" w:hAnsi="Times New Roman"/>
          <w:b/>
          <w:bCs/>
          <w:sz w:val="24"/>
          <w:szCs w:val="24"/>
        </w:rPr>
        <w:t xml:space="preserve"> Ghani AKA</w:t>
      </w:r>
      <w:r w:rsidR="00F90B8B">
        <w:rPr>
          <w:rFonts w:ascii="Times New Roman" w:hAnsi="Times New Roman"/>
          <w:b/>
          <w:bCs/>
          <w:sz w:val="24"/>
          <w:szCs w:val="24"/>
        </w:rPr>
        <w:t>.</w:t>
      </w:r>
      <w:r w:rsidRPr="00B80079">
        <w:rPr>
          <w:rFonts w:ascii="Times New Roman" w:hAnsi="Times New Roman"/>
          <w:b/>
          <w:bCs/>
          <w:sz w:val="24"/>
          <w:szCs w:val="24"/>
        </w:rPr>
        <w:t xml:space="preserve"> </w:t>
      </w:r>
      <w:r w:rsidR="007A464F" w:rsidRPr="00B80079">
        <w:rPr>
          <w:rFonts w:ascii="Times New Roman" w:hAnsi="Times New Roman"/>
          <w:sz w:val="24"/>
          <w:szCs w:val="24"/>
        </w:rPr>
        <w:t>(</w:t>
      </w:r>
      <w:r w:rsidRPr="00B80079">
        <w:rPr>
          <w:rFonts w:ascii="Times New Roman" w:hAnsi="Times New Roman"/>
          <w:sz w:val="24"/>
          <w:szCs w:val="24"/>
        </w:rPr>
        <w:t>2000</w:t>
      </w:r>
      <w:r w:rsidR="007A464F" w:rsidRPr="00B80079">
        <w:rPr>
          <w:rFonts w:ascii="Times New Roman" w:hAnsi="Times New Roman"/>
          <w:sz w:val="24"/>
          <w:szCs w:val="24"/>
        </w:rPr>
        <w:t>)</w:t>
      </w:r>
      <w:r w:rsidRPr="00B80079">
        <w:rPr>
          <w:rFonts w:ascii="Times New Roman" w:hAnsi="Times New Roman"/>
          <w:sz w:val="24"/>
          <w:szCs w:val="24"/>
        </w:rPr>
        <w:t xml:space="preserve"> Tansley </w:t>
      </w:r>
      <w:del w:id="390" w:author="Costas Thanos" w:date="2024-05-20T15:32:00Z">
        <w:r w:rsidRPr="00B80079" w:rsidDel="000C5208">
          <w:rPr>
            <w:rFonts w:ascii="Times New Roman" w:hAnsi="Times New Roman"/>
            <w:sz w:val="24"/>
            <w:szCs w:val="24"/>
          </w:rPr>
          <w:delText xml:space="preserve">review </w:delText>
        </w:r>
      </w:del>
      <w:ins w:id="391" w:author="Costas Thanos" w:date="2024-05-20T15:32:00Z">
        <w:r w:rsidR="000C5208">
          <w:rPr>
            <w:rFonts w:ascii="Times New Roman" w:hAnsi="Times New Roman"/>
            <w:sz w:val="24"/>
            <w:szCs w:val="24"/>
          </w:rPr>
          <w:t>R</w:t>
        </w:r>
        <w:r w:rsidR="000C5208" w:rsidRPr="00B80079">
          <w:rPr>
            <w:rFonts w:ascii="Times New Roman" w:hAnsi="Times New Roman"/>
            <w:sz w:val="24"/>
            <w:szCs w:val="24"/>
          </w:rPr>
          <w:t xml:space="preserve">eview </w:t>
        </w:r>
      </w:ins>
      <w:r w:rsidRPr="00B80079">
        <w:rPr>
          <w:rFonts w:ascii="Times New Roman" w:hAnsi="Times New Roman"/>
          <w:sz w:val="24"/>
          <w:szCs w:val="24"/>
        </w:rPr>
        <w:t xml:space="preserve">no. 110: Numerical and physical properties of orchid seeds and their biological implications. </w:t>
      </w:r>
      <w:r w:rsidRPr="00B80079">
        <w:rPr>
          <w:rFonts w:ascii="Times New Roman" w:hAnsi="Times New Roman"/>
          <w:i/>
          <w:iCs/>
          <w:sz w:val="24"/>
          <w:szCs w:val="24"/>
        </w:rPr>
        <w:t>New Phytologist</w:t>
      </w:r>
      <w:r w:rsidRPr="00B80079">
        <w:rPr>
          <w:rFonts w:ascii="Times New Roman" w:hAnsi="Times New Roman"/>
          <w:sz w:val="24"/>
          <w:szCs w:val="24"/>
        </w:rPr>
        <w:t xml:space="preserve"> </w:t>
      </w:r>
      <w:r w:rsidRPr="00B80079">
        <w:rPr>
          <w:rFonts w:ascii="Times New Roman" w:hAnsi="Times New Roman"/>
          <w:b/>
          <w:bCs/>
          <w:sz w:val="24"/>
          <w:szCs w:val="24"/>
        </w:rPr>
        <w:t>145</w:t>
      </w:r>
      <w:r w:rsidR="00BF0C4F" w:rsidRPr="00B80079">
        <w:rPr>
          <w:rFonts w:ascii="Times New Roman" w:hAnsi="Times New Roman"/>
          <w:sz w:val="24"/>
          <w:szCs w:val="24"/>
        </w:rPr>
        <w:t>,</w:t>
      </w:r>
      <w:r w:rsidRPr="00B80079">
        <w:rPr>
          <w:rFonts w:ascii="Times New Roman" w:hAnsi="Times New Roman"/>
          <w:sz w:val="24"/>
          <w:szCs w:val="24"/>
        </w:rPr>
        <w:t xml:space="preserve"> 367</w:t>
      </w:r>
      <w:r w:rsidR="00927506" w:rsidRPr="00B80079">
        <w:rPr>
          <w:rFonts w:ascii="Times New Roman" w:eastAsia="Times New Roman" w:hAnsi="Times New Roman"/>
          <w:color w:val="1C1D1E"/>
          <w:sz w:val="24"/>
          <w:szCs w:val="24"/>
          <w:lang w:eastAsia="en-GB"/>
        </w:rPr>
        <w:t>–</w:t>
      </w:r>
      <w:r w:rsidRPr="00B80079">
        <w:rPr>
          <w:rFonts w:ascii="Times New Roman" w:hAnsi="Times New Roman"/>
          <w:sz w:val="24"/>
          <w:szCs w:val="24"/>
        </w:rPr>
        <w:t>421.</w:t>
      </w:r>
    </w:p>
    <w:p w14:paraId="52FED34D" w14:textId="77777777" w:rsidR="005C03A0" w:rsidRPr="00B80079" w:rsidRDefault="005C03A0" w:rsidP="00586832">
      <w:pPr>
        <w:autoSpaceDE w:val="0"/>
        <w:autoSpaceDN w:val="0"/>
        <w:adjustRightInd w:val="0"/>
        <w:spacing w:after="0" w:line="360" w:lineRule="auto"/>
        <w:ind w:left="426" w:hanging="426"/>
        <w:jc w:val="both"/>
        <w:rPr>
          <w:rFonts w:ascii="Times New Roman" w:hAnsi="Times New Roman"/>
          <w:sz w:val="24"/>
          <w:szCs w:val="24"/>
        </w:rPr>
      </w:pPr>
      <w:r w:rsidRPr="00B80079">
        <w:rPr>
          <w:rFonts w:ascii="Times New Roman" w:hAnsi="Times New Roman"/>
          <w:b/>
          <w:bCs/>
          <w:sz w:val="24"/>
          <w:szCs w:val="24"/>
        </w:rPr>
        <w:lastRenderedPageBreak/>
        <w:t>Baskin CC</w:t>
      </w:r>
      <w:ins w:id="392" w:author="Costas Thanos" w:date="2024-05-20T15:33:00Z">
        <w:r w:rsidR="000C5208">
          <w:rPr>
            <w:rFonts w:ascii="Times New Roman" w:hAnsi="Times New Roman"/>
            <w:b/>
            <w:bCs/>
            <w:sz w:val="24"/>
            <w:szCs w:val="24"/>
          </w:rPr>
          <w:t xml:space="preserve"> and</w:t>
        </w:r>
      </w:ins>
      <w:del w:id="393" w:author="Costas Thanos" w:date="2024-05-20T15:33:00Z">
        <w:r w:rsidRPr="00B80079" w:rsidDel="000C5208">
          <w:rPr>
            <w:rFonts w:ascii="Times New Roman" w:hAnsi="Times New Roman"/>
            <w:b/>
            <w:bCs/>
            <w:sz w:val="24"/>
            <w:szCs w:val="24"/>
          </w:rPr>
          <w:delText>,</w:delText>
        </w:r>
      </w:del>
      <w:r w:rsidRPr="00B80079">
        <w:rPr>
          <w:rFonts w:ascii="Times New Roman" w:hAnsi="Times New Roman"/>
          <w:b/>
          <w:bCs/>
          <w:sz w:val="24"/>
          <w:szCs w:val="24"/>
        </w:rPr>
        <w:t xml:space="preserve"> Baskin JM </w:t>
      </w:r>
      <w:r w:rsidR="007A464F" w:rsidRPr="00B80079">
        <w:rPr>
          <w:rFonts w:ascii="Times New Roman" w:hAnsi="Times New Roman"/>
          <w:sz w:val="24"/>
          <w:szCs w:val="24"/>
        </w:rPr>
        <w:t>(</w:t>
      </w:r>
      <w:r w:rsidRPr="00B80079">
        <w:rPr>
          <w:rFonts w:ascii="Times New Roman" w:hAnsi="Times New Roman"/>
          <w:sz w:val="24"/>
          <w:szCs w:val="24"/>
        </w:rPr>
        <w:t>2014</w:t>
      </w:r>
      <w:r w:rsidR="007A464F" w:rsidRPr="00B80079">
        <w:rPr>
          <w:rFonts w:ascii="Times New Roman" w:hAnsi="Times New Roman"/>
          <w:sz w:val="24"/>
          <w:szCs w:val="24"/>
        </w:rPr>
        <w:t>)</w:t>
      </w:r>
      <w:r w:rsidRPr="00B80079">
        <w:rPr>
          <w:rFonts w:ascii="Times New Roman" w:hAnsi="Times New Roman"/>
          <w:sz w:val="24"/>
          <w:szCs w:val="24"/>
        </w:rPr>
        <w:t xml:space="preserve"> </w:t>
      </w:r>
      <w:r w:rsidRPr="00B80079">
        <w:rPr>
          <w:rFonts w:ascii="Times New Roman" w:hAnsi="Times New Roman"/>
          <w:i/>
          <w:iCs/>
          <w:sz w:val="24"/>
          <w:szCs w:val="24"/>
        </w:rPr>
        <w:t>Seeds: Ecology, Biogeography, and Evolution of Dormancy and Germination</w:t>
      </w:r>
      <w:r w:rsidR="001763DF" w:rsidRPr="00B80079">
        <w:rPr>
          <w:rFonts w:ascii="Times New Roman" w:hAnsi="Times New Roman"/>
          <w:sz w:val="24"/>
          <w:szCs w:val="24"/>
        </w:rPr>
        <w:t xml:space="preserve">, </w:t>
      </w:r>
      <w:r w:rsidR="001763DF" w:rsidRPr="00B80079">
        <w:rPr>
          <w:rFonts w:ascii="Times New Roman" w:hAnsi="Times New Roman"/>
          <w:i/>
          <w:iCs/>
          <w:sz w:val="24"/>
          <w:szCs w:val="24"/>
        </w:rPr>
        <w:t>2</w:t>
      </w:r>
      <w:r w:rsidR="001763DF" w:rsidRPr="00B80079">
        <w:rPr>
          <w:rFonts w:ascii="Times New Roman" w:hAnsi="Times New Roman"/>
          <w:i/>
          <w:iCs/>
          <w:sz w:val="24"/>
          <w:szCs w:val="24"/>
          <w:vertAlign w:val="superscript"/>
        </w:rPr>
        <w:t>nd</w:t>
      </w:r>
      <w:r w:rsidR="001763DF" w:rsidRPr="00B80079">
        <w:rPr>
          <w:rFonts w:ascii="Times New Roman" w:hAnsi="Times New Roman"/>
          <w:i/>
          <w:iCs/>
          <w:sz w:val="24"/>
          <w:szCs w:val="24"/>
        </w:rPr>
        <w:t xml:space="preserve"> ed</w:t>
      </w:r>
      <w:r w:rsidRPr="00B80079">
        <w:rPr>
          <w:rFonts w:ascii="Times New Roman" w:hAnsi="Times New Roman"/>
          <w:sz w:val="24"/>
          <w:szCs w:val="24"/>
        </w:rPr>
        <w:t>. San Diego, USA</w:t>
      </w:r>
      <w:r w:rsidR="00BF0C4F" w:rsidRPr="00B80079">
        <w:rPr>
          <w:rFonts w:ascii="Times New Roman" w:hAnsi="Times New Roman"/>
          <w:sz w:val="24"/>
          <w:szCs w:val="24"/>
        </w:rPr>
        <w:t>,</w:t>
      </w:r>
      <w:r w:rsidRPr="00B80079">
        <w:rPr>
          <w:rFonts w:ascii="Times New Roman" w:hAnsi="Times New Roman"/>
          <w:sz w:val="24"/>
          <w:szCs w:val="24"/>
        </w:rPr>
        <w:t xml:space="preserve"> Academic Press.</w:t>
      </w:r>
    </w:p>
    <w:p w14:paraId="14FD0366" w14:textId="77777777" w:rsidR="00F639DD" w:rsidRPr="00B80079" w:rsidRDefault="00F639DD" w:rsidP="00586832">
      <w:pPr>
        <w:autoSpaceDE w:val="0"/>
        <w:autoSpaceDN w:val="0"/>
        <w:adjustRightInd w:val="0"/>
        <w:spacing w:after="0" w:line="360" w:lineRule="auto"/>
        <w:ind w:left="426" w:hanging="426"/>
        <w:jc w:val="both"/>
        <w:rPr>
          <w:rFonts w:ascii="Times New Roman" w:hAnsi="Times New Roman"/>
          <w:color w:val="131413"/>
          <w:sz w:val="24"/>
          <w:szCs w:val="24"/>
        </w:rPr>
      </w:pPr>
      <w:r w:rsidRPr="00B80079">
        <w:rPr>
          <w:rFonts w:ascii="Times New Roman" w:hAnsi="Times New Roman"/>
          <w:b/>
          <w:bCs/>
          <w:color w:val="131413"/>
          <w:sz w:val="24"/>
          <w:szCs w:val="24"/>
        </w:rPr>
        <w:t>Bernard N</w:t>
      </w:r>
      <w:r w:rsidR="00F90B8B">
        <w:rPr>
          <w:rFonts w:ascii="Times New Roman" w:hAnsi="Times New Roman"/>
          <w:b/>
          <w:bCs/>
          <w:color w:val="131413"/>
          <w:sz w:val="24"/>
          <w:szCs w:val="24"/>
        </w:rPr>
        <w:t>.</w:t>
      </w:r>
      <w:r w:rsidR="00412579" w:rsidRPr="00B80079">
        <w:rPr>
          <w:rFonts w:ascii="Times New Roman" w:hAnsi="Times New Roman"/>
          <w:b/>
          <w:bCs/>
          <w:color w:val="131413"/>
          <w:sz w:val="24"/>
          <w:szCs w:val="24"/>
        </w:rPr>
        <w:t xml:space="preserve"> </w:t>
      </w:r>
      <w:r w:rsidR="007A464F" w:rsidRPr="00B80079">
        <w:rPr>
          <w:rFonts w:ascii="Times New Roman" w:hAnsi="Times New Roman"/>
          <w:color w:val="131413"/>
          <w:sz w:val="24"/>
          <w:szCs w:val="24"/>
        </w:rPr>
        <w:t>(</w:t>
      </w:r>
      <w:r w:rsidRPr="00B80079">
        <w:rPr>
          <w:rFonts w:ascii="Times New Roman" w:hAnsi="Times New Roman"/>
          <w:color w:val="131413"/>
          <w:sz w:val="24"/>
          <w:szCs w:val="24"/>
        </w:rPr>
        <w:t>1899</w:t>
      </w:r>
      <w:r w:rsidR="007A464F" w:rsidRPr="00B80079">
        <w:rPr>
          <w:rFonts w:ascii="Times New Roman" w:hAnsi="Times New Roman"/>
          <w:color w:val="131413"/>
          <w:sz w:val="24"/>
          <w:szCs w:val="24"/>
        </w:rPr>
        <w:t>)</w:t>
      </w:r>
      <w:r w:rsidRPr="00B80079">
        <w:rPr>
          <w:rFonts w:ascii="Times New Roman" w:hAnsi="Times New Roman"/>
          <w:color w:val="131413"/>
          <w:sz w:val="24"/>
          <w:szCs w:val="24"/>
        </w:rPr>
        <w:t xml:space="preserve"> Sur la germination du </w:t>
      </w:r>
      <w:r w:rsidRPr="00B80079">
        <w:rPr>
          <w:rFonts w:ascii="Times New Roman" w:hAnsi="Times New Roman"/>
          <w:i/>
          <w:iCs/>
          <w:color w:val="131413"/>
          <w:sz w:val="24"/>
          <w:szCs w:val="24"/>
        </w:rPr>
        <w:t>Neottia nidus-</w:t>
      </w:r>
      <w:proofErr w:type="spellStart"/>
      <w:r w:rsidRPr="00B80079">
        <w:rPr>
          <w:rFonts w:ascii="Times New Roman" w:hAnsi="Times New Roman"/>
          <w:i/>
          <w:iCs/>
          <w:color w:val="131413"/>
          <w:sz w:val="24"/>
          <w:szCs w:val="24"/>
        </w:rPr>
        <w:t>avis</w:t>
      </w:r>
      <w:proofErr w:type="spellEnd"/>
      <w:r w:rsidRPr="00B80079">
        <w:rPr>
          <w:rFonts w:ascii="Times New Roman" w:hAnsi="Times New Roman"/>
          <w:color w:val="131413"/>
          <w:sz w:val="24"/>
          <w:szCs w:val="24"/>
        </w:rPr>
        <w:t xml:space="preserve">. </w:t>
      </w:r>
      <w:r w:rsidRPr="00B80079">
        <w:rPr>
          <w:rFonts w:ascii="Times New Roman" w:hAnsi="Times New Roman"/>
          <w:i/>
          <w:iCs/>
          <w:sz w:val="24"/>
          <w:szCs w:val="24"/>
        </w:rPr>
        <w:t xml:space="preserve">Comptes Rendus </w:t>
      </w:r>
      <w:proofErr w:type="spellStart"/>
      <w:r w:rsidRPr="00B80079">
        <w:rPr>
          <w:rFonts w:ascii="Times New Roman" w:hAnsi="Times New Roman"/>
          <w:i/>
          <w:iCs/>
          <w:sz w:val="24"/>
          <w:szCs w:val="24"/>
        </w:rPr>
        <w:t>Hebdomadaires</w:t>
      </w:r>
      <w:proofErr w:type="spellEnd"/>
      <w:r w:rsidRPr="00B80079">
        <w:rPr>
          <w:rFonts w:ascii="Times New Roman" w:hAnsi="Times New Roman"/>
          <w:i/>
          <w:iCs/>
          <w:sz w:val="24"/>
          <w:szCs w:val="24"/>
        </w:rPr>
        <w:t xml:space="preserve"> des Séances de </w:t>
      </w:r>
      <w:proofErr w:type="spellStart"/>
      <w:r w:rsidRPr="00B80079">
        <w:rPr>
          <w:rFonts w:ascii="Times New Roman" w:hAnsi="Times New Roman"/>
          <w:i/>
          <w:iCs/>
          <w:sz w:val="24"/>
          <w:szCs w:val="24"/>
        </w:rPr>
        <w:t>l'Académie</w:t>
      </w:r>
      <w:proofErr w:type="spellEnd"/>
      <w:r w:rsidRPr="00B80079">
        <w:rPr>
          <w:rFonts w:ascii="Times New Roman" w:hAnsi="Times New Roman"/>
          <w:i/>
          <w:iCs/>
          <w:sz w:val="24"/>
          <w:szCs w:val="24"/>
        </w:rPr>
        <w:t xml:space="preserve"> des Sciences</w:t>
      </w:r>
      <w:r w:rsidRPr="00B80079">
        <w:rPr>
          <w:rFonts w:ascii="Times New Roman" w:hAnsi="Times New Roman"/>
          <w:color w:val="131413"/>
          <w:sz w:val="24"/>
          <w:szCs w:val="24"/>
        </w:rPr>
        <w:t xml:space="preserve"> </w:t>
      </w:r>
      <w:r w:rsidRPr="00B80079">
        <w:rPr>
          <w:rFonts w:ascii="Times New Roman" w:hAnsi="Times New Roman"/>
          <w:b/>
          <w:bCs/>
          <w:color w:val="131413"/>
          <w:sz w:val="24"/>
          <w:szCs w:val="24"/>
        </w:rPr>
        <w:t>128</w:t>
      </w:r>
      <w:r w:rsidR="00BF0C4F" w:rsidRPr="00B80079">
        <w:rPr>
          <w:rFonts w:ascii="Times New Roman" w:hAnsi="Times New Roman"/>
          <w:color w:val="131413"/>
          <w:sz w:val="24"/>
          <w:szCs w:val="24"/>
        </w:rPr>
        <w:t>,</w:t>
      </w:r>
      <w:r w:rsidR="003432AD" w:rsidRPr="00B80079">
        <w:rPr>
          <w:rFonts w:ascii="Times New Roman" w:hAnsi="Times New Roman"/>
          <w:color w:val="131413"/>
          <w:sz w:val="24"/>
          <w:szCs w:val="24"/>
        </w:rPr>
        <w:t xml:space="preserve"> </w:t>
      </w:r>
      <w:r w:rsidRPr="00B80079">
        <w:rPr>
          <w:rFonts w:ascii="Times New Roman" w:hAnsi="Times New Roman"/>
          <w:color w:val="131413"/>
          <w:sz w:val="24"/>
          <w:szCs w:val="24"/>
        </w:rPr>
        <w:t>1253</w:t>
      </w:r>
      <w:r w:rsidR="00927506" w:rsidRPr="00B80079">
        <w:rPr>
          <w:rFonts w:ascii="Times New Roman" w:eastAsia="Times New Roman" w:hAnsi="Times New Roman"/>
          <w:color w:val="1C1D1E"/>
          <w:sz w:val="24"/>
          <w:szCs w:val="24"/>
          <w:lang w:eastAsia="en-GB"/>
        </w:rPr>
        <w:t>–</w:t>
      </w:r>
      <w:r w:rsidRPr="00B80079">
        <w:rPr>
          <w:rFonts w:ascii="Times New Roman" w:hAnsi="Times New Roman"/>
          <w:color w:val="131413"/>
          <w:sz w:val="24"/>
          <w:szCs w:val="24"/>
        </w:rPr>
        <w:t xml:space="preserve">1255. </w:t>
      </w:r>
    </w:p>
    <w:p w14:paraId="49780C0A" w14:textId="77777777" w:rsidR="0097264B" w:rsidRPr="00B80079" w:rsidRDefault="00412579" w:rsidP="00586832">
      <w:pPr>
        <w:autoSpaceDE w:val="0"/>
        <w:autoSpaceDN w:val="0"/>
        <w:adjustRightInd w:val="0"/>
        <w:spacing w:after="0" w:line="360" w:lineRule="auto"/>
        <w:ind w:left="426" w:hanging="426"/>
        <w:jc w:val="both"/>
        <w:rPr>
          <w:rFonts w:ascii="Times New Roman" w:hAnsi="Times New Roman"/>
          <w:sz w:val="24"/>
          <w:szCs w:val="24"/>
        </w:rPr>
      </w:pPr>
      <w:r w:rsidRPr="00B80079">
        <w:rPr>
          <w:rFonts w:ascii="Times New Roman" w:hAnsi="Times New Roman"/>
          <w:b/>
          <w:bCs/>
          <w:sz w:val="24"/>
          <w:szCs w:val="24"/>
        </w:rPr>
        <w:t>Bernard N</w:t>
      </w:r>
      <w:r w:rsidR="00F90B8B">
        <w:rPr>
          <w:rFonts w:ascii="Times New Roman" w:hAnsi="Times New Roman"/>
          <w:b/>
          <w:bCs/>
          <w:sz w:val="24"/>
          <w:szCs w:val="24"/>
        </w:rPr>
        <w:t>.</w:t>
      </w:r>
      <w:r w:rsidRPr="00B80079">
        <w:rPr>
          <w:rFonts w:ascii="Times New Roman" w:hAnsi="Times New Roman"/>
          <w:b/>
          <w:bCs/>
          <w:sz w:val="24"/>
          <w:szCs w:val="24"/>
        </w:rPr>
        <w:t xml:space="preserve"> </w:t>
      </w:r>
      <w:r w:rsidR="007A464F" w:rsidRPr="00B80079">
        <w:rPr>
          <w:rFonts w:ascii="Times New Roman" w:hAnsi="Times New Roman"/>
          <w:sz w:val="24"/>
          <w:szCs w:val="24"/>
        </w:rPr>
        <w:t>(</w:t>
      </w:r>
      <w:r w:rsidRPr="00B80079">
        <w:rPr>
          <w:rFonts w:ascii="Times New Roman" w:hAnsi="Times New Roman"/>
          <w:sz w:val="24"/>
          <w:szCs w:val="24"/>
        </w:rPr>
        <w:t>1909</w:t>
      </w:r>
      <w:r w:rsidR="007A464F" w:rsidRPr="00B80079">
        <w:rPr>
          <w:rFonts w:ascii="Times New Roman" w:hAnsi="Times New Roman"/>
          <w:sz w:val="24"/>
          <w:szCs w:val="24"/>
        </w:rPr>
        <w:t>)</w:t>
      </w:r>
      <w:r w:rsidRPr="00B80079">
        <w:rPr>
          <w:rFonts w:ascii="Times New Roman" w:hAnsi="Times New Roman"/>
          <w:sz w:val="24"/>
          <w:szCs w:val="24"/>
        </w:rPr>
        <w:t xml:space="preserve"> </w:t>
      </w:r>
      <w:proofErr w:type="spellStart"/>
      <w:r w:rsidRPr="00B80079">
        <w:rPr>
          <w:rFonts w:ascii="Times New Roman" w:hAnsi="Times New Roman"/>
          <w:sz w:val="24"/>
          <w:szCs w:val="24"/>
        </w:rPr>
        <w:t>L’</w:t>
      </w:r>
      <w:del w:id="394" w:author="Costas Thanos" w:date="2024-05-20T15:31:00Z">
        <w:r w:rsidR="00B80079" w:rsidRPr="00B80079" w:rsidDel="00DD28A5">
          <w:rPr>
            <w:rFonts w:ascii="Times New Roman" w:hAnsi="Times New Roman"/>
            <w:sz w:val="24"/>
            <w:szCs w:val="24"/>
          </w:rPr>
          <w:delText xml:space="preserve"> </w:delText>
        </w:r>
      </w:del>
      <w:r w:rsidR="00B80079" w:rsidRPr="00B80079">
        <w:rPr>
          <w:rFonts w:ascii="Times New Roman" w:hAnsi="Times New Roman"/>
          <w:sz w:val="24"/>
          <w:szCs w:val="24"/>
        </w:rPr>
        <w:t>é</w:t>
      </w:r>
      <w:proofErr w:type="spellEnd"/>
      <w:r w:rsidR="00B80079" w:rsidRPr="00B80079">
        <w:rPr>
          <w:rFonts w:ascii="Times New Roman" w:hAnsi="Times New Roman"/>
          <w:sz w:val="24"/>
          <w:szCs w:val="24"/>
          <w:lang w:val="en-US"/>
        </w:rPr>
        <w:t>volution</w:t>
      </w:r>
      <w:r w:rsidRPr="00B80079">
        <w:rPr>
          <w:rFonts w:ascii="Times New Roman" w:hAnsi="Times New Roman"/>
          <w:sz w:val="24"/>
          <w:szCs w:val="24"/>
        </w:rPr>
        <w:t xml:space="preserve"> dans la symbiose, les </w:t>
      </w:r>
      <w:r w:rsidR="00B80079" w:rsidRPr="00B80079">
        <w:rPr>
          <w:rFonts w:ascii="Times New Roman" w:hAnsi="Times New Roman"/>
          <w:sz w:val="24"/>
          <w:szCs w:val="24"/>
          <w:lang w:val="en-US"/>
        </w:rPr>
        <w:t>orchid</w:t>
      </w:r>
      <w:r w:rsidR="00B80079" w:rsidRPr="00B80079">
        <w:rPr>
          <w:rFonts w:ascii="Times New Roman" w:hAnsi="Times New Roman"/>
          <w:sz w:val="24"/>
          <w:szCs w:val="24"/>
        </w:rPr>
        <w:t>é</w:t>
      </w:r>
      <w:r w:rsidR="00B80079" w:rsidRPr="00B80079">
        <w:rPr>
          <w:rFonts w:ascii="Times New Roman" w:hAnsi="Times New Roman"/>
          <w:sz w:val="24"/>
          <w:szCs w:val="24"/>
          <w:lang w:val="en-US"/>
        </w:rPr>
        <w:t>es</w:t>
      </w:r>
      <w:r w:rsidRPr="00B80079">
        <w:rPr>
          <w:rFonts w:ascii="Times New Roman" w:hAnsi="Times New Roman"/>
          <w:sz w:val="24"/>
          <w:szCs w:val="24"/>
        </w:rPr>
        <w:t xml:space="preserve"> et </w:t>
      </w:r>
      <w:proofErr w:type="spellStart"/>
      <w:r w:rsidRPr="00B80079">
        <w:rPr>
          <w:rFonts w:ascii="Times New Roman" w:hAnsi="Times New Roman"/>
          <w:sz w:val="24"/>
          <w:szCs w:val="24"/>
        </w:rPr>
        <w:t>leurs</w:t>
      </w:r>
      <w:proofErr w:type="spellEnd"/>
      <w:r w:rsidRPr="00B80079">
        <w:rPr>
          <w:rFonts w:ascii="Times New Roman" w:hAnsi="Times New Roman"/>
          <w:sz w:val="24"/>
          <w:szCs w:val="24"/>
        </w:rPr>
        <w:t xml:space="preserve"> champignons </w:t>
      </w:r>
      <w:proofErr w:type="spellStart"/>
      <w:r w:rsidRPr="00B80079">
        <w:rPr>
          <w:rFonts w:ascii="Times New Roman" w:hAnsi="Times New Roman"/>
          <w:sz w:val="24"/>
          <w:szCs w:val="24"/>
        </w:rPr>
        <w:t>commensaux</w:t>
      </w:r>
      <w:proofErr w:type="spellEnd"/>
      <w:r w:rsidRPr="00B80079">
        <w:rPr>
          <w:rFonts w:ascii="Times New Roman" w:hAnsi="Times New Roman"/>
          <w:sz w:val="24"/>
          <w:szCs w:val="24"/>
        </w:rPr>
        <w:t xml:space="preserve">. </w:t>
      </w:r>
      <w:r w:rsidRPr="00B80079">
        <w:rPr>
          <w:rFonts w:ascii="Times New Roman" w:hAnsi="Times New Roman"/>
          <w:i/>
          <w:iCs/>
          <w:sz w:val="24"/>
          <w:szCs w:val="24"/>
        </w:rPr>
        <w:t xml:space="preserve">Annales des Sciences </w:t>
      </w:r>
      <w:proofErr w:type="spellStart"/>
      <w:r w:rsidRPr="00B80079">
        <w:rPr>
          <w:rFonts w:ascii="Times New Roman" w:hAnsi="Times New Roman"/>
          <w:i/>
          <w:iCs/>
          <w:sz w:val="24"/>
          <w:szCs w:val="24"/>
        </w:rPr>
        <w:t>Naturelles</w:t>
      </w:r>
      <w:proofErr w:type="spellEnd"/>
      <w:r w:rsidRPr="00B80079">
        <w:rPr>
          <w:rFonts w:ascii="Times New Roman" w:hAnsi="Times New Roman"/>
          <w:sz w:val="24"/>
          <w:szCs w:val="24"/>
        </w:rPr>
        <w:t xml:space="preserve"> </w:t>
      </w:r>
      <w:r w:rsidRPr="00B80079">
        <w:rPr>
          <w:rFonts w:ascii="Times New Roman" w:hAnsi="Times New Roman"/>
          <w:b/>
          <w:bCs/>
          <w:sz w:val="24"/>
          <w:szCs w:val="24"/>
        </w:rPr>
        <w:t>9</w:t>
      </w:r>
      <w:r w:rsidR="00BF0C4F" w:rsidRPr="00B80079">
        <w:rPr>
          <w:rFonts w:ascii="Times New Roman" w:hAnsi="Times New Roman"/>
          <w:sz w:val="24"/>
          <w:szCs w:val="24"/>
        </w:rPr>
        <w:t>,</w:t>
      </w:r>
      <w:r w:rsidR="003432AD" w:rsidRPr="00B80079">
        <w:rPr>
          <w:rFonts w:ascii="Times New Roman" w:hAnsi="Times New Roman"/>
          <w:sz w:val="24"/>
          <w:szCs w:val="24"/>
        </w:rPr>
        <w:t xml:space="preserve"> </w:t>
      </w:r>
      <w:r w:rsidRPr="00B80079">
        <w:rPr>
          <w:rFonts w:ascii="Times New Roman" w:hAnsi="Times New Roman"/>
          <w:sz w:val="24"/>
          <w:szCs w:val="24"/>
        </w:rPr>
        <w:t>1</w:t>
      </w:r>
      <w:r w:rsidR="00927506" w:rsidRPr="00B80079">
        <w:rPr>
          <w:rFonts w:ascii="Times New Roman" w:eastAsia="Times New Roman" w:hAnsi="Times New Roman"/>
          <w:color w:val="1C1D1E"/>
          <w:sz w:val="24"/>
          <w:szCs w:val="24"/>
          <w:lang w:eastAsia="en-GB"/>
        </w:rPr>
        <w:t>–</w:t>
      </w:r>
      <w:r w:rsidRPr="00B80079">
        <w:rPr>
          <w:rFonts w:ascii="Times New Roman" w:hAnsi="Times New Roman"/>
          <w:sz w:val="24"/>
          <w:szCs w:val="24"/>
        </w:rPr>
        <w:t>196</w:t>
      </w:r>
      <w:r w:rsidR="0097264B" w:rsidRPr="00B80079">
        <w:rPr>
          <w:rFonts w:ascii="Times New Roman" w:hAnsi="Times New Roman"/>
          <w:sz w:val="24"/>
          <w:szCs w:val="24"/>
        </w:rPr>
        <w:t>.</w:t>
      </w:r>
    </w:p>
    <w:p w14:paraId="1D72A703" w14:textId="77777777" w:rsidR="0097264B" w:rsidRPr="00B80079" w:rsidRDefault="0097264B" w:rsidP="00586832">
      <w:pPr>
        <w:autoSpaceDE w:val="0"/>
        <w:autoSpaceDN w:val="0"/>
        <w:adjustRightInd w:val="0"/>
        <w:spacing w:after="0" w:line="360" w:lineRule="auto"/>
        <w:ind w:left="426" w:hanging="426"/>
        <w:jc w:val="both"/>
        <w:rPr>
          <w:rFonts w:ascii="Times New Roman" w:hAnsi="Times New Roman"/>
          <w:sz w:val="24"/>
          <w:szCs w:val="24"/>
        </w:rPr>
      </w:pPr>
      <w:r w:rsidRPr="00B80079">
        <w:rPr>
          <w:rFonts w:ascii="Times New Roman" w:hAnsi="Times New Roman"/>
          <w:b/>
          <w:bCs/>
          <w:sz w:val="24"/>
          <w:szCs w:val="24"/>
        </w:rPr>
        <w:t xml:space="preserve">Chomicki GL, </w:t>
      </w:r>
      <w:proofErr w:type="spellStart"/>
      <w:r w:rsidRPr="00B80079">
        <w:rPr>
          <w:rFonts w:ascii="Times New Roman" w:hAnsi="Times New Roman"/>
          <w:b/>
          <w:bCs/>
          <w:sz w:val="24"/>
          <w:szCs w:val="24"/>
        </w:rPr>
        <w:t>Bidel</w:t>
      </w:r>
      <w:proofErr w:type="spellEnd"/>
      <w:r w:rsidRPr="00B80079">
        <w:rPr>
          <w:rFonts w:ascii="Times New Roman" w:hAnsi="Times New Roman"/>
          <w:b/>
          <w:bCs/>
          <w:sz w:val="24"/>
          <w:szCs w:val="24"/>
        </w:rPr>
        <w:t xml:space="preserve"> PR, Ming</w:t>
      </w:r>
      <w:r w:rsidR="003432AD" w:rsidRPr="00B80079">
        <w:rPr>
          <w:rFonts w:ascii="Times New Roman" w:hAnsi="Times New Roman"/>
          <w:b/>
          <w:bCs/>
          <w:sz w:val="24"/>
          <w:szCs w:val="24"/>
        </w:rPr>
        <w:t xml:space="preserve"> </w:t>
      </w:r>
      <w:r w:rsidRPr="00B80079">
        <w:rPr>
          <w:rFonts w:ascii="Times New Roman" w:hAnsi="Times New Roman"/>
          <w:b/>
          <w:bCs/>
          <w:sz w:val="24"/>
          <w:szCs w:val="24"/>
        </w:rPr>
        <w:t>F, Coiro M, Zhang X, Wang Y</w:t>
      </w:r>
      <w:r w:rsidR="003432AD" w:rsidRPr="00B80079">
        <w:rPr>
          <w:rFonts w:ascii="Times New Roman" w:hAnsi="Times New Roman"/>
          <w:b/>
          <w:bCs/>
          <w:sz w:val="24"/>
          <w:szCs w:val="24"/>
        </w:rPr>
        <w:t>,</w:t>
      </w:r>
      <w:r w:rsidRPr="00B80079">
        <w:rPr>
          <w:rFonts w:ascii="Times New Roman" w:hAnsi="Times New Roman"/>
          <w:b/>
          <w:bCs/>
          <w:sz w:val="24"/>
          <w:szCs w:val="24"/>
        </w:rPr>
        <w:t xml:space="preserve"> </w:t>
      </w:r>
      <w:proofErr w:type="spellStart"/>
      <w:r w:rsidRPr="00B80079">
        <w:rPr>
          <w:rFonts w:ascii="Times New Roman" w:hAnsi="Times New Roman"/>
          <w:b/>
          <w:bCs/>
          <w:sz w:val="24"/>
          <w:szCs w:val="24"/>
        </w:rPr>
        <w:t>Baissac</w:t>
      </w:r>
      <w:proofErr w:type="spellEnd"/>
      <w:r w:rsidRPr="00B80079">
        <w:rPr>
          <w:rFonts w:ascii="Times New Roman" w:hAnsi="Times New Roman"/>
          <w:b/>
          <w:bCs/>
          <w:sz w:val="24"/>
          <w:szCs w:val="24"/>
        </w:rPr>
        <w:t xml:space="preserve"> Y, Allemand CJ</w:t>
      </w:r>
      <w:r w:rsidR="007A464F" w:rsidRPr="00B80079">
        <w:rPr>
          <w:rFonts w:ascii="Times New Roman" w:hAnsi="Times New Roman"/>
          <w:b/>
          <w:bCs/>
          <w:sz w:val="24"/>
          <w:szCs w:val="24"/>
        </w:rPr>
        <w:t xml:space="preserve"> and</w:t>
      </w:r>
      <w:r w:rsidRPr="00B80079">
        <w:rPr>
          <w:rFonts w:ascii="Times New Roman" w:hAnsi="Times New Roman"/>
          <w:b/>
          <w:bCs/>
          <w:sz w:val="24"/>
          <w:szCs w:val="24"/>
        </w:rPr>
        <w:t xml:space="preserve"> Renner</w:t>
      </w:r>
      <w:r w:rsidR="00791BE7" w:rsidRPr="00B80079">
        <w:rPr>
          <w:rFonts w:ascii="Times New Roman" w:hAnsi="Times New Roman"/>
          <w:b/>
          <w:bCs/>
          <w:sz w:val="24"/>
          <w:szCs w:val="24"/>
        </w:rPr>
        <w:t xml:space="preserve"> </w:t>
      </w:r>
      <w:r w:rsidRPr="00B80079">
        <w:rPr>
          <w:rFonts w:ascii="Times New Roman" w:hAnsi="Times New Roman"/>
          <w:b/>
          <w:bCs/>
          <w:sz w:val="24"/>
          <w:szCs w:val="24"/>
        </w:rPr>
        <w:t>SS</w:t>
      </w:r>
      <w:r w:rsidR="00F90B8B">
        <w:rPr>
          <w:rFonts w:ascii="Times New Roman" w:hAnsi="Times New Roman"/>
          <w:b/>
          <w:bCs/>
          <w:sz w:val="24"/>
          <w:szCs w:val="24"/>
        </w:rPr>
        <w:t>.</w:t>
      </w:r>
      <w:r w:rsidRPr="00B80079">
        <w:rPr>
          <w:rFonts w:ascii="Times New Roman" w:hAnsi="Times New Roman"/>
          <w:b/>
          <w:bCs/>
          <w:sz w:val="24"/>
          <w:szCs w:val="24"/>
        </w:rPr>
        <w:t xml:space="preserve"> </w:t>
      </w:r>
      <w:r w:rsidR="007A464F" w:rsidRPr="00B80079">
        <w:rPr>
          <w:rFonts w:ascii="Times New Roman" w:hAnsi="Times New Roman"/>
          <w:sz w:val="24"/>
          <w:szCs w:val="24"/>
        </w:rPr>
        <w:t>(</w:t>
      </w:r>
      <w:r w:rsidRPr="00B80079">
        <w:rPr>
          <w:rFonts w:ascii="Times New Roman" w:hAnsi="Times New Roman"/>
          <w:sz w:val="24"/>
          <w:szCs w:val="24"/>
        </w:rPr>
        <w:t>2015</w:t>
      </w:r>
      <w:r w:rsidR="007A464F" w:rsidRPr="00B80079">
        <w:rPr>
          <w:rFonts w:ascii="Times New Roman" w:hAnsi="Times New Roman"/>
          <w:sz w:val="24"/>
          <w:szCs w:val="24"/>
        </w:rPr>
        <w:t>)</w:t>
      </w:r>
      <w:r w:rsidRPr="00B80079">
        <w:rPr>
          <w:rFonts w:ascii="Times New Roman" w:hAnsi="Times New Roman"/>
          <w:b/>
          <w:bCs/>
          <w:sz w:val="24"/>
          <w:szCs w:val="24"/>
        </w:rPr>
        <w:t xml:space="preserve"> </w:t>
      </w:r>
      <w:r w:rsidRPr="00B80079">
        <w:rPr>
          <w:rFonts w:ascii="Times New Roman" w:hAnsi="Times New Roman"/>
          <w:sz w:val="24"/>
          <w:szCs w:val="24"/>
        </w:rPr>
        <w:t xml:space="preserve">The velamen protects photosynthetic orchid roots against UV-B damage, and a large dated phylogeny implies multiple gains and losses of this function during the Cenozoic. </w:t>
      </w:r>
      <w:r w:rsidRPr="00B80079">
        <w:rPr>
          <w:rFonts w:ascii="Times New Roman" w:hAnsi="Times New Roman"/>
          <w:i/>
          <w:iCs/>
          <w:sz w:val="24"/>
          <w:szCs w:val="24"/>
        </w:rPr>
        <w:t>New Phytologist</w:t>
      </w:r>
      <w:r w:rsidRPr="00B80079">
        <w:rPr>
          <w:rFonts w:ascii="Times New Roman" w:hAnsi="Times New Roman"/>
          <w:sz w:val="24"/>
          <w:szCs w:val="24"/>
        </w:rPr>
        <w:t xml:space="preserve"> </w:t>
      </w:r>
      <w:r w:rsidRPr="00B80079">
        <w:rPr>
          <w:rFonts w:ascii="Times New Roman" w:hAnsi="Times New Roman"/>
          <w:b/>
          <w:bCs/>
          <w:sz w:val="24"/>
          <w:szCs w:val="24"/>
        </w:rPr>
        <w:t>205</w:t>
      </w:r>
      <w:r w:rsidR="00BF0C4F" w:rsidRPr="00B80079">
        <w:rPr>
          <w:rFonts w:ascii="Times New Roman" w:hAnsi="Times New Roman"/>
          <w:sz w:val="24"/>
          <w:szCs w:val="24"/>
        </w:rPr>
        <w:t>,</w:t>
      </w:r>
      <w:r w:rsidR="003432AD" w:rsidRPr="00B80079">
        <w:rPr>
          <w:rFonts w:ascii="Times New Roman" w:hAnsi="Times New Roman"/>
          <w:sz w:val="24"/>
          <w:szCs w:val="24"/>
        </w:rPr>
        <w:t xml:space="preserve"> </w:t>
      </w:r>
      <w:r w:rsidRPr="00B80079">
        <w:rPr>
          <w:rFonts w:ascii="Times New Roman" w:hAnsi="Times New Roman"/>
          <w:sz w:val="24"/>
          <w:szCs w:val="24"/>
        </w:rPr>
        <w:t>1330</w:t>
      </w:r>
      <w:r w:rsidR="00927506" w:rsidRPr="00B80079">
        <w:rPr>
          <w:rFonts w:ascii="Times New Roman" w:eastAsia="Times New Roman" w:hAnsi="Times New Roman"/>
          <w:color w:val="1C1D1E"/>
          <w:sz w:val="24"/>
          <w:szCs w:val="24"/>
          <w:lang w:eastAsia="en-GB"/>
        </w:rPr>
        <w:t>–</w:t>
      </w:r>
      <w:r w:rsidRPr="00B80079">
        <w:rPr>
          <w:rFonts w:ascii="Times New Roman" w:hAnsi="Times New Roman"/>
          <w:sz w:val="24"/>
          <w:szCs w:val="24"/>
        </w:rPr>
        <w:t>1341.</w:t>
      </w:r>
    </w:p>
    <w:p w14:paraId="527DED97" w14:textId="77777777" w:rsidR="002F2C6E" w:rsidRDefault="005C5368" w:rsidP="00586832">
      <w:pPr>
        <w:autoSpaceDE w:val="0"/>
        <w:autoSpaceDN w:val="0"/>
        <w:adjustRightInd w:val="0"/>
        <w:spacing w:after="0" w:line="360" w:lineRule="auto"/>
        <w:ind w:left="426" w:hanging="426"/>
        <w:jc w:val="both"/>
        <w:rPr>
          <w:ins w:id="395" w:author="Spyridon Oikonomidis" w:date="2024-05-11T16:51:00Z"/>
          <w:rFonts w:ascii="Times New Roman" w:eastAsia="TimesNewRomanPSMT" w:hAnsi="Times New Roman"/>
          <w:sz w:val="24"/>
          <w:szCs w:val="24"/>
        </w:rPr>
      </w:pPr>
      <w:r w:rsidRPr="00B80079">
        <w:rPr>
          <w:rFonts w:ascii="Times New Roman" w:eastAsia="TimesNewRomanPSMT" w:hAnsi="Times New Roman"/>
          <w:b/>
          <w:bCs/>
          <w:sz w:val="24"/>
          <w:szCs w:val="24"/>
        </w:rPr>
        <w:t>Christenhusz MJM, Fay MF</w:t>
      </w:r>
      <w:r w:rsidR="007A464F" w:rsidRPr="00B80079">
        <w:rPr>
          <w:rFonts w:ascii="Times New Roman" w:eastAsia="TimesNewRomanPSMT" w:hAnsi="Times New Roman"/>
          <w:b/>
          <w:bCs/>
          <w:sz w:val="24"/>
          <w:szCs w:val="24"/>
        </w:rPr>
        <w:t xml:space="preserve"> and</w:t>
      </w:r>
      <w:r w:rsidRPr="00B80079">
        <w:rPr>
          <w:rFonts w:ascii="Times New Roman" w:eastAsia="TimesNewRomanPSMT" w:hAnsi="Times New Roman"/>
          <w:b/>
          <w:bCs/>
          <w:sz w:val="24"/>
          <w:szCs w:val="24"/>
        </w:rPr>
        <w:t xml:space="preserve"> Chase MW</w:t>
      </w:r>
      <w:r w:rsidR="00F90B8B">
        <w:rPr>
          <w:rFonts w:ascii="Times New Roman" w:eastAsia="TimesNewRomanPSMT" w:hAnsi="Times New Roman"/>
          <w:b/>
          <w:bCs/>
          <w:sz w:val="24"/>
          <w:szCs w:val="24"/>
        </w:rPr>
        <w:t>.</w:t>
      </w:r>
      <w:r w:rsidRPr="00B80079">
        <w:rPr>
          <w:rFonts w:ascii="Times New Roman" w:eastAsia="TimesNewRomanPSMT" w:hAnsi="Times New Roman"/>
          <w:b/>
          <w:bCs/>
          <w:sz w:val="24"/>
          <w:szCs w:val="24"/>
        </w:rPr>
        <w:t xml:space="preserve"> </w:t>
      </w:r>
      <w:r w:rsidR="007A464F" w:rsidRPr="00B80079">
        <w:rPr>
          <w:rFonts w:ascii="Times New Roman" w:eastAsia="TimesNewRomanPSMT" w:hAnsi="Times New Roman"/>
          <w:sz w:val="24"/>
          <w:szCs w:val="24"/>
        </w:rPr>
        <w:t>(</w:t>
      </w:r>
      <w:r w:rsidRPr="00B80079">
        <w:rPr>
          <w:rFonts w:ascii="Times New Roman" w:eastAsia="TimesNewRomanPSMT" w:hAnsi="Times New Roman"/>
          <w:sz w:val="24"/>
          <w:szCs w:val="24"/>
        </w:rPr>
        <w:t>2017</w:t>
      </w:r>
      <w:r w:rsidR="007A464F" w:rsidRPr="00B80079">
        <w:rPr>
          <w:rFonts w:ascii="Times New Roman" w:eastAsia="TimesNewRomanPSMT" w:hAnsi="Times New Roman"/>
          <w:sz w:val="24"/>
          <w:szCs w:val="24"/>
        </w:rPr>
        <w:t>)</w:t>
      </w:r>
      <w:r w:rsidRPr="00B80079">
        <w:rPr>
          <w:rFonts w:ascii="Times New Roman" w:eastAsia="TimesNewRomanPSMT" w:hAnsi="Times New Roman"/>
          <w:sz w:val="24"/>
          <w:szCs w:val="24"/>
        </w:rPr>
        <w:t xml:space="preserve"> </w:t>
      </w:r>
      <w:r w:rsidRPr="00B80079">
        <w:rPr>
          <w:rFonts w:ascii="Times New Roman" w:eastAsia="TimesNewRomanPSMT" w:hAnsi="Times New Roman"/>
          <w:i/>
          <w:iCs/>
          <w:sz w:val="24"/>
          <w:szCs w:val="24"/>
        </w:rPr>
        <w:t xml:space="preserve">Plants of the </w:t>
      </w:r>
      <w:ins w:id="396" w:author="Costas Thanos" w:date="2024-05-20T15:29:00Z">
        <w:r w:rsidR="00DD28A5">
          <w:rPr>
            <w:rFonts w:ascii="Times New Roman" w:eastAsia="TimesNewRomanPSMT" w:hAnsi="Times New Roman"/>
            <w:i/>
            <w:iCs/>
            <w:sz w:val="24"/>
            <w:szCs w:val="24"/>
          </w:rPr>
          <w:t>W</w:t>
        </w:r>
      </w:ins>
      <w:del w:id="397" w:author="Costas Thanos" w:date="2024-05-20T15:29:00Z">
        <w:r w:rsidRPr="00B80079" w:rsidDel="00DD28A5">
          <w:rPr>
            <w:rFonts w:ascii="Times New Roman" w:eastAsia="TimesNewRomanPSMT" w:hAnsi="Times New Roman"/>
            <w:i/>
            <w:iCs/>
            <w:sz w:val="24"/>
            <w:szCs w:val="24"/>
          </w:rPr>
          <w:delText>w</w:delText>
        </w:r>
      </w:del>
      <w:r w:rsidRPr="00B80079">
        <w:rPr>
          <w:rFonts w:ascii="Times New Roman" w:eastAsia="TimesNewRomanPSMT" w:hAnsi="Times New Roman"/>
          <w:i/>
          <w:iCs/>
          <w:sz w:val="24"/>
          <w:szCs w:val="24"/>
        </w:rPr>
        <w:t>orld</w:t>
      </w:r>
      <w:ins w:id="398" w:author="Costas Thanos" w:date="2024-05-20T15:30:00Z">
        <w:r w:rsidR="00DD28A5">
          <w:rPr>
            <w:rFonts w:ascii="Times New Roman" w:eastAsia="TimesNewRomanPSMT" w:hAnsi="Times New Roman"/>
            <w:i/>
            <w:iCs/>
            <w:sz w:val="24"/>
            <w:szCs w:val="24"/>
          </w:rPr>
          <w:t>:</w:t>
        </w:r>
      </w:ins>
      <w:r w:rsidRPr="00B80079">
        <w:rPr>
          <w:rFonts w:ascii="Times New Roman" w:eastAsia="TimesNewRomanPSMT" w:hAnsi="Times New Roman"/>
          <w:i/>
          <w:iCs/>
          <w:sz w:val="24"/>
          <w:szCs w:val="24"/>
        </w:rPr>
        <w:t xml:space="preserve"> </w:t>
      </w:r>
      <w:ins w:id="399" w:author="Costas Thanos" w:date="2024-05-20T15:30:00Z">
        <w:r w:rsidR="00DD28A5">
          <w:rPr>
            <w:rFonts w:ascii="Times New Roman" w:eastAsia="TimesNewRomanPSMT" w:hAnsi="Times New Roman"/>
            <w:i/>
            <w:iCs/>
            <w:sz w:val="24"/>
            <w:szCs w:val="24"/>
          </w:rPr>
          <w:t>A</w:t>
        </w:r>
      </w:ins>
      <w:del w:id="400" w:author="Costas Thanos" w:date="2024-05-20T15:30:00Z">
        <w:r w:rsidRPr="00B80079" w:rsidDel="00DD28A5">
          <w:rPr>
            <w:rFonts w:ascii="Times New Roman" w:eastAsia="TimesNewRomanPSMT" w:hAnsi="Times New Roman"/>
            <w:i/>
            <w:iCs/>
            <w:sz w:val="24"/>
            <w:szCs w:val="24"/>
          </w:rPr>
          <w:delText>a</w:delText>
        </w:r>
      </w:del>
      <w:r w:rsidRPr="00B80079">
        <w:rPr>
          <w:rFonts w:ascii="Times New Roman" w:eastAsia="TimesNewRomanPSMT" w:hAnsi="Times New Roman"/>
          <w:i/>
          <w:iCs/>
          <w:sz w:val="24"/>
          <w:szCs w:val="24"/>
        </w:rPr>
        <w:t xml:space="preserve">n </w:t>
      </w:r>
      <w:ins w:id="401" w:author="Costas Thanos" w:date="2024-05-20T15:30:00Z">
        <w:r w:rsidR="00DD28A5">
          <w:rPr>
            <w:rFonts w:ascii="Times New Roman" w:eastAsia="TimesNewRomanPSMT" w:hAnsi="Times New Roman"/>
            <w:i/>
            <w:iCs/>
            <w:sz w:val="24"/>
            <w:szCs w:val="24"/>
          </w:rPr>
          <w:t>I</w:t>
        </w:r>
      </w:ins>
      <w:del w:id="402" w:author="Costas Thanos" w:date="2024-05-20T15:30:00Z">
        <w:r w:rsidRPr="00B80079" w:rsidDel="00DD28A5">
          <w:rPr>
            <w:rFonts w:ascii="Times New Roman" w:eastAsia="TimesNewRomanPSMT" w:hAnsi="Times New Roman"/>
            <w:i/>
            <w:iCs/>
            <w:sz w:val="24"/>
            <w:szCs w:val="24"/>
          </w:rPr>
          <w:delText>i</w:delText>
        </w:r>
      </w:del>
      <w:r w:rsidRPr="00B80079">
        <w:rPr>
          <w:rFonts w:ascii="Times New Roman" w:eastAsia="TimesNewRomanPSMT" w:hAnsi="Times New Roman"/>
          <w:i/>
          <w:iCs/>
          <w:sz w:val="24"/>
          <w:szCs w:val="24"/>
        </w:rPr>
        <w:t xml:space="preserve">llustrated </w:t>
      </w:r>
      <w:del w:id="403" w:author="Costas Thanos" w:date="2024-05-20T15:30:00Z">
        <w:r w:rsidRPr="00B80079" w:rsidDel="00DD28A5">
          <w:rPr>
            <w:rFonts w:ascii="Times New Roman" w:eastAsia="TimesNewRomanPSMT" w:hAnsi="Times New Roman"/>
            <w:i/>
            <w:iCs/>
            <w:sz w:val="24"/>
            <w:szCs w:val="24"/>
          </w:rPr>
          <w:delText xml:space="preserve">encyclopedia </w:delText>
        </w:r>
      </w:del>
      <w:proofErr w:type="spellStart"/>
      <w:ins w:id="404" w:author="Costas Thanos" w:date="2024-05-20T15:30:00Z">
        <w:r w:rsidR="00DD28A5">
          <w:rPr>
            <w:rFonts w:ascii="Times New Roman" w:eastAsia="TimesNewRomanPSMT" w:hAnsi="Times New Roman"/>
            <w:i/>
            <w:iCs/>
            <w:sz w:val="24"/>
            <w:szCs w:val="24"/>
          </w:rPr>
          <w:t>E</w:t>
        </w:r>
        <w:r w:rsidR="00DD28A5" w:rsidRPr="00B80079">
          <w:rPr>
            <w:rFonts w:ascii="Times New Roman" w:eastAsia="TimesNewRomanPSMT" w:hAnsi="Times New Roman"/>
            <w:i/>
            <w:iCs/>
            <w:sz w:val="24"/>
            <w:szCs w:val="24"/>
          </w:rPr>
          <w:t>ncyclopedia</w:t>
        </w:r>
        <w:proofErr w:type="spellEnd"/>
        <w:r w:rsidR="00DD28A5" w:rsidRPr="00B80079">
          <w:rPr>
            <w:rFonts w:ascii="Times New Roman" w:eastAsia="TimesNewRomanPSMT" w:hAnsi="Times New Roman"/>
            <w:i/>
            <w:iCs/>
            <w:sz w:val="24"/>
            <w:szCs w:val="24"/>
          </w:rPr>
          <w:t xml:space="preserve"> </w:t>
        </w:r>
      </w:ins>
      <w:r w:rsidRPr="00B80079">
        <w:rPr>
          <w:rFonts w:ascii="Times New Roman" w:eastAsia="TimesNewRomanPSMT" w:hAnsi="Times New Roman"/>
          <w:i/>
          <w:iCs/>
          <w:sz w:val="24"/>
          <w:szCs w:val="24"/>
        </w:rPr>
        <w:t xml:space="preserve">of </w:t>
      </w:r>
      <w:del w:id="405" w:author="Costas Thanos" w:date="2024-05-20T15:30:00Z">
        <w:r w:rsidRPr="00B80079" w:rsidDel="00DD28A5">
          <w:rPr>
            <w:rFonts w:ascii="Times New Roman" w:eastAsia="TimesNewRomanPSMT" w:hAnsi="Times New Roman"/>
            <w:i/>
            <w:iCs/>
            <w:sz w:val="24"/>
            <w:szCs w:val="24"/>
          </w:rPr>
          <w:delText xml:space="preserve">vascular </w:delText>
        </w:r>
      </w:del>
      <w:ins w:id="406" w:author="Costas Thanos" w:date="2024-05-20T15:30:00Z">
        <w:r w:rsidR="00DD28A5">
          <w:rPr>
            <w:rFonts w:ascii="Times New Roman" w:eastAsia="TimesNewRomanPSMT" w:hAnsi="Times New Roman"/>
            <w:i/>
            <w:iCs/>
            <w:sz w:val="24"/>
            <w:szCs w:val="24"/>
          </w:rPr>
          <w:t>V</w:t>
        </w:r>
        <w:r w:rsidR="00DD28A5" w:rsidRPr="00B80079">
          <w:rPr>
            <w:rFonts w:ascii="Times New Roman" w:eastAsia="TimesNewRomanPSMT" w:hAnsi="Times New Roman"/>
            <w:i/>
            <w:iCs/>
            <w:sz w:val="24"/>
            <w:szCs w:val="24"/>
          </w:rPr>
          <w:t xml:space="preserve">ascular </w:t>
        </w:r>
      </w:ins>
      <w:del w:id="407" w:author="Costas Thanos" w:date="2024-05-20T15:30:00Z">
        <w:r w:rsidRPr="00B80079" w:rsidDel="00DD28A5">
          <w:rPr>
            <w:rFonts w:ascii="Times New Roman" w:eastAsia="TimesNewRomanPSMT" w:hAnsi="Times New Roman"/>
            <w:i/>
            <w:iCs/>
            <w:sz w:val="24"/>
            <w:szCs w:val="24"/>
          </w:rPr>
          <w:delText>plants</w:delText>
        </w:r>
      </w:del>
      <w:ins w:id="408" w:author="Costas Thanos" w:date="2024-05-20T15:30:00Z">
        <w:r w:rsidR="00DD28A5">
          <w:rPr>
            <w:rFonts w:ascii="Times New Roman" w:eastAsia="TimesNewRomanPSMT" w:hAnsi="Times New Roman"/>
            <w:i/>
            <w:iCs/>
            <w:sz w:val="24"/>
            <w:szCs w:val="24"/>
          </w:rPr>
          <w:t>P</w:t>
        </w:r>
        <w:r w:rsidR="00DD28A5" w:rsidRPr="00B80079">
          <w:rPr>
            <w:rFonts w:ascii="Times New Roman" w:eastAsia="TimesNewRomanPSMT" w:hAnsi="Times New Roman"/>
            <w:i/>
            <w:iCs/>
            <w:sz w:val="24"/>
            <w:szCs w:val="24"/>
          </w:rPr>
          <w:t>lants</w:t>
        </w:r>
      </w:ins>
      <w:r w:rsidRPr="00B80079">
        <w:rPr>
          <w:rFonts w:ascii="Times New Roman" w:eastAsia="TimesNewRomanPSMT" w:hAnsi="Times New Roman"/>
          <w:sz w:val="24"/>
          <w:szCs w:val="24"/>
        </w:rPr>
        <w:t xml:space="preserve">. </w:t>
      </w:r>
      <w:r w:rsidR="00BF0C4F" w:rsidRPr="00B80079">
        <w:rPr>
          <w:rFonts w:ascii="Times New Roman" w:eastAsia="TimesNewRomanPSMT" w:hAnsi="Times New Roman"/>
          <w:sz w:val="24"/>
          <w:szCs w:val="24"/>
        </w:rPr>
        <w:t>London</w:t>
      </w:r>
      <w:r w:rsidR="00146681" w:rsidRPr="00B80079">
        <w:rPr>
          <w:rFonts w:ascii="Times New Roman" w:eastAsia="TimesNewRomanPSMT" w:hAnsi="Times New Roman"/>
          <w:sz w:val="24"/>
          <w:szCs w:val="24"/>
        </w:rPr>
        <w:t>, UK</w:t>
      </w:r>
      <w:r w:rsidR="00BF0C4F" w:rsidRPr="00B80079">
        <w:rPr>
          <w:rFonts w:ascii="Times New Roman" w:eastAsia="TimesNewRomanPSMT" w:hAnsi="Times New Roman"/>
          <w:sz w:val="24"/>
          <w:szCs w:val="24"/>
        </w:rPr>
        <w:t>,</w:t>
      </w:r>
      <w:r w:rsidR="00146681" w:rsidRPr="00B80079">
        <w:rPr>
          <w:rFonts w:ascii="Times New Roman" w:eastAsia="TimesNewRomanPSMT" w:hAnsi="Times New Roman"/>
          <w:sz w:val="24"/>
          <w:szCs w:val="24"/>
        </w:rPr>
        <w:t xml:space="preserve"> Kew Publishing.</w:t>
      </w:r>
    </w:p>
    <w:p w14:paraId="441088FB" w14:textId="77777777" w:rsidR="00DB3F3C" w:rsidRPr="00DB3F3C" w:rsidRDefault="00DB3F3C" w:rsidP="00586832">
      <w:pPr>
        <w:autoSpaceDE w:val="0"/>
        <w:autoSpaceDN w:val="0"/>
        <w:adjustRightInd w:val="0"/>
        <w:spacing w:after="0" w:line="360" w:lineRule="auto"/>
        <w:ind w:left="426" w:hanging="426"/>
        <w:jc w:val="both"/>
        <w:rPr>
          <w:rFonts w:ascii="Times New Roman" w:eastAsia="TimesNewRomanPSMT" w:hAnsi="Times New Roman"/>
          <w:sz w:val="24"/>
          <w:szCs w:val="24"/>
        </w:rPr>
      </w:pPr>
      <w:ins w:id="409" w:author="Spyridon Oikonomidis" w:date="2024-05-11T16:51:00Z">
        <w:r>
          <w:rPr>
            <w:rFonts w:ascii="Times New Roman" w:eastAsia="TimesNewRomanPSMT" w:hAnsi="Times New Roman"/>
            <w:b/>
            <w:bCs/>
            <w:sz w:val="24"/>
            <w:szCs w:val="24"/>
          </w:rPr>
          <w:t>Collier MH, Fisher JS, Gribbins KM, Yoder JA</w:t>
        </w:r>
      </w:ins>
      <w:ins w:id="410" w:author="Costas Thanos" w:date="2024-05-20T15:35:00Z">
        <w:r w:rsidR="000C5208">
          <w:rPr>
            <w:rFonts w:ascii="Times New Roman" w:eastAsia="TimesNewRomanPSMT" w:hAnsi="Times New Roman"/>
            <w:b/>
            <w:bCs/>
            <w:sz w:val="24"/>
            <w:szCs w:val="24"/>
          </w:rPr>
          <w:t xml:space="preserve"> and</w:t>
        </w:r>
      </w:ins>
      <w:ins w:id="411" w:author="Spyridon Oikonomidis" w:date="2024-05-11T16:51:00Z">
        <w:del w:id="412" w:author="Costas Thanos" w:date="2024-05-20T15:35:00Z">
          <w:r w:rsidDel="000C5208">
            <w:rPr>
              <w:rFonts w:ascii="Times New Roman" w:eastAsia="TimesNewRomanPSMT" w:hAnsi="Times New Roman"/>
              <w:b/>
              <w:bCs/>
              <w:sz w:val="24"/>
              <w:szCs w:val="24"/>
            </w:rPr>
            <w:delText>,</w:delText>
          </w:r>
        </w:del>
        <w:r>
          <w:rPr>
            <w:rFonts w:ascii="Times New Roman" w:eastAsia="TimesNewRomanPSMT" w:hAnsi="Times New Roman"/>
            <w:b/>
            <w:bCs/>
            <w:sz w:val="24"/>
            <w:szCs w:val="24"/>
          </w:rPr>
          <w:t xml:space="preserve"> Zettler LW.</w:t>
        </w:r>
        <w:r>
          <w:rPr>
            <w:rFonts w:ascii="Times New Roman" w:eastAsia="TimesNewRomanPSMT" w:hAnsi="Times New Roman"/>
            <w:sz w:val="24"/>
            <w:szCs w:val="24"/>
          </w:rPr>
          <w:t xml:space="preserve"> </w:t>
        </w:r>
        <w:r w:rsidR="00237268" w:rsidRPr="00237268">
          <w:rPr>
            <w:rFonts w:ascii="Times New Roman" w:eastAsia="TimesNewRomanPSMT" w:hAnsi="Times New Roman"/>
            <w:sz w:val="24"/>
            <w:szCs w:val="24"/>
            <w:rPrChange w:id="413" w:author="Spyridon Oikonomidis" w:date="2024-05-11T16:52:00Z">
              <w:rPr>
                <w:rFonts w:ascii="Times New Roman" w:eastAsia="TimesNewRomanPSMT" w:hAnsi="Times New Roman"/>
                <w:b/>
                <w:bCs/>
                <w:sz w:val="24"/>
                <w:szCs w:val="24"/>
              </w:rPr>
            </w:rPrChange>
          </w:rPr>
          <w:t>(2023) Differences in seed morphometrics</w:t>
        </w:r>
      </w:ins>
      <w:ins w:id="414" w:author="Spyridon Oikonomidis" w:date="2024-05-11T16:52:00Z">
        <w:r w:rsidR="00237268" w:rsidRPr="00237268">
          <w:rPr>
            <w:rFonts w:ascii="Times New Roman" w:eastAsia="TimesNewRomanPSMT" w:hAnsi="Times New Roman"/>
            <w:sz w:val="24"/>
            <w:szCs w:val="24"/>
            <w:rPrChange w:id="415" w:author="Spyridon Oikonomidis" w:date="2024-05-11T16:52:00Z">
              <w:rPr>
                <w:rFonts w:ascii="Times New Roman" w:eastAsia="TimesNewRomanPSMT" w:hAnsi="Times New Roman"/>
                <w:b/>
                <w:bCs/>
                <w:sz w:val="24"/>
                <w:szCs w:val="24"/>
              </w:rPr>
            </w:rPrChange>
          </w:rPr>
          <w:t xml:space="preserve"> of representative orchids native to North America and Hawaii using scanning electron microscopy. </w:t>
        </w:r>
        <w:r w:rsidR="00237268" w:rsidRPr="00237268">
          <w:rPr>
            <w:rFonts w:ascii="Times New Roman" w:eastAsia="TimesNewRomanPSMT" w:hAnsi="Times New Roman"/>
            <w:i/>
            <w:iCs/>
            <w:sz w:val="24"/>
            <w:szCs w:val="24"/>
            <w:rPrChange w:id="416" w:author="Spyridon Oikonomidis" w:date="2024-05-11T16:52:00Z">
              <w:rPr>
                <w:rFonts w:ascii="Times New Roman" w:eastAsia="TimesNewRomanPSMT" w:hAnsi="Times New Roman"/>
                <w:b/>
                <w:bCs/>
                <w:i/>
                <w:iCs/>
                <w:sz w:val="24"/>
                <w:szCs w:val="24"/>
              </w:rPr>
            </w:rPrChange>
          </w:rPr>
          <w:t>South African Journal of Botany</w:t>
        </w:r>
        <w:r>
          <w:rPr>
            <w:rFonts w:ascii="Times New Roman" w:eastAsia="TimesNewRomanPSMT" w:hAnsi="Times New Roman"/>
            <w:b/>
            <w:bCs/>
            <w:sz w:val="24"/>
            <w:szCs w:val="24"/>
          </w:rPr>
          <w:t xml:space="preserve"> 152</w:t>
        </w:r>
        <w:r>
          <w:rPr>
            <w:rFonts w:ascii="Times New Roman" w:eastAsia="TimesNewRomanPSMT" w:hAnsi="Times New Roman"/>
            <w:sz w:val="24"/>
            <w:szCs w:val="24"/>
          </w:rPr>
          <w:t xml:space="preserve">, </w:t>
        </w:r>
      </w:ins>
      <w:ins w:id="417" w:author="Spyridon Oikonomidis" w:date="2024-05-11T16:53:00Z">
        <w:r>
          <w:rPr>
            <w:rFonts w:ascii="Times New Roman" w:eastAsia="TimesNewRomanPSMT" w:hAnsi="Times New Roman"/>
            <w:sz w:val="24"/>
            <w:szCs w:val="24"/>
          </w:rPr>
          <w:t>222</w:t>
        </w:r>
      </w:ins>
      <w:ins w:id="418" w:author="Spyridon Oikonomidis" w:date="2024-05-11T16:55:00Z">
        <w:r w:rsidR="00125179" w:rsidRPr="00B80079">
          <w:rPr>
            <w:rFonts w:ascii="Times New Roman" w:eastAsia="Times New Roman" w:hAnsi="Times New Roman"/>
            <w:color w:val="1C1D1E"/>
            <w:sz w:val="24"/>
            <w:szCs w:val="24"/>
            <w:lang w:eastAsia="en-GB"/>
          </w:rPr>
          <w:t>–</w:t>
        </w:r>
      </w:ins>
      <w:ins w:id="419" w:author="Spyridon Oikonomidis" w:date="2024-05-11T16:53:00Z">
        <w:r>
          <w:rPr>
            <w:rFonts w:ascii="Times New Roman" w:eastAsia="TimesNewRomanPSMT" w:hAnsi="Times New Roman"/>
            <w:sz w:val="24"/>
            <w:szCs w:val="24"/>
          </w:rPr>
          <w:t>229.</w:t>
        </w:r>
      </w:ins>
    </w:p>
    <w:p w14:paraId="4963D7D4" w14:textId="77777777" w:rsidR="00D57F93" w:rsidRPr="00B80079" w:rsidRDefault="00D57F93" w:rsidP="00586832">
      <w:pPr>
        <w:autoSpaceDE w:val="0"/>
        <w:autoSpaceDN w:val="0"/>
        <w:adjustRightInd w:val="0"/>
        <w:spacing w:after="0" w:line="360" w:lineRule="auto"/>
        <w:ind w:left="426" w:hanging="426"/>
        <w:jc w:val="both"/>
        <w:rPr>
          <w:rFonts w:ascii="Times New Roman" w:eastAsia="TimesNewRomanPSMT" w:hAnsi="Times New Roman"/>
          <w:sz w:val="24"/>
          <w:szCs w:val="24"/>
        </w:rPr>
      </w:pPr>
      <w:proofErr w:type="spellStart"/>
      <w:r w:rsidRPr="00B80079">
        <w:rPr>
          <w:rFonts w:ascii="Times New Roman" w:eastAsia="TimesNewRomanPSMT" w:hAnsi="Times New Roman"/>
          <w:b/>
          <w:bCs/>
          <w:sz w:val="24"/>
          <w:szCs w:val="24"/>
        </w:rPr>
        <w:t>Diantina</w:t>
      </w:r>
      <w:proofErr w:type="spellEnd"/>
      <w:r w:rsidRPr="00B80079">
        <w:rPr>
          <w:rFonts w:ascii="Times New Roman" w:eastAsia="TimesNewRomanPSMT" w:hAnsi="Times New Roman"/>
          <w:b/>
          <w:bCs/>
          <w:sz w:val="24"/>
          <w:szCs w:val="24"/>
        </w:rPr>
        <w:t xml:space="preserve"> S, McGill C, Millner J, Nadarajan J, Pritchard HW</w:t>
      </w:r>
      <w:r w:rsidR="00FD7C50" w:rsidRPr="00B80079">
        <w:rPr>
          <w:rFonts w:ascii="Times New Roman" w:eastAsia="TimesNewRomanPSMT" w:hAnsi="Times New Roman"/>
          <w:b/>
          <w:bCs/>
          <w:sz w:val="24"/>
          <w:szCs w:val="24"/>
        </w:rPr>
        <w:t xml:space="preserve"> and</w:t>
      </w:r>
      <w:r w:rsidRPr="00B80079">
        <w:rPr>
          <w:rFonts w:ascii="Times New Roman" w:eastAsia="TimesNewRomanPSMT" w:hAnsi="Times New Roman"/>
          <w:b/>
          <w:bCs/>
          <w:sz w:val="24"/>
          <w:szCs w:val="24"/>
        </w:rPr>
        <w:t xml:space="preserve"> McCormick AC</w:t>
      </w:r>
      <w:r w:rsidR="00F90B8B">
        <w:rPr>
          <w:rFonts w:ascii="Times New Roman" w:eastAsia="TimesNewRomanPSMT" w:hAnsi="Times New Roman"/>
          <w:b/>
          <w:bCs/>
          <w:sz w:val="24"/>
          <w:szCs w:val="24"/>
        </w:rPr>
        <w:t>.</w:t>
      </w:r>
      <w:r w:rsidRPr="00B80079">
        <w:rPr>
          <w:rFonts w:ascii="Times New Roman" w:eastAsia="TimesNewRomanPSMT" w:hAnsi="Times New Roman"/>
          <w:b/>
          <w:bCs/>
          <w:sz w:val="24"/>
          <w:szCs w:val="24"/>
        </w:rPr>
        <w:t xml:space="preserve"> </w:t>
      </w:r>
      <w:r w:rsidR="00FD7C50" w:rsidRPr="00B80079">
        <w:rPr>
          <w:rFonts w:ascii="Times New Roman" w:eastAsia="TimesNewRomanPSMT" w:hAnsi="Times New Roman"/>
          <w:sz w:val="24"/>
          <w:szCs w:val="24"/>
        </w:rPr>
        <w:t>(</w:t>
      </w:r>
      <w:r w:rsidRPr="00B80079">
        <w:rPr>
          <w:rFonts w:ascii="Times New Roman" w:eastAsia="TimesNewRomanPSMT" w:hAnsi="Times New Roman"/>
          <w:sz w:val="24"/>
          <w:szCs w:val="24"/>
        </w:rPr>
        <w:t>2020</w:t>
      </w:r>
      <w:r w:rsidR="00FD7C50" w:rsidRPr="00B80079">
        <w:rPr>
          <w:rFonts w:ascii="Times New Roman" w:eastAsia="TimesNewRomanPSMT" w:hAnsi="Times New Roman"/>
          <w:sz w:val="24"/>
          <w:szCs w:val="24"/>
        </w:rPr>
        <w:t>)</w:t>
      </w:r>
      <w:r w:rsidRPr="00B80079">
        <w:rPr>
          <w:rFonts w:ascii="Times New Roman" w:eastAsia="TimesNewRomanPSMT" w:hAnsi="Times New Roman"/>
          <w:b/>
          <w:bCs/>
          <w:sz w:val="24"/>
          <w:szCs w:val="24"/>
        </w:rPr>
        <w:t xml:space="preserve"> </w:t>
      </w:r>
      <w:r w:rsidRPr="00B80079">
        <w:rPr>
          <w:rFonts w:ascii="Times New Roman" w:eastAsia="TimesNewRomanPSMT" w:hAnsi="Times New Roman"/>
          <w:sz w:val="24"/>
          <w:szCs w:val="24"/>
        </w:rPr>
        <w:t xml:space="preserve">Comparative seed morphology of tropical and temperate orchid species with different growth habits. </w:t>
      </w:r>
      <w:r w:rsidRPr="00B80079">
        <w:rPr>
          <w:rFonts w:ascii="Times New Roman" w:eastAsia="TimesNewRomanPSMT" w:hAnsi="Times New Roman"/>
          <w:i/>
          <w:iCs/>
          <w:sz w:val="24"/>
          <w:szCs w:val="24"/>
        </w:rPr>
        <w:t>Plants</w:t>
      </w:r>
      <w:r w:rsidRPr="00B80079">
        <w:rPr>
          <w:rFonts w:ascii="Times New Roman" w:eastAsia="TimesNewRomanPSMT" w:hAnsi="Times New Roman"/>
          <w:sz w:val="24"/>
          <w:szCs w:val="24"/>
        </w:rPr>
        <w:t xml:space="preserve"> </w:t>
      </w:r>
      <w:r w:rsidRPr="00B80079">
        <w:rPr>
          <w:rFonts w:ascii="Times New Roman" w:eastAsia="TimesNewRomanPSMT" w:hAnsi="Times New Roman"/>
          <w:b/>
          <w:bCs/>
          <w:sz w:val="24"/>
          <w:szCs w:val="24"/>
        </w:rPr>
        <w:t>9</w:t>
      </w:r>
      <w:r w:rsidR="00BF0C4F" w:rsidRPr="00B80079">
        <w:rPr>
          <w:rFonts w:ascii="Times New Roman" w:eastAsia="TimesNewRomanPSMT" w:hAnsi="Times New Roman"/>
          <w:sz w:val="24"/>
          <w:szCs w:val="24"/>
        </w:rPr>
        <w:t>,</w:t>
      </w:r>
      <w:r w:rsidR="00CB05DF" w:rsidRPr="00B80079">
        <w:rPr>
          <w:rFonts w:ascii="Times New Roman" w:eastAsia="TimesNewRomanPSMT" w:hAnsi="Times New Roman"/>
          <w:sz w:val="24"/>
          <w:szCs w:val="24"/>
        </w:rPr>
        <w:t xml:space="preserve"> </w:t>
      </w:r>
      <w:r w:rsidR="00CB05DF" w:rsidRPr="00B80079">
        <w:rPr>
          <w:rFonts w:ascii="Times New Roman" w:hAnsi="Times New Roman"/>
          <w:color w:val="222222"/>
          <w:sz w:val="24"/>
          <w:szCs w:val="24"/>
          <w:shd w:val="clear" w:color="auto" w:fill="FFFFFF"/>
        </w:rPr>
        <w:t>https://doi.org/10.3390/plants9020161</w:t>
      </w:r>
      <w:ins w:id="420" w:author="Costas Thanos" w:date="2024-05-20T15:35:00Z">
        <w:r w:rsidR="000C5208">
          <w:rPr>
            <w:rFonts w:ascii="Times New Roman" w:hAnsi="Times New Roman"/>
            <w:color w:val="222222"/>
            <w:sz w:val="24"/>
            <w:szCs w:val="24"/>
            <w:shd w:val="clear" w:color="auto" w:fill="FFFFFF"/>
          </w:rPr>
          <w:t>.</w:t>
        </w:r>
      </w:ins>
    </w:p>
    <w:p w14:paraId="165BC745" w14:textId="77777777" w:rsidR="00613DCD" w:rsidRPr="00B80079" w:rsidRDefault="00613DCD" w:rsidP="00586832">
      <w:pPr>
        <w:autoSpaceDE w:val="0"/>
        <w:autoSpaceDN w:val="0"/>
        <w:adjustRightInd w:val="0"/>
        <w:spacing w:after="0" w:line="360" w:lineRule="auto"/>
        <w:ind w:left="426" w:hanging="426"/>
        <w:jc w:val="both"/>
        <w:rPr>
          <w:rFonts w:ascii="Times New Roman" w:eastAsia="TimesNewRomanPSMT" w:hAnsi="Times New Roman"/>
          <w:sz w:val="24"/>
          <w:szCs w:val="24"/>
        </w:rPr>
      </w:pPr>
      <w:proofErr w:type="spellStart"/>
      <w:r w:rsidRPr="00B80079">
        <w:rPr>
          <w:rFonts w:ascii="Times New Roman" w:eastAsia="TimesNewRomanPSMT" w:hAnsi="Times New Roman"/>
          <w:b/>
          <w:bCs/>
          <w:sz w:val="24"/>
          <w:szCs w:val="24"/>
        </w:rPr>
        <w:t>Diantina</w:t>
      </w:r>
      <w:proofErr w:type="spellEnd"/>
      <w:r w:rsidRPr="00B80079">
        <w:rPr>
          <w:rFonts w:ascii="Times New Roman" w:eastAsia="TimesNewRomanPSMT" w:hAnsi="Times New Roman"/>
          <w:b/>
          <w:bCs/>
          <w:sz w:val="24"/>
          <w:szCs w:val="24"/>
        </w:rPr>
        <w:t xml:space="preserve"> S, </w:t>
      </w:r>
      <w:proofErr w:type="spellStart"/>
      <w:r w:rsidRPr="00B80079">
        <w:rPr>
          <w:rFonts w:ascii="Times New Roman" w:eastAsia="TimesNewRomanPSMT" w:hAnsi="Times New Roman"/>
          <w:b/>
          <w:bCs/>
          <w:sz w:val="24"/>
          <w:szCs w:val="24"/>
        </w:rPr>
        <w:t>Kartikaningrum</w:t>
      </w:r>
      <w:proofErr w:type="spellEnd"/>
      <w:r w:rsidRPr="00B80079">
        <w:rPr>
          <w:rFonts w:ascii="Times New Roman" w:eastAsia="TimesNewRomanPSMT" w:hAnsi="Times New Roman"/>
          <w:b/>
          <w:bCs/>
          <w:sz w:val="24"/>
          <w:szCs w:val="24"/>
        </w:rPr>
        <w:t xml:space="preserve"> S, McCormick AC, Millner J, McGill C, Pritchard HW and </w:t>
      </w:r>
      <w:proofErr w:type="spellStart"/>
      <w:r w:rsidRPr="00B80079">
        <w:rPr>
          <w:rFonts w:ascii="Times New Roman" w:eastAsia="TimesNewRomanPSMT" w:hAnsi="Times New Roman"/>
          <w:b/>
          <w:bCs/>
          <w:sz w:val="24"/>
          <w:szCs w:val="24"/>
        </w:rPr>
        <w:t>Mardarajan</w:t>
      </w:r>
      <w:proofErr w:type="spellEnd"/>
      <w:r w:rsidRPr="00B80079">
        <w:rPr>
          <w:rFonts w:ascii="Times New Roman" w:eastAsia="TimesNewRomanPSMT" w:hAnsi="Times New Roman"/>
          <w:b/>
          <w:bCs/>
          <w:sz w:val="24"/>
          <w:szCs w:val="24"/>
        </w:rPr>
        <w:t xml:space="preserve"> J</w:t>
      </w:r>
      <w:r w:rsidR="00F90B8B">
        <w:rPr>
          <w:rFonts w:ascii="Times New Roman" w:eastAsia="TimesNewRomanPSMT" w:hAnsi="Times New Roman"/>
          <w:b/>
          <w:bCs/>
          <w:sz w:val="24"/>
          <w:szCs w:val="24"/>
        </w:rPr>
        <w:t>.</w:t>
      </w:r>
      <w:r w:rsidRPr="00B80079">
        <w:rPr>
          <w:rFonts w:ascii="Times New Roman" w:eastAsia="TimesNewRomanPSMT" w:hAnsi="Times New Roman"/>
          <w:b/>
          <w:bCs/>
          <w:sz w:val="24"/>
          <w:szCs w:val="24"/>
        </w:rPr>
        <w:t xml:space="preserve"> </w:t>
      </w:r>
      <w:r w:rsidRPr="00B80079">
        <w:rPr>
          <w:rFonts w:ascii="Times New Roman" w:eastAsia="TimesNewRomanPSMT" w:hAnsi="Times New Roman"/>
          <w:sz w:val="24"/>
          <w:szCs w:val="24"/>
        </w:rPr>
        <w:t xml:space="preserve">(2023). Comparative in vitro seed germination and seedling development in tropical and temperate epiphytic and </w:t>
      </w:r>
      <w:r w:rsidRPr="00B80079">
        <w:rPr>
          <w:rFonts w:ascii="Times New Roman" w:eastAsia="TimesNewRomanPSMT" w:hAnsi="Times New Roman"/>
          <w:sz w:val="24"/>
          <w:szCs w:val="24"/>
        </w:rPr>
        <w:lastRenderedPageBreak/>
        <w:t xml:space="preserve">temperate terrestrial orchids. </w:t>
      </w:r>
      <w:r w:rsidRPr="00B80079">
        <w:rPr>
          <w:rFonts w:ascii="Times New Roman" w:eastAsia="TimesNewRomanPSMT" w:hAnsi="Times New Roman"/>
          <w:i/>
          <w:iCs/>
          <w:sz w:val="24"/>
          <w:szCs w:val="24"/>
        </w:rPr>
        <w:t>Plant Cell, Tissue and Organ Culture</w:t>
      </w:r>
      <w:r w:rsidRPr="00B80079">
        <w:rPr>
          <w:rFonts w:ascii="Times New Roman" w:eastAsia="TimesNewRomanPSMT" w:hAnsi="Times New Roman"/>
          <w:sz w:val="24"/>
          <w:szCs w:val="24"/>
        </w:rPr>
        <w:t xml:space="preserve"> </w:t>
      </w:r>
      <w:r w:rsidR="00277E02" w:rsidRPr="00B80079">
        <w:rPr>
          <w:rFonts w:ascii="Times New Roman" w:eastAsia="TimesNewRomanPSMT" w:hAnsi="Times New Roman"/>
          <w:b/>
          <w:bCs/>
          <w:sz w:val="24"/>
          <w:szCs w:val="24"/>
        </w:rPr>
        <w:t>143</w:t>
      </w:r>
      <w:r w:rsidR="00BF0C4F" w:rsidRPr="00B80079">
        <w:rPr>
          <w:rFonts w:ascii="Times New Roman" w:eastAsia="TimesNewRomanPSMT" w:hAnsi="Times New Roman"/>
          <w:sz w:val="24"/>
          <w:szCs w:val="24"/>
        </w:rPr>
        <w:t>,</w:t>
      </w:r>
      <w:r w:rsidR="00277E02" w:rsidRPr="00B80079">
        <w:rPr>
          <w:rFonts w:ascii="Times New Roman" w:eastAsia="TimesNewRomanPSMT" w:hAnsi="Times New Roman"/>
          <w:sz w:val="24"/>
          <w:szCs w:val="24"/>
        </w:rPr>
        <w:t xml:space="preserve"> 619-633.</w:t>
      </w:r>
    </w:p>
    <w:p w14:paraId="59F86114" w14:textId="77777777" w:rsidR="00421177" w:rsidRPr="00B80079" w:rsidRDefault="00421177" w:rsidP="00586832">
      <w:pPr>
        <w:autoSpaceDE w:val="0"/>
        <w:autoSpaceDN w:val="0"/>
        <w:adjustRightInd w:val="0"/>
        <w:spacing w:after="0" w:line="360" w:lineRule="auto"/>
        <w:ind w:left="426" w:hanging="426"/>
        <w:jc w:val="both"/>
        <w:rPr>
          <w:rFonts w:ascii="Times New Roman" w:eastAsia="TimesNewRomanPSMT" w:hAnsi="Times New Roman"/>
          <w:sz w:val="24"/>
          <w:szCs w:val="24"/>
        </w:rPr>
      </w:pPr>
      <w:r w:rsidRPr="00B80079">
        <w:rPr>
          <w:rFonts w:ascii="Times New Roman" w:eastAsia="TimesNewRomanPSMT" w:hAnsi="Times New Roman"/>
          <w:b/>
          <w:bCs/>
          <w:sz w:val="24"/>
          <w:szCs w:val="24"/>
        </w:rPr>
        <w:t>Eriksson O</w:t>
      </w:r>
      <w:r w:rsidR="00FD7C50" w:rsidRPr="00B80079">
        <w:rPr>
          <w:rFonts w:ascii="Times New Roman" w:eastAsia="TimesNewRomanPSMT" w:hAnsi="Times New Roman"/>
          <w:b/>
          <w:bCs/>
          <w:sz w:val="24"/>
          <w:szCs w:val="24"/>
        </w:rPr>
        <w:t xml:space="preserve"> and</w:t>
      </w:r>
      <w:r w:rsidRPr="00B80079">
        <w:rPr>
          <w:rFonts w:ascii="Times New Roman" w:eastAsia="TimesNewRomanPSMT" w:hAnsi="Times New Roman"/>
          <w:b/>
          <w:bCs/>
          <w:sz w:val="24"/>
          <w:szCs w:val="24"/>
        </w:rPr>
        <w:t xml:space="preserve"> Kainulainen K</w:t>
      </w:r>
      <w:r w:rsidR="00F90B8B">
        <w:rPr>
          <w:rFonts w:ascii="Times New Roman" w:eastAsia="TimesNewRomanPSMT" w:hAnsi="Times New Roman"/>
          <w:b/>
          <w:bCs/>
          <w:sz w:val="24"/>
          <w:szCs w:val="24"/>
        </w:rPr>
        <w:t>.</w:t>
      </w:r>
      <w:r w:rsidRPr="00B80079">
        <w:rPr>
          <w:rFonts w:ascii="Times New Roman" w:eastAsia="TimesNewRomanPSMT" w:hAnsi="Times New Roman"/>
          <w:b/>
          <w:bCs/>
          <w:sz w:val="24"/>
          <w:szCs w:val="24"/>
        </w:rPr>
        <w:t xml:space="preserve"> </w:t>
      </w:r>
      <w:r w:rsidR="00FD7C50" w:rsidRPr="00B80079">
        <w:rPr>
          <w:rFonts w:ascii="Times New Roman" w:eastAsia="TimesNewRomanPSMT" w:hAnsi="Times New Roman"/>
          <w:sz w:val="24"/>
          <w:szCs w:val="24"/>
        </w:rPr>
        <w:t>(</w:t>
      </w:r>
      <w:r w:rsidRPr="00B80079">
        <w:rPr>
          <w:rFonts w:ascii="Times New Roman" w:eastAsia="TimesNewRomanPSMT" w:hAnsi="Times New Roman"/>
          <w:sz w:val="24"/>
          <w:szCs w:val="24"/>
        </w:rPr>
        <w:t>2011</w:t>
      </w:r>
      <w:r w:rsidR="00FD7C50" w:rsidRPr="00B80079">
        <w:rPr>
          <w:rFonts w:ascii="Times New Roman" w:eastAsia="TimesNewRomanPSMT" w:hAnsi="Times New Roman"/>
          <w:sz w:val="24"/>
          <w:szCs w:val="24"/>
        </w:rPr>
        <w:t>)</w:t>
      </w:r>
      <w:r w:rsidRPr="00B80079">
        <w:rPr>
          <w:rFonts w:ascii="Times New Roman" w:eastAsia="TimesNewRomanPSMT" w:hAnsi="Times New Roman"/>
          <w:b/>
          <w:bCs/>
          <w:sz w:val="24"/>
          <w:szCs w:val="24"/>
        </w:rPr>
        <w:t xml:space="preserve"> </w:t>
      </w:r>
      <w:r w:rsidRPr="00B80079">
        <w:rPr>
          <w:rFonts w:ascii="Times New Roman" w:eastAsia="TimesNewRomanPSMT" w:hAnsi="Times New Roman"/>
          <w:sz w:val="24"/>
          <w:szCs w:val="24"/>
        </w:rPr>
        <w:t xml:space="preserve">The evolutionary ecology of dust seeds. </w:t>
      </w:r>
      <w:r w:rsidRPr="00B80079">
        <w:rPr>
          <w:rFonts w:ascii="Times New Roman" w:eastAsia="TimesNewRomanPSMT" w:hAnsi="Times New Roman"/>
          <w:i/>
          <w:iCs/>
          <w:sz w:val="24"/>
          <w:szCs w:val="24"/>
        </w:rPr>
        <w:t>Perspectives in Plant Ecology, Evolution and Systematics</w:t>
      </w:r>
      <w:r w:rsidR="00CB05DF" w:rsidRPr="00B80079">
        <w:rPr>
          <w:rFonts w:ascii="Times New Roman" w:eastAsia="TimesNewRomanPSMT" w:hAnsi="Times New Roman"/>
          <w:sz w:val="24"/>
          <w:szCs w:val="24"/>
        </w:rPr>
        <w:t xml:space="preserve"> </w:t>
      </w:r>
      <w:r w:rsidRPr="00B80079">
        <w:rPr>
          <w:rFonts w:ascii="Times New Roman" w:eastAsia="TimesNewRomanPSMT" w:hAnsi="Times New Roman"/>
          <w:b/>
          <w:bCs/>
          <w:sz w:val="24"/>
          <w:szCs w:val="24"/>
        </w:rPr>
        <w:t>13</w:t>
      </w:r>
      <w:r w:rsidR="00BF0C4F" w:rsidRPr="00B80079">
        <w:rPr>
          <w:rFonts w:ascii="Times New Roman" w:eastAsia="TimesNewRomanPSMT" w:hAnsi="Times New Roman"/>
          <w:sz w:val="24"/>
          <w:szCs w:val="24"/>
        </w:rPr>
        <w:t>,</w:t>
      </w:r>
      <w:r w:rsidRPr="00B80079">
        <w:rPr>
          <w:rFonts w:ascii="Times New Roman" w:eastAsia="TimesNewRomanPSMT" w:hAnsi="Times New Roman"/>
          <w:sz w:val="24"/>
          <w:szCs w:val="24"/>
        </w:rPr>
        <w:t xml:space="preserve"> 73</w:t>
      </w:r>
      <w:r w:rsidR="00927506" w:rsidRPr="00B80079">
        <w:rPr>
          <w:rFonts w:ascii="Times New Roman" w:eastAsia="Times New Roman" w:hAnsi="Times New Roman"/>
          <w:color w:val="1C1D1E"/>
          <w:sz w:val="24"/>
          <w:szCs w:val="24"/>
          <w:lang w:eastAsia="en-GB"/>
        </w:rPr>
        <w:t>–</w:t>
      </w:r>
      <w:r w:rsidRPr="00B80079">
        <w:rPr>
          <w:rFonts w:ascii="Times New Roman" w:eastAsia="TimesNewRomanPSMT" w:hAnsi="Times New Roman"/>
          <w:sz w:val="24"/>
          <w:szCs w:val="24"/>
        </w:rPr>
        <w:t>87.</w:t>
      </w:r>
    </w:p>
    <w:p w14:paraId="28B13341" w14:textId="77777777" w:rsidR="00C27BCE" w:rsidRPr="00B80079" w:rsidRDefault="00C27BCE" w:rsidP="00586832">
      <w:pPr>
        <w:autoSpaceDE w:val="0"/>
        <w:autoSpaceDN w:val="0"/>
        <w:adjustRightInd w:val="0"/>
        <w:spacing w:after="0" w:line="360" w:lineRule="auto"/>
        <w:ind w:left="426" w:hanging="426"/>
        <w:jc w:val="both"/>
        <w:rPr>
          <w:rFonts w:ascii="Times New Roman" w:hAnsi="Times New Roman"/>
          <w:sz w:val="24"/>
          <w:szCs w:val="24"/>
        </w:rPr>
      </w:pPr>
      <w:r w:rsidRPr="00B80079">
        <w:rPr>
          <w:rFonts w:ascii="Times New Roman" w:eastAsia="TimesNewRomanPSMT" w:hAnsi="Times New Roman"/>
          <w:b/>
          <w:bCs/>
          <w:sz w:val="24"/>
          <w:szCs w:val="24"/>
        </w:rPr>
        <w:t>Fan XL, Chomicki G, Hao K, Liu Q, Xiong YZ, Renner SS, Gao JY</w:t>
      </w:r>
      <w:r w:rsidR="00FD7C50" w:rsidRPr="00B80079">
        <w:rPr>
          <w:rFonts w:ascii="Times New Roman" w:eastAsia="TimesNewRomanPSMT" w:hAnsi="Times New Roman"/>
          <w:b/>
          <w:bCs/>
          <w:sz w:val="24"/>
          <w:szCs w:val="24"/>
        </w:rPr>
        <w:t xml:space="preserve"> and</w:t>
      </w:r>
      <w:r w:rsidRPr="00B80079">
        <w:rPr>
          <w:rFonts w:ascii="Times New Roman" w:eastAsia="TimesNewRomanPSMT" w:hAnsi="Times New Roman"/>
          <w:b/>
          <w:bCs/>
          <w:sz w:val="24"/>
          <w:szCs w:val="24"/>
        </w:rPr>
        <w:t xml:space="preserve"> Huang SQ</w:t>
      </w:r>
      <w:r w:rsidR="00F90B8B">
        <w:rPr>
          <w:rFonts w:ascii="Times New Roman" w:eastAsia="TimesNewRomanPSMT" w:hAnsi="Times New Roman"/>
          <w:b/>
          <w:bCs/>
          <w:sz w:val="24"/>
          <w:szCs w:val="24"/>
        </w:rPr>
        <w:t>.</w:t>
      </w:r>
      <w:r w:rsidRPr="00B80079">
        <w:rPr>
          <w:rFonts w:ascii="Times New Roman" w:eastAsia="TimesNewRomanPSMT" w:hAnsi="Times New Roman"/>
          <w:b/>
          <w:bCs/>
          <w:sz w:val="24"/>
          <w:szCs w:val="24"/>
        </w:rPr>
        <w:t xml:space="preserve"> </w:t>
      </w:r>
      <w:r w:rsidR="00FD7C50" w:rsidRPr="00B80079">
        <w:rPr>
          <w:rFonts w:ascii="Times New Roman" w:eastAsia="TimesNewRomanPSMT" w:hAnsi="Times New Roman"/>
          <w:sz w:val="24"/>
          <w:szCs w:val="24"/>
        </w:rPr>
        <w:t>(</w:t>
      </w:r>
      <w:r w:rsidRPr="00B80079">
        <w:rPr>
          <w:rFonts w:ascii="Times New Roman" w:eastAsia="TimesNewRomanPSMT" w:hAnsi="Times New Roman"/>
          <w:sz w:val="24"/>
          <w:szCs w:val="24"/>
        </w:rPr>
        <w:t>2020</w:t>
      </w:r>
      <w:r w:rsidR="00FD7C50" w:rsidRPr="00B80079">
        <w:rPr>
          <w:rFonts w:ascii="Times New Roman" w:eastAsia="TimesNewRomanPSMT" w:hAnsi="Times New Roman"/>
          <w:sz w:val="24"/>
          <w:szCs w:val="24"/>
        </w:rPr>
        <w:t>)</w:t>
      </w:r>
      <w:r w:rsidRPr="00B80079">
        <w:rPr>
          <w:rFonts w:ascii="Times New Roman" w:eastAsia="TimesNewRomanPSMT" w:hAnsi="Times New Roman"/>
          <w:b/>
          <w:bCs/>
          <w:sz w:val="24"/>
          <w:szCs w:val="24"/>
        </w:rPr>
        <w:t xml:space="preserve"> </w:t>
      </w:r>
      <w:r w:rsidRPr="00B80079">
        <w:rPr>
          <w:rFonts w:ascii="Times New Roman" w:eastAsia="TimesNewRomanPSMT" w:hAnsi="Times New Roman"/>
          <w:sz w:val="24"/>
          <w:szCs w:val="24"/>
        </w:rPr>
        <w:t xml:space="preserve">Transitions between the terrestrial and epiphytic habit drove the evolution of seed-aerodynamic traits in orchids. </w:t>
      </w:r>
      <w:r w:rsidRPr="00B80079">
        <w:rPr>
          <w:rFonts w:ascii="Times New Roman" w:eastAsia="TimesNewRomanPSMT" w:hAnsi="Times New Roman"/>
          <w:i/>
          <w:iCs/>
          <w:sz w:val="24"/>
          <w:szCs w:val="24"/>
        </w:rPr>
        <w:t>The American Naturalist</w:t>
      </w:r>
      <w:r w:rsidR="00CB05DF" w:rsidRPr="00B80079">
        <w:rPr>
          <w:rFonts w:ascii="Times New Roman" w:eastAsia="TimesNewRomanPSMT" w:hAnsi="Times New Roman"/>
          <w:sz w:val="24"/>
          <w:szCs w:val="24"/>
        </w:rPr>
        <w:t xml:space="preserve"> </w:t>
      </w:r>
      <w:r w:rsidRPr="00B80079">
        <w:rPr>
          <w:rFonts w:ascii="Times New Roman" w:eastAsia="TimesNewRomanPSMT" w:hAnsi="Times New Roman"/>
          <w:b/>
          <w:bCs/>
          <w:sz w:val="24"/>
          <w:szCs w:val="24"/>
        </w:rPr>
        <w:t>195</w:t>
      </w:r>
      <w:r w:rsidR="00BF0C4F" w:rsidRPr="00B80079">
        <w:rPr>
          <w:rFonts w:ascii="Times New Roman" w:eastAsia="TimesNewRomanPSMT" w:hAnsi="Times New Roman"/>
          <w:sz w:val="24"/>
          <w:szCs w:val="24"/>
        </w:rPr>
        <w:t>,</w:t>
      </w:r>
      <w:r w:rsidR="00FE5AC5" w:rsidRPr="00B80079">
        <w:rPr>
          <w:rFonts w:ascii="Times New Roman" w:hAnsi="Times New Roman"/>
          <w:sz w:val="24"/>
          <w:szCs w:val="24"/>
        </w:rPr>
        <w:t xml:space="preserve"> </w:t>
      </w:r>
      <w:r w:rsidR="0061457E" w:rsidRPr="00B80079">
        <w:rPr>
          <w:rFonts w:ascii="Times New Roman" w:hAnsi="Times New Roman"/>
          <w:color w:val="333333"/>
          <w:spacing w:val="2"/>
          <w:sz w:val="24"/>
          <w:szCs w:val="24"/>
          <w:shd w:val="clear" w:color="auto" w:fill="FCFCFC"/>
        </w:rPr>
        <w:t>275–283.</w:t>
      </w:r>
      <w:r w:rsidR="0061457E" w:rsidRPr="00B80079" w:rsidDel="0061457E">
        <w:rPr>
          <w:rFonts w:ascii="Times New Roman" w:hAnsi="Times New Roman"/>
          <w:sz w:val="24"/>
          <w:szCs w:val="24"/>
        </w:rPr>
        <w:t xml:space="preserve"> </w:t>
      </w:r>
    </w:p>
    <w:p w14:paraId="3108092D" w14:textId="77777777" w:rsidR="004604EB" w:rsidRPr="00B80079" w:rsidRDefault="004604EB" w:rsidP="00586832">
      <w:pPr>
        <w:autoSpaceDE w:val="0"/>
        <w:autoSpaceDN w:val="0"/>
        <w:adjustRightInd w:val="0"/>
        <w:spacing w:after="0" w:line="360" w:lineRule="auto"/>
        <w:ind w:left="426" w:hanging="426"/>
        <w:jc w:val="both"/>
        <w:rPr>
          <w:rFonts w:ascii="Times New Roman" w:eastAsia="TimesNewRomanPSMT" w:hAnsi="Times New Roman"/>
          <w:sz w:val="24"/>
          <w:szCs w:val="24"/>
        </w:rPr>
      </w:pPr>
      <w:r w:rsidRPr="00B80079">
        <w:rPr>
          <w:rFonts w:ascii="Times New Roman" w:eastAsia="TimesNewRomanPSMT" w:hAnsi="Times New Roman"/>
          <w:b/>
          <w:bCs/>
          <w:sz w:val="24"/>
          <w:szCs w:val="24"/>
        </w:rPr>
        <w:t>Forbis TA, Floyd SK and Queiroz A</w:t>
      </w:r>
      <w:r w:rsidR="00F90B8B">
        <w:rPr>
          <w:rFonts w:ascii="Times New Roman" w:eastAsia="TimesNewRomanPSMT" w:hAnsi="Times New Roman"/>
          <w:b/>
          <w:bCs/>
          <w:sz w:val="24"/>
          <w:szCs w:val="24"/>
        </w:rPr>
        <w:t>.</w:t>
      </w:r>
      <w:r w:rsidRPr="00B80079">
        <w:rPr>
          <w:rFonts w:ascii="Times New Roman" w:eastAsia="TimesNewRomanPSMT" w:hAnsi="Times New Roman"/>
          <w:b/>
          <w:bCs/>
          <w:sz w:val="24"/>
          <w:szCs w:val="24"/>
        </w:rPr>
        <w:t xml:space="preserve"> </w:t>
      </w:r>
      <w:r w:rsidRPr="00B80079">
        <w:rPr>
          <w:rFonts w:ascii="Times New Roman" w:eastAsia="TimesNewRomanPSMT" w:hAnsi="Times New Roman"/>
          <w:sz w:val="24"/>
          <w:szCs w:val="24"/>
        </w:rPr>
        <w:t>(2002). The evolution of embryo size in Angiosperms and other seeds plants</w:t>
      </w:r>
      <w:ins w:id="421" w:author="Costas Thanos" w:date="2024-05-20T15:37:00Z">
        <w:r w:rsidR="000C5208">
          <w:rPr>
            <w:rFonts w:ascii="Times New Roman" w:eastAsia="TimesNewRomanPSMT" w:hAnsi="Times New Roman"/>
            <w:sz w:val="24"/>
            <w:szCs w:val="24"/>
          </w:rPr>
          <w:t>:</w:t>
        </w:r>
      </w:ins>
      <w:r w:rsidRPr="00B80079">
        <w:rPr>
          <w:rFonts w:ascii="Times New Roman" w:eastAsia="TimesNewRomanPSMT" w:hAnsi="Times New Roman"/>
          <w:sz w:val="24"/>
          <w:szCs w:val="24"/>
        </w:rPr>
        <w:t xml:space="preserve"> </w:t>
      </w:r>
      <w:del w:id="422" w:author="Costas Thanos" w:date="2024-05-20T15:42:00Z">
        <w:r w:rsidRPr="00B80079" w:rsidDel="00C938C3">
          <w:rPr>
            <w:rFonts w:ascii="Times New Roman" w:eastAsia="TimesNewRomanPSMT" w:hAnsi="Times New Roman"/>
            <w:sz w:val="24"/>
            <w:szCs w:val="24"/>
          </w:rPr>
          <w:delText xml:space="preserve">implications </w:delText>
        </w:r>
      </w:del>
      <w:ins w:id="423" w:author="Costas Thanos" w:date="2024-05-20T15:42:00Z">
        <w:r w:rsidR="00C938C3">
          <w:rPr>
            <w:rFonts w:ascii="Times New Roman" w:eastAsia="TimesNewRomanPSMT" w:hAnsi="Times New Roman"/>
            <w:sz w:val="24"/>
            <w:szCs w:val="24"/>
          </w:rPr>
          <w:t>I</w:t>
        </w:r>
        <w:r w:rsidR="00C938C3" w:rsidRPr="00B80079">
          <w:rPr>
            <w:rFonts w:ascii="Times New Roman" w:eastAsia="TimesNewRomanPSMT" w:hAnsi="Times New Roman"/>
            <w:sz w:val="24"/>
            <w:szCs w:val="24"/>
          </w:rPr>
          <w:t xml:space="preserve">mplications </w:t>
        </w:r>
      </w:ins>
      <w:r w:rsidRPr="00B80079">
        <w:rPr>
          <w:rFonts w:ascii="Times New Roman" w:eastAsia="TimesNewRomanPSMT" w:hAnsi="Times New Roman"/>
          <w:sz w:val="24"/>
          <w:szCs w:val="24"/>
        </w:rPr>
        <w:t xml:space="preserve">for the evolution of seed dormancy. </w:t>
      </w:r>
      <w:r w:rsidRPr="00B80079">
        <w:rPr>
          <w:rFonts w:ascii="Times New Roman" w:eastAsia="TimesNewRomanPSMT" w:hAnsi="Times New Roman"/>
          <w:i/>
          <w:iCs/>
          <w:sz w:val="24"/>
          <w:szCs w:val="24"/>
        </w:rPr>
        <w:t>Evolution</w:t>
      </w:r>
      <w:r w:rsidRPr="00B80079">
        <w:rPr>
          <w:rFonts w:ascii="Times New Roman" w:eastAsia="TimesNewRomanPSMT" w:hAnsi="Times New Roman"/>
          <w:sz w:val="24"/>
          <w:szCs w:val="24"/>
        </w:rPr>
        <w:t xml:space="preserve"> </w:t>
      </w:r>
      <w:r w:rsidRPr="00B80079">
        <w:rPr>
          <w:rFonts w:ascii="Times New Roman" w:eastAsia="TimesNewRomanPSMT" w:hAnsi="Times New Roman"/>
          <w:b/>
          <w:bCs/>
          <w:sz w:val="24"/>
          <w:szCs w:val="24"/>
        </w:rPr>
        <w:t>56</w:t>
      </w:r>
      <w:r w:rsidR="00BF0C4F" w:rsidRPr="00B80079">
        <w:rPr>
          <w:rFonts w:ascii="Times New Roman" w:eastAsia="TimesNewRomanPSMT" w:hAnsi="Times New Roman"/>
          <w:sz w:val="24"/>
          <w:szCs w:val="24"/>
        </w:rPr>
        <w:t>,</w:t>
      </w:r>
      <w:r w:rsidRPr="00B80079">
        <w:rPr>
          <w:rFonts w:ascii="Times New Roman" w:eastAsia="TimesNewRomanPSMT" w:hAnsi="Times New Roman"/>
          <w:sz w:val="24"/>
          <w:szCs w:val="24"/>
        </w:rPr>
        <w:t xml:space="preserve"> 2112-2125.</w:t>
      </w:r>
    </w:p>
    <w:p w14:paraId="1C54BE8B" w14:textId="77777777" w:rsidR="004D4711" w:rsidRPr="00B80079" w:rsidRDefault="004D4711" w:rsidP="00586832">
      <w:pPr>
        <w:autoSpaceDE w:val="0"/>
        <w:autoSpaceDN w:val="0"/>
        <w:adjustRightInd w:val="0"/>
        <w:spacing w:after="0" w:line="360" w:lineRule="auto"/>
        <w:ind w:left="426" w:hanging="426"/>
        <w:jc w:val="both"/>
        <w:rPr>
          <w:rFonts w:ascii="Times New Roman" w:hAnsi="Times New Roman"/>
          <w:sz w:val="24"/>
          <w:szCs w:val="24"/>
          <w:shd w:val="clear" w:color="auto" w:fill="FFFFFF"/>
        </w:rPr>
      </w:pPr>
      <w:r w:rsidRPr="00B80079">
        <w:rPr>
          <w:rFonts w:ascii="Times New Roman" w:eastAsia="TimesNewRomanPSMT" w:hAnsi="Times New Roman"/>
          <w:b/>
          <w:bCs/>
          <w:sz w:val="24"/>
          <w:szCs w:val="24"/>
        </w:rPr>
        <w:t xml:space="preserve">Gamarra R, </w:t>
      </w:r>
      <w:proofErr w:type="spellStart"/>
      <w:r w:rsidRPr="00B80079">
        <w:rPr>
          <w:rFonts w:ascii="Times New Roman" w:eastAsia="TimesNewRomanPSMT" w:hAnsi="Times New Roman"/>
          <w:b/>
          <w:bCs/>
          <w:sz w:val="24"/>
          <w:szCs w:val="24"/>
        </w:rPr>
        <w:t>Ortúñez</w:t>
      </w:r>
      <w:proofErr w:type="spellEnd"/>
      <w:r w:rsidRPr="00B80079">
        <w:rPr>
          <w:rFonts w:ascii="Times New Roman" w:eastAsia="TimesNewRomanPSMT" w:hAnsi="Times New Roman"/>
          <w:b/>
          <w:bCs/>
          <w:sz w:val="24"/>
          <w:szCs w:val="24"/>
        </w:rPr>
        <w:t xml:space="preserve"> E, Sanz E, Esparza I</w:t>
      </w:r>
      <w:r w:rsidR="00FD7C50" w:rsidRPr="00B80079">
        <w:rPr>
          <w:rFonts w:ascii="Times New Roman" w:eastAsia="TimesNewRomanPSMT" w:hAnsi="Times New Roman"/>
          <w:b/>
          <w:bCs/>
          <w:sz w:val="24"/>
          <w:szCs w:val="24"/>
        </w:rPr>
        <w:t xml:space="preserve"> and</w:t>
      </w:r>
      <w:r w:rsidRPr="00B80079">
        <w:rPr>
          <w:rFonts w:ascii="Times New Roman" w:eastAsia="TimesNewRomanPSMT" w:hAnsi="Times New Roman"/>
          <w:b/>
          <w:bCs/>
          <w:sz w:val="24"/>
          <w:szCs w:val="24"/>
        </w:rPr>
        <w:t xml:space="preserve"> Gal</w:t>
      </w:r>
      <w:r w:rsidRPr="00B80079">
        <w:rPr>
          <w:rFonts w:ascii="Times New Roman" w:hAnsi="Times New Roman"/>
          <w:b/>
          <w:bCs/>
          <w:sz w:val="24"/>
          <w:szCs w:val="24"/>
        </w:rPr>
        <w:t>án P</w:t>
      </w:r>
      <w:ins w:id="424" w:author="Costas Thanos" w:date="2024-05-20T15:37:00Z">
        <w:r w:rsidR="00C938C3">
          <w:rPr>
            <w:rFonts w:ascii="Times New Roman" w:hAnsi="Times New Roman"/>
            <w:b/>
            <w:bCs/>
            <w:sz w:val="24"/>
            <w:szCs w:val="24"/>
          </w:rPr>
          <w:t>.</w:t>
        </w:r>
      </w:ins>
      <w:r w:rsidRPr="00B80079">
        <w:rPr>
          <w:rFonts w:ascii="Times New Roman" w:hAnsi="Times New Roman"/>
          <w:b/>
          <w:bCs/>
          <w:sz w:val="24"/>
          <w:szCs w:val="24"/>
        </w:rPr>
        <w:t xml:space="preserve"> </w:t>
      </w:r>
      <w:r w:rsidR="00FD7C50" w:rsidRPr="00B80079">
        <w:rPr>
          <w:rFonts w:ascii="Times New Roman" w:hAnsi="Times New Roman"/>
          <w:sz w:val="24"/>
          <w:szCs w:val="24"/>
        </w:rPr>
        <w:t>(</w:t>
      </w:r>
      <w:r w:rsidRPr="00B80079">
        <w:rPr>
          <w:rFonts w:ascii="Times New Roman" w:hAnsi="Times New Roman"/>
          <w:sz w:val="24"/>
          <w:szCs w:val="24"/>
        </w:rPr>
        <w:t>2010</w:t>
      </w:r>
      <w:r w:rsidR="00FD7C50" w:rsidRPr="00B80079">
        <w:rPr>
          <w:rFonts w:ascii="Times New Roman" w:hAnsi="Times New Roman"/>
          <w:sz w:val="24"/>
          <w:szCs w:val="24"/>
        </w:rPr>
        <w:t>)</w:t>
      </w:r>
      <w:r w:rsidRPr="00B80079">
        <w:rPr>
          <w:rFonts w:ascii="Times New Roman" w:hAnsi="Times New Roman"/>
          <w:sz w:val="24"/>
          <w:szCs w:val="24"/>
        </w:rPr>
        <w:t xml:space="preserve"> Seeds in subtribe </w:t>
      </w:r>
      <w:proofErr w:type="spellStart"/>
      <w:r w:rsidRPr="00B80079">
        <w:rPr>
          <w:rFonts w:ascii="Times New Roman" w:hAnsi="Times New Roman"/>
          <w:sz w:val="24"/>
          <w:szCs w:val="24"/>
        </w:rPr>
        <w:t>Orchidinae</w:t>
      </w:r>
      <w:proofErr w:type="spellEnd"/>
      <w:r w:rsidR="00791BE7" w:rsidRPr="00B80079">
        <w:rPr>
          <w:rFonts w:ascii="Times New Roman" w:hAnsi="Times New Roman"/>
          <w:sz w:val="24"/>
          <w:szCs w:val="24"/>
        </w:rPr>
        <w:t xml:space="preserve"> </w:t>
      </w:r>
      <w:r w:rsidRPr="00B80079">
        <w:rPr>
          <w:rFonts w:ascii="Times New Roman" w:hAnsi="Times New Roman"/>
          <w:sz w:val="24"/>
          <w:szCs w:val="24"/>
        </w:rPr>
        <w:t>(Orchidaceae): The best morphological tool to support molecular analysis</w:t>
      </w:r>
      <w:r w:rsidR="00BF0C4F" w:rsidRPr="00B80079">
        <w:rPr>
          <w:rFonts w:ascii="Times New Roman" w:hAnsi="Times New Roman"/>
          <w:sz w:val="24"/>
          <w:szCs w:val="24"/>
        </w:rPr>
        <w:t>, pp. 323-326</w:t>
      </w:r>
      <w:r w:rsidR="00C27BCE" w:rsidRPr="00B80079">
        <w:rPr>
          <w:rFonts w:ascii="Times New Roman" w:hAnsi="Times New Roman"/>
          <w:sz w:val="24"/>
          <w:szCs w:val="24"/>
        </w:rPr>
        <w:t xml:space="preserve"> </w:t>
      </w:r>
      <w:r w:rsidR="00C27BCE" w:rsidRPr="00B80079">
        <w:rPr>
          <w:rFonts w:ascii="Times New Roman" w:hAnsi="Times New Roman"/>
          <w:i/>
          <w:iCs/>
          <w:sz w:val="24"/>
          <w:szCs w:val="24"/>
        </w:rPr>
        <w:t>in</w:t>
      </w:r>
      <w:r w:rsidR="00B64552" w:rsidRPr="00B80079">
        <w:rPr>
          <w:rFonts w:ascii="Times New Roman" w:hAnsi="Times New Roman"/>
          <w:sz w:val="24"/>
          <w:szCs w:val="24"/>
        </w:rPr>
        <w:t xml:space="preserve"> Nimis PL</w:t>
      </w:r>
      <w:r w:rsidR="00BF0C4F" w:rsidRPr="00B80079">
        <w:rPr>
          <w:rFonts w:ascii="Times New Roman" w:hAnsi="Times New Roman"/>
          <w:sz w:val="24"/>
          <w:szCs w:val="24"/>
        </w:rPr>
        <w:t>;</w:t>
      </w:r>
      <w:r w:rsidR="00B64552" w:rsidRPr="00B80079">
        <w:rPr>
          <w:rFonts w:ascii="Times New Roman" w:hAnsi="Times New Roman"/>
          <w:sz w:val="24"/>
          <w:szCs w:val="24"/>
        </w:rPr>
        <w:t xml:space="preserve"> Vignes R</w:t>
      </w:r>
      <w:r w:rsidR="00BF0C4F" w:rsidRPr="00B80079">
        <w:rPr>
          <w:rFonts w:ascii="Times New Roman" w:hAnsi="Times New Roman"/>
          <w:sz w:val="24"/>
          <w:szCs w:val="24"/>
        </w:rPr>
        <w:t xml:space="preserve"> (Eds)</w:t>
      </w:r>
      <w:r w:rsidR="00B64552" w:rsidRPr="00B80079">
        <w:rPr>
          <w:rFonts w:ascii="Times New Roman" w:hAnsi="Times New Roman"/>
          <w:sz w:val="24"/>
          <w:szCs w:val="24"/>
        </w:rPr>
        <w:t>.</w:t>
      </w:r>
      <w:r w:rsidR="00C27BCE" w:rsidRPr="00B80079">
        <w:rPr>
          <w:rFonts w:ascii="Times New Roman" w:hAnsi="Times New Roman"/>
          <w:sz w:val="24"/>
          <w:szCs w:val="24"/>
        </w:rPr>
        <w:t xml:space="preserve"> </w:t>
      </w:r>
      <w:r w:rsidR="00C27BCE" w:rsidRPr="00B80079">
        <w:rPr>
          <w:rFonts w:ascii="Times New Roman" w:hAnsi="Times New Roman"/>
          <w:i/>
          <w:iCs/>
          <w:sz w:val="24"/>
          <w:szCs w:val="24"/>
        </w:rPr>
        <w:t>Tools for identifying biodiversity: Progress and problems</w:t>
      </w:r>
      <w:r w:rsidRPr="00B80079">
        <w:rPr>
          <w:rFonts w:ascii="Times New Roman" w:hAnsi="Times New Roman"/>
          <w:sz w:val="24"/>
          <w:szCs w:val="24"/>
        </w:rPr>
        <w:t>.</w:t>
      </w:r>
      <w:r w:rsidR="00C27BCE" w:rsidRPr="00B80079">
        <w:rPr>
          <w:rFonts w:ascii="Times New Roman" w:hAnsi="Times New Roman"/>
          <w:sz w:val="24"/>
          <w:szCs w:val="24"/>
        </w:rPr>
        <w:t xml:space="preserve"> </w:t>
      </w:r>
      <w:r w:rsidR="00C27BCE" w:rsidRPr="00B80079">
        <w:rPr>
          <w:rFonts w:ascii="Times New Roman" w:hAnsi="Times New Roman"/>
          <w:sz w:val="24"/>
          <w:szCs w:val="24"/>
          <w:shd w:val="clear" w:color="auto" w:fill="FFFFFF"/>
        </w:rPr>
        <w:t>Trieste</w:t>
      </w:r>
      <w:r w:rsidR="00B64552" w:rsidRPr="00B80079">
        <w:rPr>
          <w:rFonts w:ascii="Times New Roman" w:hAnsi="Times New Roman"/>
          <w:sz w:val="24"/>
          <w:szCs w:val="24"/>
          <w:shd w:val="clear" w:color="auto" w:fill="FFFFFF"/>
        </w:rPr>
        <w:t>, IT</w:t>
      </w:r>
      <w:r w:rsidR="00BF0C4F" w:rsidRPr="00B80079">
        <w:rPr>
          <w:rFonts w:ascii="Times New Roman" w:hAnsi="Times New Roman"/>
          <w:sz w:val="24"/>
          <w:szCs w:val="24"/>
          <w:shd w:val="clear" w:color="auto" w:fill="FFFFFF"/>
        </w:rPr>
        <w:t>,</w:t>
      </w:r>
      <w:r w:rsidR="00B64552" w:rsidRPr="00B80079">
        <w:rPr>
          <w:rFonts w:ascii="Times New Roman" w:hAnsi="Times New Roman"/>
          <w:sz w:val="24"/>
          <w:szCs w:val="24"/>
          <w:shd w:val="clear" w:color="auto" w:fill="FFFFFF"/>
        </w:rPr>
        <w:t xml:space="preserve"> </w:t>
      </w:r>
      <w:proofErr w:type="spellStart"/>
      <w:r w:rsidR="00B64552" w:rsidRPr="00B80079">
        <w:rPr>
          <w:rFonts w:ascii="Times New Roman" w:hAnsi="Times New Roman"/>
          <w:sz w:val="24"/>
          <w:szCs w:val="24"/>
          <w:shd w:val="clear" w:color="auto" w:fill="FFFFFF"/>
        </w:rPr>
        <w:t>Edizioni</w:t>
      </w:r>
      <w:proofErr w:type="spellEnd"/>
      <w:r w:rsidR="00B64552" w:rsidRPr="00B80079">
        <w:rPr>
          <w:rFonts w:ascii="Times New Roman" w:hAnsi="Times New Roman"/>
          <w:sz w:val="24"/>
          <w:szCs w:val="24"/>
          <w:shd w:val="clear" w:color="auto" w:fill="FFFFFF"/>
        </w:rPr>
        <w:t xml:space="preserve"> </w:t>
      </w:r>
      <w:proofErr w:type="spellStart"/>
      <w:r w:rsidR="00B64552" w:rsidRPr="00B80079">
        <w:rPr>
          <w:rFonts w:ascii="Times New Roman" w:hAnsi="Times New Roman"/>
          <w:sz w:val="24"/>
          <w:szCs w:val="24"/>
          <w:shd w:val="clear" w:color="auto" w:fill="FFFFFF"/>
        </w:rPr>
        <w:t>Università</w:t>
      </w:r>
      <w:proofErr w:type="spellEnd"/>
      <w:r w:rsidR="00B64552" w:rsidRPr="00B80079">
        <w:rPr>
          <w:rFonts w:ascii="Times New Roman" w:hAnsi="Times New Roman"/>
          <w:sz w:val="24"/>
          <w:szCs w:val="24"/>
          <w:shd w:val="clear" w:color="auto" w:fill="FFFFFF"/>
        </w:rPr>
        <w:t xml:space="preserve"> di Trieste</w:t>
      </w:r>
      <w:r w:rsidR="00C27BCE" w:rsidRPr="00B80079">
        <w:rPr>
          <w:rFonts w:ascii="Times New Roman" w:hAnsi="Times New Roman"/>
          <w:sz w:val="24"/>
          <w:szCs w:val="24"/>
          <w:shd w:val="clear" w:color="auto" w:fill="FFFFFF"/>
        </w:rPr>
        <w:t>.</w:t>
      </w:r>
    </w:p>
    <w:p w14:paraId="7A1EA100" w14:textId="77777777" w:rsidR="00831811" w:rsidRPr="00B80079" w:rsidRDefault="00831811" w:rsidP="00B64552">
      <w:pPr>
        <w:autoSpaceDE w:val="0"/>
        <w:autoSpaceDN w:val="0"/>
        <w:adjustRightInd w:val="0"/>
        <w:spacing w:after="0" w:line="360" w:lineRule="auto"/>
        <w:ind w:left="426" w:hanging="426"/>
        <w:jc w:val="both"/>
        <w:rPr>
          <w:rFonts w:ascii="Times New Roman" w:hAnsi="Times New Roman"/>
          <w:sz w:val="24"/>
          <w:szCs w:val="24"/>
        </w:rPr>
      </w:pPr>
      <w:r w:rsidRPr="00B80079">
        <w:rPr>
          <w:rFonts w:ascii="Times New Roman" w:hAnsi="Times New Roman"/>
          <w:b/>
          <w:bCs/>
          <w:sz w:val="24"/>
          <w:szCs w:val="24"/>
        </w:rPr>
        <w:t xml:space="preserve">GBIF </w:t>
      </w:r>
      <w:r w:rsidR="00FD7C50" w:rsidRPr="00B80079">
        <w:rPr>
          <w:rFonts w:ascii="Times New Roman" w:hAnsi="Times New Roman"/>
          <w:sz w:val="24"/>
          <w:szCs w:val="24"/>
        </w:rPr>
        <w:t>(</w:t>
      </w:r>
      <w:r w:rsidRPr="00B80079">
        <w:rPr>
          <w:rFonts w:ascii="Times New Roman" w:hAnsi="Times New Roman"/>
          <w:sz w:val="24"/>
          <w:szCs w:val="24"/>
        </w:rPr>
        <w:t>2020</w:t>
      </w:r>
      <w:r w:rsidR="00FD7C50" w:rsidRPr="00B80079">
        <w:rPr>
          <w:rFonts w:ascii="Times New Roman" w:hAnsi="Times New Roman"/>
          <w:sz w:val="24"/>
          <w:szCs w:val="24"/>
        </w:rPr>
        <w:t>)</w:t>
      </w:r>
      <w:r w:rsidRPr="00B80079">
        <w:rPr>
          <w:rFonts w:ascii="Times New Roman" w:hAnsi="Times New Roman"/>
          <w:sz w:val="24"/>
          <w:szCs w:val="24"/>
        </w:rPr>
        <w:t xml:space="preserve">: </w:t>
      </w:r>
      <w:r w:rsidRPr="00B80079">
        <w:rPr>
          <w:rFonts w:ascii="Times New Roman" w:hAnsi="Times New Roman"/>
          <w:i/>
          <w:iCs/>
          <w:sz w:val="24"/>
          <w:szCs w:val="24"/>
        </w:rPr>
        <w:t xml:space="preserve">The Global Biodiversity Information Facility. Available from </w:t>
      </w:r>
      <w:hyperlink r:id="rId12" w:history="1">
        <w:r w:rsidRPr="00B80079">
          <w:rPr>
            <w:rStyle w:val="Hyperlink"/>
            <w:rFonts w:ascii="Times New Roman" w:hAnsi="Times New Roman"/>
            <w:i/>
            <w:iCs/>
            <w:sz w:val="24"/>
            <w:szCs w:val="24"/>
          </w:rPr>
          <w:t>https://www.gbif.org/</w:t>
        </w:r>
      </w:hyperlink>
      <w:r w:rsidR="0061457E" w:rsidRPr="00B80079">
        <w:rPr>
          <w:rStyle w:val="Hyperlink"/>
          <w:rFonts w:ascii="Times New Roman" w:hAnsi="Times New Roman"/>
          <w:sz w:val="24"/>
          <w:szCs w:val="24"/>
          <w:u w:val="none"/>
        </w:rPr>
        <w:t xml:space="preserve"> </w:t>
      </w:r>
      <w:r w:rsidR="0061457E" w:rsidRPr="00B80079">
        <w:rPr>
          <w:rStyle w:val="Hyperlink"/>
          <w:rFonts w:ascii="Times New Roman" w:hAnsi="Times New Roman"/>
          <w:color w:val="auto"/>
          <w:sz w:val="24"/>
          <w:szCs w:val="24"/>
          <w:u w:val="none"/>
        </w:rPr>
        <w:t>[accessed 8 September 2020]</w:t>
      </w:r>
      <w:r w:rsidRPr="00B80079">
        <w:rPr>
          <w:rFonts w:ascii="Times New Roman" w:hAnsi="Times New Roman"/>
          <w:sz w:val="24"/>
          <w:szCs w:val="24"/>
        </w:rPr>
        <w:t>.</w:t>
      </w:r>
    </w:p>
    <w:p w14:paraId="04137A49" w14:textId="77777777" w:rsidR="00063546" w:rsidRPr="00B80079" w:rsidRDefault="00063546" w:rsidP="006E689C">
      <w:pPr>
        <w:autoSpaceDE w:val="0"/>
        <w:autoSpaceDN w:val="0"/>
        <w:adjustRightInd w:val="0"/>
        <w:spacing w:after="0" w:line="360" w:lineRule="auto"/>
        <w:ind w:left="426" w:hanging="426"/>
        <w:jc w:val="both"/>
        <w:rPr>
          <w:rFonts w:ascii="Times New Roman" w:eastAsia="TimesNewRomanPSMT" w:hAnsi="Times New Roman"/>
          <w:sz w:val="24"/>
          <w:szCs w:val="24"/>
        </w:rPr>
      </w:pPr>
      <w:r w:rsidRPr="00B80079">
        <w:rPr>
          <w:rFonts w:ascii="Times New Roman" w:hAnsi="Times New Roman"/>
          <w:b/>
          <w:bCs/>
          <w:sz w:val="24"/>
          <w:szCs w:val="24"/>
        </w:rPr>
        <w:t>Govaerts R, Hind N, Lindon L, Chase M, Baker W, Lewis G, Vorontsova M</w:t>
      </w:r>
      <w:r w:rsidR="00FD7C50" w:rsidRPr="00B80079">
        <w:rPr>
          <w:rFonts w:ascii="Times New Roman" w:hAnsi="Times New Roman"/>
          <w:b/>
          <w:bCs/>
          <w:sz w:val="24"/>
          <w:szCs w:val="24"/>
        </w:rPr>
        <w:t xml:space="preserve"> and</w:t>
      </w:r>
      <w:r w:rsidRPr="00B80079">
        <w:rPr>
          <w:rFonts w:ascii="Times New Roman" w:hAnsi="Times New Roman"/>
          <w:b/>
          <w:bCs/>
          <w:sz w:val="24"/>
          <w:szCs w:val="24"/>
        </w:rPr>
        <w:t xml:space="preserve"> Nicolson N</w:t>
      </w:r>
      <w:r w:rsidR="007C479F" w:rsidRPr="007C479F">
        <w:rPr>
          <w:rFonts w:ascii="Times New Roman" w:hAnsi="Times New Roman"/>
          <w:b/>
          <w:bCs/>
          <w:sz w:val="24"/>
          <w:szCs w:val="24"/>
        </w:rPr>
        <w:t>.</w:t>
      </w:r>
      <w:r w:rsidRPr="00B80079">
        <w:rPr>
          <w:rFonts w:ascii="Times New Roman" w:hAnsi="Times New Roman"/>
          <w:b/>
          <w:bCs/>
          <w:sz w:val="24"/>
          <w:szCs w:val="24"/>
        </w:rPr>
        <w:t xml:space="preserve"> </w:t>
      </w:r>
      <w:r w:rsidR="00FD7C50" w:rsidRPr="00B80079">
        <w:rPr>
          <w:rFonts w:ascii="Times New Roman" w:hAnsi="Times New Roman"/>
          <w:sz w:val="24"/>
          <w:szCs w:val="24"/>
        </w:rPr>
        <w:t>(</w:t>
      </w:r>
      <w:r w:rsidRPr="00B80079">
        <w:rPr>
          <w:rFonts w:ascii="Times New Roman" w:hAnsi="Times New Roman"/>
          <w:sz w:val="24"/>
          <w:szCs w:val="24"/>
        </w:rPr>
        <w:t>2017</w:t>
      </w:r>
      <w:r w:rsidR="00FD7C50" w:rsidRPr="00B80079">
        <w:rPr>
          <w:rFonts w:ascii="Times New Roman" w:hAnsi="Times New Roman"/>
          <w:sz w:val="24"/>
          <w:szCs w:val="24"/>
        </w:rPr>
        <w:t>)</w:t>
      </w:r>
      <w:r w:rsidR="00F4019F" w:rsidRPr="00B80079">
        <w:rPr>
          <w:rFonts w:ascii="Times New Roman" w:hAnsi="Times New Roman"/>
          <w:b/>
          <w:bCs/>
          <w:sz w:val="24"/>
          <w:szCs w:val="24"/>
        </w:rPr>
        <w:t xml:space="preserve"> </w:t>
      </w:r>
      <w:r w:rsidR="00F4019F" w:rsidRPr="00B80079">
        <w:rPr>
          <w:rFonts w:ascii="Times New Roman" w:hAnsi="Times New Roman"/>
          <w:sz w:val="24"/>
          <w:szCs w:val="24"/>
        </w:rPr>
        <w:t>Naming and counting the world’s plant families</w:t>
      </w:r>
      <w:r w:rsidR="0025009D" w:rsidRPr="00B80079">
        <w:rPr>
          <w:rFonts w:ascii="Times New Roman" w:hAnsi="Times New Roman"/>
          <w:sz w:val="24"/>
          <w:szCs w:val="24"/>
        </w:rPr>
        <w:t>.</w:t>
      </w:r>
      <w:r w:rsidR="005136A3" w:rsidRPr="005136A3">
        <w:rPr>
          <w:rFonts w:ascii="Times New Roman" w:hAnsi="Times New Roman"/>
          <w:sz w:val="24"/>
          <w:szCs w:val="24"/>
        </w:rPr>
        <w:t xml:space="preserve"> </w:t>
      </w:r>
      <w:r w:rsidR="005136A3" w:rsidRPr="00B80079">
        <w:rPr>
          <w:rFonts w:ascii="Times New Roman" w:hAnsi="Times New Roman"/>
          <w:sz w:val="24"/>
          <w:szCs w:val="24"/>
        </w:rPr>
        <w:t>pp. 4-9</w:t>
      </w:r>
      <w:r w:rsidR="0025009D" w:rsidRPr="00B80079">
        <w:rPr>
          <w:rFonts w:ascii="Times New Roman" w:hAnsi="Times New Roman"/>
          <w:sz w:val="24"/>
          <w:szCs w:val="24"/>
        </w:rPr>
        <w:t xml:space="preserve"> </w:t>
      </w:r>
      <w:r w:rsidR="00C605CA" w:rsidRPr="00B80079">
        <w:rPr>
          <w:rFonts w:ascii="Times New Roman" w:hAnsi="Times New Roman"/>
          <w:i/>
          <w:iCs/>
          <w:sz w:val="24"/>
          <w:szCs w:val="24"/>
        </w:rPr>
        <w:t>i</w:t>
      </w:r>
      <w:r w:rsidR="00F4019F" w:rsidRPr="00B80079">
        <w:rPr>
          <w:rFonts w:ascii="Times New Roman" w:hAnsi="Times New Roman"/>
          <w:i/>
          <w:iCs/>
          <w:sz w:val="24"/>
          <w:szCs w:val="24"/>
        </w:rPr>
        <w:t>n</w:t>
      </w:r>
      <w:r w:rsidR="0025009D" w:rsidRPr="00B80079">
        <w:rPr>
          <w:rFonts w:ascii="Times New Roman" w:hAnsi="Times New Roman"/>
          <w:sz w:val="24"/>
          <w:szCs w:val="24"/>
        </w:rPr>
        <w:t xml:space="preserve"> </w:t>
      </w:r>
      <w:r w:rsidR="006E689C" w:rsidRPr="00B80079">
        <w:rPr>
          <w:rFonts w:ascii="Times New Roman" w:hAnsi="Times New Roman"/>
          <w:sz w:val="24"/>
          <w:szCs w:val="24"/>
        </w:rPr>
        <w:t xml:space="preserve">Willis KJ </w:t>
      </w:r>
      <w:r w:rsidR="00C605CA" w:rsidRPr="00B80079">
        <w:rPr>
          <w:rFonts w:ascii="Times New Roman" w:hAnsi="Times New Roman"/>
          <w:sz w:val="24"/>
          <w:szCs w:val="24"/>
        </w:rPr>
        <w:t>(Eds)</w:t>
      </w:r>
      <w:r w:rsidR="006E689C" w:rsidRPr="00B80079">
        <w:rPr>
          <w:rFonts w:ascii="Times New Roman" w:hAnsi="Times New Roman"/>
          <w:sz w:val="24"/>
          <w:szCs w:val="24"/>
        </w:rPr>
        <w:t xml:space="preserve">. </w:t>
      </w:r>
      <w:r w:rsidR="00F4019F" w:rsidRPr="00B80079">
        <w:rPr>
          <w:rFonts w:ascii="Times New Roman" w:hAnsi="Times New Roman"/>
          <w:i/>
          <w:iCs/>
          <w:sz w:val="24"/>
          <w:szCs w:val="24"/>
        </w:rPr>
        <w:t>State of the World’s Plants</w:t>
      </w:r>
      <w:r w:rsidR="00F4019F" w:rsidRPr="00B80079">
        <w:rPr>
          <w:rFonts w:ascii="Times New Roman" w:hAnsi="Times New Roman"/>
          <w:sz w:val="24"/>
          <w:szCs w:val="24"/>
        </w:rPr>
        <w:t xml:space="preserve">. </w:t>
      </w:r>
      <w:r w:rsidR="00C605CA" w:rsidRPr="00B80079">
        <w:rPr>
          <w:rFonts w:ascii="Times New Roman" w:eastAsia="TimesNewRomanPSMT" w:hAnsi="Times New Roman"/>
          <w:sz w:val="24"/>
          <w:szCs w:val="24"/>
        </w:rPr>
        <w:t>London</w:t>
      </w:r>
      <w:r w:rsidR="006E689C" w:rsidRPr="00B80079">
        <w:rPr>
          <w:rFonts w:ascii="Times New Roman" w:eastAsia="TimesNewRomanPSMT" w:hAnsi="Times New Roman"/>
          <w:sz w:val="24"/>
          <w:szCs w:val="24"/>
        </w:rPr>
        <w:t>, UK</w:t>
      </w:r>
      <w:r w:rsidR="00C605CA" w:rsidRPr="00B80079">
        <w:rPr>
          <w:rFonts w:ascii="Times New Roman" w:eastAsia="TimesNewRomanPSMT" w:hAnsi="Times New Roman"/>
          <w:sz w:val="24"/>
          <w:szCs w:val="24"/>
        </w:rPr>
        <w:t>,</w:t>
      </w:r>
      <w:r w:rsidR="006E689C" w:rsidRPr="00B80079">
        <w:rPr>
          <w:rFonts w:ascii="Times New Roman" w:eastAsia="TimesNewRomanPSMT" w:hAnsi="Times New Roman"/>
          <w:sz w:val="24"/>
          <w:szCs w:val="24"/>
        </w:rPr>
        <w:t xml:space="preserve"> Kew Publishing.</w:t>
      </w:r>
    </w:p>
    <w:p w14:paraId="7A46EA9A" w14:textId="77777777" w:rsidR="00A66DE9" w:rsidRPr="00B80079" w:rsidRDefault="005C5368" w:rsidP="00586832">
      <w:pPr>
        <w:autoSpaceDE w:val="0"/>
        <w:autoSpaceDN w:val="0"/>
        <w:adjustRightInd w:val="0"/>
        <w:spacing w:after="0" w:line="360" w:lineRule="auto"/>
        <w:ind w:left="426" w:hanging="426"/>
        <w:jc w:val="both"/>
        <w:rPr>
          <w:rStyle w:val="Hyperlink"/>
          <w:rFonts w:ascii="Times New Roman" w:eastAsia="TimesNewRomanPSMT" w:hAnsi="Times New Roman"/>
          <w:sz w:val="24"/>
          <w:szCs w:val="24"/>
        </w:rPr>
      </w:pPr>
      <w:r w:rsidRPr="00B80079">
        <w:rPr>
          <w:rFonts w:ascii="Times New Roman" w:eastAsia="TimesNewRomanPSMT" w:hAnsi="Times New Roman"/>
          <w:b/>
          <w:bCs/>
          <w:sz w:val="24"/>
          <w:szCs w:val="24"/>
        </w:rPr>
        <w:t xml:space="preserve">Givnish TJ, </w:t>
      </w:r>
      <w:proofErr w:type="spellStart"/>
      <w:r w:rsidRPr="00B80079">
        <w:rPr>
          <w:rFonts w:ascii="Times New Roman" w:eastAsia="TimesNewRomanPSMT" w:hAnsi="Times New Roman"/>
          <w:b/>
          <w:bCs/>
          <w:sz w:val="24"/>
          <w:szCs w:val="24"/>
        </w:rPr>
        <w:t>Spalink</w:t>
      </w:r>
      <w:proofErr w:type="spellEnd"/>
      <w:r w:rsidRPr="00B80079">
        <w:rPr>
          <w:rFonts w:ascii="Times New Roman" w:eastAsia="TimesNewRomanPSMT" w:hAnsi="Times New Roman"/>
          <w:b/>
          <w:bCs/>
          <w:sz w:val="24"/>
          <w:szCs w:val="24"/>
        </w:rPr>
        <w:t xml:space="preserve"> D, Ames M, Lyon SP, Hunter SJ, Zuluaga A, </w:t>
      </w:r>
      <w:proofErr w:type="spellStart"/>
      <w:r w:rsidRPr="00B80079">
        <w:rPr>
          <w:rFonts w:ascii="Times New Roman" w:eastAsia="TimesNewRomanPSMT" w:hAnsi="Times New Roman"/>
          <w:b/>
          <w:bCs/>
          <w:sz w:val="24"/>
          <w:szCs w:val="24"/>
        </w:rPr>
        <w:t>Iies</w:t>
      </w:r>
      <w:proofErr w:type="spellEnd"/>
      <w:r w:rsidRPr="00B80079">
        <w:rPr>
          <w:rFonts w:ascii="Times New Roman" w:eastAsia="TimesNewRomanPSMT" w:hAnsi="Times New Roman"/>
          <w:b/>
          <w:bCs/>
          <w:sz w:val="24"/>
          <w:szCs w:val="24"/>
        </w:rPr>
        <w:t xml:space="preserve"> WJD</w:t>
      </w:r>
      <w:r w:rsidR="00AF744C" w:rsidRPr="00B80079">
        <w:rPr>
          <w:rFonts w:ascii="Times New Roman" w:eastAsia="TimesNewRomanPSMT" w:hAnsi="Times New Roman"/>
          <w:b/>
          <w:bCs/>
          <w:sz w:val="24"/>
          <w:szCs w:val="24"/>
        </w:rPr>
        <w:t xml:space="preserve">, </w:t>
      </w:r>
      <w:r w:rsidRPr="00B80079">
        <w:rPr>
          <w:rFonts w:ascii="Times New Roman" w:eastAsia="TimesNewRomanPSMT" w:hAnsi="Times New Roman"/>
          <w:b/>
          <w:bCs/>
          <w:sz w:val="24"/>
          <w:szCs w:val="24"/>
        </w:rPr>
        <w:t>Clements</w:t>
      </w:r>
      <w:r w:rsidR="00F4019F" w:rsidRPr="00B80079">
        <w:rPr>
          <w:rFonts w:ascii="Times New Roman" w:eastAsia="TimesNewRomanPSMT" w:hAnsi="Times New Roman"/>
          <w:sz w:val="24"/>
          <w:szCs w:val="24"/>
        </w:rPr>
        <w:t xml:space="preserve"> </w:t>
      </w:r>
      <w:r w:rsidRPr="00B80079">
        <w:rPr>
          <w:rFonts w:ascii="Times New Roman" w:eastAsia="TimesNewRomanPSMT" w:hAnsi="Times New Roman"/>
          <w:b/>
          <w:bCs/>
          <w:sz w:val="24"/>
          <w:szCs w:val="24"/>
        </w:rPr>
        <w:t xml:space="preserve">MA, Arroyo MTK, </w:t>
      </w:r>
      <w:proofErr w:type="spellStart"/>
      <w:r w:rsidRPr="00B80079">
        <w:rPr>
          <w:rFonts w:ascii="Times New Roman" w:eastAsia="TimesNewRomanPSMT" w:hAnsi="Times New Roman"/>
          <w:b/>
          <w:bCs/>
          <w:sz w:val="24"/>
          <w:szCs w:val="24"/>
        </w:rPr>
        <w:t>Leebens</w:t>
      </w:r>
      <w:proofErr w:type="spellEnd"/>
      <w:r w:rsidRPr="00B80079">
        <w:rPr>
          <w:rFonts w:ascii="Times New Roman" w:eastAsia="TimesNewRomanPSMT" w:hAnsi="Times New Roman"/>
          <w:b/>
          <w:bCs/>
          <w:sz w:val="24"/>
          <w:szCs w:val="24"/>
        </w:rPr>
        <w:t>-Mack J</w:t>
      </w:r>
      <w:r w:rsidR="00C16CE0">
        <w:rPr>
          <w:rFonts w:ascii="Times New Roman" w:eastAsia="TimesNewRomanPSMT" w:hAnsi="Times New Roman"/>
          <w:b/>
          <w:bCs/>
          <w:sz w:val="24"/>
          <w:szCs w:val="24"/>
        </w:rPr>
        <w:t>, Endara L, Kriebel R, Neubig KM, Whitten WM, Williams NH</w:t>
      </w:r>
      <w:r w:rsidR="00C66C92">
        <w:rPr>
          <w:rFonts w:ascii="Times New Roman" w:eastAsia="TimesNewRomanPSMT" w:hAnsi="Times New Roman"/>
          <w:b/>
          <w:bCs/>
          <w:sz w:val="24"/>
          <w:szCs w:val="24"/>
        </w:rPr>
        <w:t xml:space="preserve"> and</w:t>
      </w:r>
      <w:r w:rsidR="00C16CE0">
        <w:rPr>
          <w:rFonts w:ascii="Times New Roman" w:eastAsia="TimesNewRomanPSMT" w:hAnsi="Times New Roman"/>
          <w:b/>
          <w:bCs/>
          <w:sz w:val="24"/>
          <w:szCs w:val="24"/>
        </w:rPr>
        <w:t xml:space="preserve"> Cameron KM</w:t>
      </w:r>
      <w:r w:rsidR="00C66C92">
        <w:rPr>
          <w:rFonts w:ascii="Times New Roman" w:eastAsia="TimesNewRomanPSMT" w:hAnsi="Times New Roman"/>
          <w:b/>
          <w:bCs/>
          <w:sz w:val="24"/>
          <w:szCs w:val="24"/>
        </w:rPr>
        <w:t>.</w:t>
      </w:r>
      <w:r w:rsidR="00C16CE0">
        <w:rPr>
          <w:rFonts w:ascii="Times New Roman" w:eastAsia="TimesNewRomanPSMT" w:hAnsi="Times New Roman"/>
          <w:b/>
          <w:bCs/>
          <w:sz w:val="24"/>
          <w:szCs w:val="24"/>
        </w:rPr>
        <w:t xml:space="preserve"> </w:t>
      </w:r>
      <w:r w:rsidR="00FD7C50" w:rsidRPr="00B80079">
        <w:rPr>
          <w:rFonts w:ascii="Times New Roman" w:eastAsia="TimesNewRomanPSMT" w:hAnsi="Times New Roman"/>
          <w:sz w:val="24"/>
          <w:szCs w:val="24"/>
        </w:rPr>
        <w:t>(</w:t>
      </w:r>
      <w:r w:rsidR="00AF744C" w:rsidRPr="00B80079">
        <w:rPr>
          <w:rFonts w:ascii="Times New Roman" w:eastAsia="TimesNewRomanPSMT" w:hAnsi="Times New Roman"/>
          <w:sz w:val="24"/>
          <w:szCs w:val="24"/>
        </w:rPr>
        <w:t>2015</w:t>
      </w:r>
      <w:r w:rsidR="00FD7C50" w:rsidRPr="00B80079">
        <w:rPr>
          <w:rFonts w:ascii="Times New Roman" w:eastAsia="TimesNewRomanPSMT" w:hAnsi="Times New Roman"/>
          <w:sz w:val="24"/>
          <w:szCs w:val="24"/>
        </w:rPr>
        <w:t>)</w:t>
      </w:r>
      <w:r w:rsidRPr="00B80079">
        <w:rPr>
          <w:rFonts w:ascii="Times New Roman" w:eastAsia="TimesNewRomanPSMT" w:hAnsi="Times New Roman"/>
          <w:sz w:val="24"/>
          <w:szCs w:val="24"/>
        </w:rPr>
        <w:t xml:space="preserve"> Orchid </w:t>
      </w:r>
      <w:proofErr w:type="spellStart"/>
      <w:r w:rsidRPr="00B80079">
        <w:rPr>
          <w:rFonts w:ascii="Times New Roman" w:eastAsia="TimesNewRomanPSMT" w:hAnsi="Times New Roman"/>
          <w:sz w:val="24"/>
          <w:szCs w:val="24"/>
        </w:rPr>
        <w:t>phylogenomics</w:t>
      </w:r>
      <w:proofErr w:type="spellEnd"/>
      <w:r w:rsidRPr="00B80079">
        <w:rPr>
          <w:rFonts w:ascii="Times New Roman" w:eastAsia="TimesNewRomanPSMT" w:hAnsi="Times New Roman"/>
          <w:sz w:val="24"/>
          <w:szCs w:val="24"/>
        </w:rPr>
        <w:t xml:space="preserve"> and multiple drivers</w:t>
      </w:r>
      <w:r w:rsidR="00F4019F" w:rsidRPr="00B80079">
        <w:rPr>
          <w:rFonts w:ascii="Times New Roman" w:eastAsia="TimesNewRomanPSMT" w:hAnsi="Times New Roman"/>
          <w:sz w:val="24"/>
          <w:szCs w:val="24"/>
        </w:rPr>
        <w:t xml:space="preserve"> </w:t>
      </w:r>
      <w:r w:rsidRPr="00B80079">
        <w:rPr>
          <w:rFonts w:ascii="Times New Roman" w:eastAsia="TimesNewRomanPSMT" w:hAnsi="Times New Roman"/>
          <w:sz w:val="24"/>
          <w:szCs w:val="24"/>
        </w:rPr>
        <w:t xml:space="preserve">of their </w:t>
      </w:r>
      <w:r w:rsidRPr="00B80079">
        <w:rPr>
          <w:rFonts w:ascii="Times New Roman" w:eastAsia="TimesNewRomanPSMT" w:hAnsi="Times New Roman"/>
          <w:sz w:val="24"/>
          <w:szCs w:val="24"/>
        </w:rPr>
        <w:lastRenderedPageBreak/>
        <w:t>extraordinary</w:t>
      </w:r>
      <w:r w:rsidR="00F4019F" w:rsidRPr="00B80079">
        <w:rPr>
          <w:rFonts w:ascii="Times New Roman" w:eastAsia="TimesNewRomanPSMT" w:hAnsi="Times New Roman"/>
          <w:sz w:val="24"/>
          <w:szCs w:val="24"/>
        </w:rPr>
        <w:t xml:space="preserve"> </w:t>
      </w:r>
      <w:r w:rsidRPr="00B80079">
        <w:rPr>
          <w:rFonts w:ascii="Times New Roman" w:eastAsia="TimesNewRomanPSMT" w:hAnsi="Times New Roman"/>
          <w:sz w:val="24"/>
          <w:szCs w:val="24"/>
        </w:rPr>
        <w:t xml:space="preserve">diversification. </w:t>
      </w:r>
      <w:r w:rsidRPr="00B80079">
        <w:rPr>
          <w:rFonts w:ascii="Times New Roman" w:eastAsia="TimesNewRomanPSMT" w:hAnsi="Times New Roman"/>
          <w:i/>
          <w:iCs/>
          <w:sz w:val="24"/>
          <w:szCs w:val="24"/>
        </w:rPr>
        <w:t>Proc</w:t>
      </w:r>
      <w:r w:rsidR="00AF744C" w:rsidRPr="00B80079">
        <w:rPr>
          <w:rFonts w:ascii="Times New Roman" w:eastAsia="TimesNewRomanPSMT" w:hAnsi="Times New Roman"/>
          <w:i/>
          <w:iCs/>
          <w:sz w:val="24"/>
          <w:szCs w:val="24"/>
        </w:rPr>
        <w:t>eedings of the Royal Society B</w:t>
      </w:r>
      <w:r w:rsidRPr="00B80079">
        <w:rPr>
          <w:rFonts w:ascii="Times New Roman" w:eastAsia="TimesNewRomanPSMT" w:hAnsi="Times New Roman"/>
          <w:sz w:val="24"/>
          <w:szCs w:val="24"/>
        </w:rPr>
        <w:t xml:space="preserve"> </w:t>
      </w:r>
      <w:r w:rsidRPr="00B80079">
        <w:rPr>
          <w:rFonts w:ascii="Times New Roman" w:eastAsia="TimesNewRomanPSMT" w:hAnsi="Times New Roman"/>
          <w:b/>
          <w:bCs/>
          <w:sz w:val="24"/>
          <w:szCs w:val="24"/>
        </w:rPr>
        <w:t>282</w:t>
      </w:r>
      <w:r w:rsidR="00983D78" w:rsidRPr="00B80079">
        <w:rPr>
          <w:rFonts w:ascii="Times New Roman" w:eastAsia="TimesNewRomanPSMT" w:hAnsi="Times New Roman"/>
          <w:b/>
          <w:bCs/>
          <w:sz w:val="24"/>
          <w:szCs w:val="24"/>
        </w:rPr>
        <w:t>,</w:t>
      </w:r>
      <w:r w:rsidRPr="00B80079">
        <w:rPr>
          <w:rFonts w:ascii="Times New Roman" w:eastAsia="TimesNewRomanPSMT" w:hAnsi="Times New Roman"/>
          <w:b/>
          <w:bCs/>
          <w:sz w:val="24"/>
          <w:szCs w:val="24"/>
        </w:rPr>
        <w:t xml:space="preserve"> </w:t>
      </w:r>
      <w:r w:rsidRPr="00B80079">
        <w:rPr>
          <w:rFonts w:ascii="Times New Roman" w:eastAsia="TimesNewRomanPSMT" w:hAnsi="Times New Roman"/>
          <w:sz w:val="24"/>
          <w:szCs w:val="24"/>
        </w:rPr>
        <w:t>20151553.</w:t>
      </w:r>
      <w:r w:rsidR="00F4019F" w:rsidRPr="00B80079">
        <w:rPr>
          <w:rFonts w:ascii="Times New Roman" w:eastAsia="TimesNewRomanPSMT" w:hAnsi="Times New Roman"/>
          <w:sz w:val="24"/>
          <w:szCs w:val="24"/>
        </w:rPr>
        <w:t xml:space="preserve"> </w:t>
      </w:r>
    </w:p>
    <w:p w14:paraId="0DA31CF8" w14:textId="77777777" w:rsidR="006D314E" w:rsidRPr="00B80079" w:rsidRDefault="006D314E" w:rsidP="00586832">
      <w:pPr>
        <w:autoSpaceDE w:val="0"/>
        <w:autoSpaceDN w:val="0"/>
        <w:adjustRightInd w:val="0"/>
        <w:spacing w:after="0" w:line="360" w:lineRule="auto"/>
        <w:ind w:left="426" w:hanging="426"/>
        <w:jc w:val="both"/>
        <w:rPr>
          <w:rStyle w:val="Hyperlink"/>
          <w:rFonts w:ascii="Times New Roman" w:eastAsia="TimesNewRomanPSMT" w:hAnsi="Times New Roman"/>
          <w:color w:val="auto"/>
          <w:sz w:val="24"/>
          <w:szCs w:val="24"/>
          <w:u w:val="none"/>
        </w:rPr>
      </w:pPr>
      <w:r w:rsidRPr="00B80079">
        <w:rPr>
          <w:rStyle w:val="Hyperlink"/>
          <w:rFonts w:ascii="Times New Roman" w:eastAsia="TimesNewRomanPSMT" w:hAnsi="Times New Roman"/>
          <w:b/>
          <w:bCs/>
          <w:color w:val="auto"/>
          <w:sz w:val="24"/>
          <w:szCs w:val="24"/>
          <w:u w:val="none"/>
        </w:rPr>
        <w:t xml:space="preserve">Hansen MC, </w:t>
      </w:r>
      <w:proofErr w:type="spellStart"/>
      <w:r w:rsidRPr="00B80079">
        <w:rPr>
          <w:rStyle w:val="Hyperlink"/>
          <w:rFonts w:ascii="Times New Roman" w:eastAsia="TimesNewRomanPSMT" w:hAnsi="Times New Roman"/>
          <w:b/>
          <w:bCs/>
          <w:color w:val="auto"/>
          <w:sz w:val="24"/>
          <w:szCs w:val="24"/>
          <w:u w:val="none"/>
        </w:rPr>
        <w:t>Potavov</w:t>
      </w:r>
      <w:proofErr w:type="spellEnd"/>
      <w:r w:rsidRPr="00B80079">
        <w:rPr>
          <w:rStyle w:val="Hyperlink"/>
          <w:rFonts w:ascii="Times New Roman" w:eastAsia="TimesNewRomanPSMT" w:hAnsi="Times New Roman"/>
          <w:b/>
          <w:bCs/>
          <w:color w:val="auto"/>
          <w:sz w:val="24"/>
          <w:szCs w:val="24"/>
          <w:u w:val="none"/>
        </w:rPr>
        <w:t xml:space="preserve"> PV, Moore R, Hancher M, </w:t>
      </w:r>
      <w:proofErr w:type="spellStart"/>
      <w:r w:rsidRPr="00B80079">
        <w:rPr>
          <w:rStyle w:val="Hyperlink"/>
          <w:rFonts w:ascii="Times New Roman" w:eastAsia="TimesNewRomanPSMT" w:hAnsi="Times New Roman"/>
          <w:b/>
          <w:bCs/>
          <w:color w:val="auto"/>
          <w:sz w:val="24"/>
          <w:szCs w:val="24"/>
          <w:u w:val="none"/>
        </w:rPr>
        <w:t>Turubanova</w:t>
      </w:r>
      <w:proofErr w:type="spellEnd"/>
      <w:r w:rsidRPr="00B80079">
        <w:rPr>
          <w:rStyle w:val="Hyperlink"/>
          <w:rFonts w:ascii="Times New Roman" w:eastAsia="TimesNewRomanPSMT" w:hAnsi="Times New Roman"/>
          <w:b/>
          <w:bCs/>
          <w:color w:val="auto"/>
          <w:sz w:val="24"/>
          <w:szCs w:val="24"/>
          <w:u w:val="none"/>
        </w:rPr>
        <w:t xml:space="preserve"> SA, </w:t>
      </w:r>
      <w:proofErr w:type="spellStart"/>
      <w:r w:rsidRPr="00B80079">
        <w:rPr>
          <w:rStyle w:val="Hyperlink"/>
          <w:rFonts w:ascii="Times New Roman" w:eastAsia="TimesNewRomanPSMT" w:hAnsi="Times New Roman"/>
          <w:b/>
          <w:bCs/>
          <w:color w:val="auto"/>
          <w:sz w:val="24"/>
          <w:szCs w:val="24"/>
          <w:u w:val="none"/>
        </w:rPr>
        <w:t>Tyukavina</w:t>
      </w:r>
      <w:proofErr w:type="spellEnd"/>
      <w:r w:rsidRPr="00B80079">
        <w:rPr>
          <w:rStyle w:val="Hyperlink"/>
          <w:rFonts w:ascii="Times New Roman" w:eastAsia="TimesNewRomanPSMT" w:hAnsi="Times New Roman"/>
          <w:b/>
          <w:bCs/>
          <w:color w:val="auto"/>
          <w:sz w:val="24"/>
          <w:szCs w:val="24"/>
          <w:u w:val="none"/>
        </w:rPr>
        <w:t xml:space="preserve"> A, </w:t>
      </w:r>
      <w:proofErr w:type="spellStart"/>
      <w:r w:rsidRPr="00B80079">
        <w:rPr>
          <w:rStyle w:val="Hyperlink"/>
          <w:rFonts w:ascii="Times New Roman" w:eastAsia="TimesNewRomanPSMT" w:hAnsi="Times New Roman"/>
          <w:b/>
          <w:bCs/>
          <w:color w:val="auto"/>
          <w:sz w:val="24"/>
          <w:szCs w:val="24"/>
          <w:u w:val="none"/>
        </w:rPr>
        <w:t>Thau</w:t>
      </w:r>
      <w:proofErr w:type="spellEnd"/>
      <w:r w:rsidRPr="00B80079">
        <w:rPr>
          <w:rStyle w:val="Hyperlink"/>
          <w:rFonts w:ascii="Times New Roman" w:eastAsia="TimesNewRomanPSMT" w:hAnsi="Times New Roman"/>
          <w:b/>
          <w:bCs/>
          <w:color w:val="auto"/>
          <w:sz w:val="24"/>
          <w:szCs w:val="24"/>
          <w:u w:val="none"/>
        </w:rPr>
        <w:t xml:space="preserve"> D, Stehman SV, Goetz SJ, Loveland TR</w:t>
      </w:r>
      <w:r w:rsidR="003B3571">
        <w:rPr>
          <w:rStyle w:val="Hyperlink"/>
          <w:rFonts w:ascii="Times New Roman" w:eastAsia="TimesNewRomanPSMT" w:hAnsi="Times New Roman"/>
          <w:b/>
          <w:bCs/>
          <w:color w:val="auto"/>
          <w:sz w:val="24"/>
          <w:szCs w:val="24"/>
          <w:u w:val="none"/>
        </w:rPr>
        <w:t>, Kommareddy A, Egorov A, Chini L, Justice CO</w:t>
      </w:r>
      <w:r w:rsidR="00C66C92">
        <w:rPr>
          <w:rStyle w:val="Hyperlink"/>
          <w:rFonts w:ascii="Times New Roman" w:eastAsia="TimesNewRomanPSMT" w:hAnsi="Times New Roman"/>
          <w:b/>
          <w:bCs/>
          <w:color w:val="auto"/>
          <w:sz w:val="24"/>
          <w:szCs w:val="24"/>
          <w:u w:val="none"/>
        </w:rPr>
        <w:t xml:space="preserve"> and</w:t>
      </w:r>
      <w:r w:rsidR="003B3571">
        <w:rPr>
          <w:rStyle w:val="Hyperlink"/>
          <w:rFonts w:ascii="Times New Roman" w:eastAsia="TimesNewRomanPSMT" w:hAnsi="Times New Roman"/>
          <w:b/>
          <w:bCs/>
          <w:color w:val="auto"/>
          <w:sz w:val="24"/>
          <w:szCs w:val="24"/>
          <w:u w:val="none"/>
        </w:rPr>
        <w:t xml:space="preserve"> Townshend JRG</w:t>
      </w:r>
      <w:r w:rsidR="00C66C92">
        <w:rPr>
          <w:rStyle w:val="Hyperlink"/>
          <w:rFonts w:ascii="Times New Roman" w:eastAsia="TimesNewRomanPSMT" w:hAnsi="Times New Roman"/>
          <w:b/>
          <w:bCs/>
          <w:color w:val="auto"/>
          <w:sz w:val="24"/>
          <w:szCs w:val="24"/>
          <w:u w:val="none"/>
        </w:rPr>
        <w:t>.</w:t>
      </w:r>
      <w:r w:rsidR="003B3571">
        <w:rPr>
          <w:rStyle w:val="Hyperlink"/>
          <w:rFonts w:ascii="Times New Roman" w:eastAsia="TimesNewRomanPSMT" w:hAnsi="Times New Roman"/>
          <w:b/>
          <w:bCs/>
          <w:color w:val="auto"/>
          <w:sz w:val="24"/>
          <w:szCs w:val="24"/>
          <w:u w:val="none"/>
        </w:rPr>
        <w:t xml:space="preserve"> </w:t>
      </w:r>
      <w:r w:rsidR="00FD7C50" w:rsidRPr="00B80079">
        <w:rPr>
          <w:rStyle w:val="Hyperlink"/>
          <w:rFonts w:ascii="Times New Roman" w:eastAsia="TimesNewRomanPSMT" w:hAnsi="Times New Roman"/>
          <w:color w:val="auto"/>
          <w:sz w:val="24"/>
          <w:szCs w:val="24"/>
          <w:u w:val="none"/>
        </w:rPr>
        <w:t>(</w:t>
      </w:r>
      <w:r w:rsidRPr="00B80079">
        <w:rPr>
          <w:rStyle w:val="Hyperlink"/>
          <w:rFonts w:ascii="Times New Roman" w:eastAsia="TimesNewRomanPSMT" w:hAnsi="Times New Roman"/>
          <w:color w:val="auto"/>
          <w:sz w:val="24"/>
          <w:szCs w:val="24"/>
          <w:u w:val="none"/>
        </w:rPr>
        <w:t>2013</w:t>
      </w:r>
      <w:r w:rsidR="00FD7C50" w:rsidRPr="00B80079">
        <w:rPr>
          <w:rStyle w:val="Hyperlink"/>
          <w:rFonts w:ascii="Times New Roman" w:eastAsia="TimesNewRomanPSMT" w:hAnsi="Times New Roman"/>
          <w:color w:val="auto"/>
          <w:sz w:val="24"/>
          <w:szCs w:val="24"/>
          <w:u w:val="none"/>
        </w:rPr>
        <w:t>)</w:t>
      </w:r>
      <w:r w:rsidRPr="00B80079">
        <w:rPr>
          <w:rStyle w:val="Hyperlink"/>
          <w:rFonts w:ascii="Times New Roman" w:eastAsia="TimesNewRomanPSMT" w:hAnsi="Times New Roman"/>
          <w:b/>
          <w:bCs/>
          <w:color w:val="auto"/>
          <w:sz w:val="24"/>
          <w:szCs w:val="24"/>
          <w:u w:val="none"/>
        </w:rPr>
        <w:t xml:space="preserve"> </w:t>
      </w:r>
      <w:r w:rsidRPr="00B80079">
        <w:rPr>
          <w:rStyle w:val="Hyperlink"/>
          <w:rFonts w:ascii="Times New Roman" w:eastAsia="TimesNewRomanPSMT" w:hAnsi="Times New Roman"/>
          <w:color w:val="auto"/>
          <w:sz w:val="24"/>
          <w:szCs w:val="24"/>
          <w:u w:val="none"/>
        </w:rPr>
        <w:t>High-resolution global maps of 21</w:t>
      </w:r>
      <w:r w:rsidRPr="00B80079">
        <w:rPr>
          <w:rStyle w:val="Hyperlink"/>
          <w:rFonts w:ascii="Times New Roman" w:eastAsia="TimesNewRomanPSMT" w:hAnsi="Times New Roman"/>
          <w:color w:val="auto"/>
          <w:sz w:val="24"/>
          <w:szCs w:val="24"/>
          <w:u w:val="none"/>
          <w:vertAlign w:val="superscript"/>
        </w:rPr>
        <w:t>st</w:t>
      </w:r>
      <w:r w:rsidRPr="00B80079">
        <w:rPr>
          <w:rStyle w:val="Hyperlink"/>
          <w:rFonts w:ascii="Times New Roman" w:eastAsia="TimesNewRomanPSMT" w:hAnsi="Times New Roman"/>
          <w:color w:val="auto"/>
          <w:sz w:val="24"/>
          <w:szCs w:val="24"/>
          <w:u w:val="none"/>
        </w:rPr>
        <w:t xml:space="preserve"> century forest cover change. </w:t>
      </w:r>
      <w:r w:rsidRPr="00B80079">
        <w:rPr>
          <w:rStyle w:val="Hyperlink"/>
          <w:rFonts w:ascii="Times New Roman" w:eastAsia="TimesNewRomanPSMT" w:hAnsi="Times New Roman"/>
          <w:i/>
          <w:iCs/>
          <w:color w:val="auto"/>
          <w:sz w:val="24"/>
          <w:szCs w:val="24"/>
          <w:u w:val="none"/>
        </w:rPr>
        <w:t>Science</w:t>
      </w:r>
      <w:r w:rsidRPr="00B80079">
        <w:rPr>
          <w:rStyle w:val="Hyperlink"/>
          <w:rFonts w:ascii="Times New Roman" w:eastAsia="TimesNewRomanPSMT" w:hAnsi="Times New Roman"/>
          <w:color w:val="auto"/>
          <w:sz w:val="24"/>
          <w:szCs w:val="24"/>
          <w:u w:val="none"/>
        </w:rPr>
        <w:t xml:space="preserve"> </w:t>
      </w:r>
      <w:r w:rsidRPr="00B80079">
        <w:rPr>
          <w:rStyle w:val="Hyperlink"/>
          <w:rFonts w:ascii="Times New Roman" w:eastAsia="TimesNewRomanPSMT" w:hAnsi="Times New Roman"/>
          <w:b/>
          <w:bCs/>
          <w:color w:val="auto"/>
          <w:sz w:val="24"/>
          <w:szCs w:val="24"/>
          <w:u w:val="none"/>
        </w:rPr>
        <w:t>342</w:t>
      </w:r>
      <w:r w:rsidR="00983D78" w:rsidRPr="00B80079">
        <w:rPr>
          <w:rStyle w:val="Hyperlink"/>
          <w:rFonts w:ascii="Times New Roman" w:eastAsia="TimesNewRomanPSMT" w:hAnsi="Times New Roman"/>
          <w:color w:val="auto"/>
          <w:sz w:val="24"/>
          <w:szCs w:val="24"/>
          <w:u w:val="none"/>
        </w:rPr>
        <w:t xml:space="preserve">, </w:t>
      </w:r>
      <w:r w:rsidRPr="00B80079">
        <w:rPr>
          <w:rStyle w:val="Hyperlink"/>
          <w:rFonts w:ascii="Times New Roman" w:eastAsia="TimesNewRomanPSMT" w:hAnsi="Times New Roman"/>
          <w:color w:val="auto"/>
          <w:sz w:val="24"/>
          <w:szCs w:val="24"/>
          <w:u w:val="none"/>
        </w:rPr>
        <w:t>850</w:t>
      </w:r>
      <w:r w:rsidR="00927506" w:rsidRPr="00B80079">
        <w:rPr>
          <w:rFonts w:ascii="Times New Roman" w:eastAsia="Times New Roman" w:hAnsi="Times New Roman"/>
          <w:color w:val="1C1D1E"/>
          <w:sz w:val="24"/>
          <w:szCs w:val="24"/>
          <w:lang w:eastAsia="en-GB"/>
        </w:rPr>
        <w:t>–</w:t>
      </w:r>
      <w:r w:rsidRPr="00B80079">
        <w:rPr>
          <w:rStyle w:val="Hyperlink"/>
          <w:rFonts w:ascii="Times New Roman" w:eastAsia="TimesNewRomanPSMT" w:hAnsi="Times New Roman"/>
          <w:color w:val="auto"/>
          <w:sz w:val="24"/>
          <w:szCs w:val="24"/>
          <w:u w:val="none"/>
        </w:rPr>
        <w:t>853.</w:t>
      </w:r>
    </w:p>
    <w:p w14:paraId="459B15DC" w14:textId="77777777" w:rsidR="008C7316" w:rsidRDefault="008C7316" w:rsidP="00DB51ED">
      <w:pPr>
        <w:autoSpaceDE w:val="0"/>
        <w:autoSpaceDN w:val="0"/>
        <w:adjustRightInd w:val="0"/>
        <w:spacing w:after="0" w:line="360" w:lineRule="auto"/>
        <w:ind w:left="426" w:hanging="426"/>
        <w:jc w:val="both"/>
        <w:rPr>
          <w:ins w:id="425" w:author="Spyridon Oikonomidis" w:date="2024-05-11T17:12:00Z"/>
          <w:rFonts w:ascii="Times New Roman" w:hAnsi="Times New Roman"/>
          <w:sz w:val="24"/>
          <w:szCs w:val="24"/>
          <w:shd w:val="clear" w:color="auto" w:fill="FFFFFF"/>
        </w:rPr>
      </w:pPr>
      <w:r w:rsidRPr="00B80079">
        <w:rPr>
          <w:rFonts w:ascii="Times New Roman" w:hAnsi="Times New Roman"/>
          <w:b/>
          <w:bCs/>
          <w:color w:val="080100"/>
          <w:sz w:val="24"/>
          <w:szCs w:val="24"/>
          <w:shd w:val="clear" w:color="auto" w:fill="FFFFFF"/>
        </w:rPr>
        <w:t xml:space="preserve">IUCN </w:t>
      </w:r>
      <w:r w:rsidR="00FD7C50" w:rsidRPr="00B80079">
        <w:rPr>
          <w:rFonts w:ascii="Times New Roman" w:hAnsi="Times New Roman"/>
          <w:color w:val="080100"/>
          <w:sz w:val="24"/>
          <w:szCs w:val="24"/>
          <w:shd w:val="clear" w:color="auto" w:fill="FFFFFF"/>
        </w:rPr>
        <w:t>(</w:t>
      </w:r>
      <w:r w:rsidRPr="00B80079">
        <w:rPr>
          <w:rFonts w:ascii="Times New Roman" w:hAnsi="Times New Roman"/>
          <w:color w:val="080100"/>
          <w:sz w:val="24"/>
          <w:szCs w:val="24"/>
          <w:shd w:val="clear" w:color="auto" w:fill="FFFFFF"/>
        </w:rPr>
        <w:t>202</w:t>
      </w:r>
      <w:r w:rsidR="00740934" w:rsidRPr="00B80079">
        <w:rPr>
          <w:rFonts w:ascii="Times New Roman" w:hAnsi="Times New Roman"/>
          <w:color w:val="080100"/>
          <w:sz w:val="24"/>
          <w:szCs w:val="24"/>
          <w:shd w:val="clear" w:color="auto" w:fill="FFFFFF"/>
        </w:rPr>
        <w:t>4</w:t>
      </w:r>
      <w:r w:rsidR="00FD7C50" w:rsidRPr="00B80079">
        <w:rPr>
          <w:rFonts w:ascii="Times New Roman" w:hAnsi="Times New Roman"/>
          <w:color w:val="080100"/>
          <w:sz w:val="24"/>
          <w:szCs w:val="24"/>
          <w:shd w:val="clear" w:color="auto" w:fill="FFFFFF"/>
        </w:rPr>
        <w:t>)</w:t>
      </w:r>
      <w:r w:rsidR="00663935" w:rsidRPr="00B80079">
        <w:rPr>
          <w:rFonts w:ascii="Times New Roman" w:hAnsi="Times New Roman"/>
          <w:color w:val="080100"/>
          <w:sz w:val="24"/>
          <w:szCs w:val="24"/>
          <w:shd w:val="clear" w:color="auto" w:fill="FFFFFF"/>
        </w:rPr>
        <w:t xml:space="preserve"> </w:t>
      </w:r>
      <w:r w:rsidRPr="00B80079">
        <w:rPr>
          <w:rStyle w:val="Emphasis"/>
          <w:rFonts w:ascii="Times New Roman" w:hAnsi="Times New Roman"/>
          <w:color w:val="080100"/>
          <w:sz w:val="24"/>
          <w:szCs w:val="24"/>
          <w:bdr w:val="none" w:sz="0" w:space="0" w:color="auto" w:frame="1"/>
          <w:shd w:val="clear" w:color="auto" w:fill="FFFFFF"/>
        </w:rPr>
        <w:t>The IUCN Red List of Threatened Species. Version 202</w:t>
      </w:r>
      <w:r w:rsidR="00740934" w:rsidRPr="00B80079">
        <w:rPr>
          <w:rStyle w:val="Emphasis"/>
          <w:rFonts w:ascii="Times New Roman" w:hAnsi="Times New Roman"/>
          <w:color w:val="080100"/>
          <w:sz w:val="24"/>
          <w:szCs w:val="24"/>
          <w:bdr w:val="none" w:sz="0" w:space="0" w:color="auto" w:frame="1"/>
          <w:shd w:val="clear" w:color="auto" w:fill="FFFFFF"/>
        </w:rPr>
        <w:t>3</w:t>
      </w:r>
      <w:r w:rsidRPr="00B80079">
        <w:rPr>
          <w:rStyle w:val="Emphasis"/>
          <w:rFonts w:ascii="Times New Roman" w:hAnsi="Times New Roman"/>
          <w:color w:val="080100"/>
          <w:sz w:val="24"/>
          <w:szCs w:val="24"/>
          <w:bdr w:val="none" w:sz="0" w:space="0" w:color="auto" w:frame="1"/>
          <w:shd w:val="clear" w:color="auto" w:fill="FFFFFF"/>
        </w:rPr>
        <w:t>-</w:t>
      </w:r>
      <w:r w:rsidR="00740934" w:rsidRPr="00B80079">
        <w:rPr>
          <w:rStyle w:val="Emphasis"/>
          <w:rFonts w:ascii="Times New Roman" w:hAnsi="Times New Roman"/>
          <w:color w:val="080100"/>
          <w:sz w:val="24"/>
          <w:szCs w:val="24"/>
          <w:bdr w:val="none" w:sz="0" w:space="0" w:color="auto" w:frame="1"/>
          <w:shd w:val="clear" w:color="auto" w:fill="FFFFFF"/>
        </w:rPr>
        <w:t>1</w:t>
      </w:r>
      <w:r w:rsidRPr="00B80079">
        <w:rPr>
          <w:rFonts w:ascii="Times New Roman" w:hAnsi="Times New Roman"/>
          <w:color w:val="080100"/>
          <w:sz w:val="24"/>
          <w:szCs w:val="24"/>
          <w:shd w:val="clear" w:color="auto" w:fill="FFFFFF"/>
        </w:rPr>
        <w:t xml:space="preserve">. </w:t>
      </w:r>
      <w:hyperlink r:id="rId13" w:history="1">
        <w:r w:rsidR="00233E5E" w:rsidRPr="00B80079">
          <w:rPr>
            <w:rStyle w:val="Hyperlink"/>
            <w:rFonts w:ascii="Times New Roman" w:hAnsi="Times New Roman"/>
            <w:i/>
            <w:iCs/>
            <w:sz w:val="24"/>
            <w:szCs w:val="24"/>
            <w:shd w:val="clear" w:color="auto" w:fill="FFFFFF"/>
          </w:rPr>
          <w:t>https://www.iucnredlist.org</w:t>
        </w:r>
      </w:hyperlink>
      <w:r w:rsidR="00DB51ED" w:rsidRPr="00B80079">
        <w:rPr>
          <w:rStyle w:val="Hyperlink"/>
          <w:rFonts w:ascii="Times New Roman" w:hAnsi="Times New Roman"/>
          <w:sz w:val="24"/>
          <w:szCs w:val="24"/>
          <w:u w:val="none"/>
          <w:shd w:val="clear" w:color="auto" w:fill="FFFFFF"/>
        </w:rPr>
        <w:t xml:space="preserve"> </w:t>
      </w:r>
      <w:r w:rsidR="00DB51ED" w:rsidRPr="00B80079">
        <w:rPr>
          <w:rStyle w:val="Hyperlink"/>
          <w:rFonts w:ascii="Times New Roman" w:hAnsi="Times New Roman"/>
          <w:color w:val="auto"/>
          <w:sz w:val="24"/>
          <w:szCs w:val="24"/>
          <w:u w:val="none"/>
          <w:shd w:val="clear" w:color="auto" w:fill="FFFFFF"/>
        </w:rPr>
        <w:t xml:space="preserve">[accessed 8 </w:t>
      </w:r>
      <w:r w:rsidR="00740934" w:rsidRPr="00B80079">
        <w:rPr>
          <w:rStyle w:val="Hyperlink"/>
          <w:rFonts w:ascii="Times New Roman" w:hAnsi="Times New Roman"/>
          <w:color w:val="auto"/>
          <w:sz w:val="24"/>
          <w:szCs w:val="24"/>
          <w:u w:val="none"/>
          <w:shd w:val="clear" w:color="auto" w:fill="FFFFFF"/>
        </w:rPr>
        <w:t>January</w:t>
      </w:r>
      <w:r w:rsidR="00DB51ED" w:rsidRPr="00B80079">
        <w:rPr>
          <w:rStyle w:val="Hyperlink"/>
          <w:rFonts w:ascii="Times New Roman" w:hAnsi="Times New Roman"/>
          <w:color w:val="auto"/>
          <w:sz w:val="24"/>
          <w:szCs w:val="24"/>
          <w:u w:val="none"/>
          <w:shd w:val="clear" w:color="auto" w:fill="FFFFFF"/>
        </w:rPr>
        <w:t xml:space="preserve"> 202</w:t>
      </w:r>
      <w:r w:rsidR="00740934" w:rsidRPr="00B80079">
        <w:rPr>
          <w:rStyle w:val="Hyperlink"/>
          <w:rFonts w:ascii="Times New Roman" w:hAnsi="Times New Roman"/>
          <w:color w:val="auto"/>
          <w:sz w:val="24"/>
          <w:szCs w:val="24"/>
          <w:u w:val="none"/>
          <w:shd w:val="clear" w:color="auto" w:fill="FFFFFF"/>
        </w:rPr>
        <w:t>4</w:t>
      </w:r>
      <w:r w:rsidR="00DB51ED" w:rsidRPr="00B80079">
        <w:rPr>
          <w:rStyle w:val="Hyperlink"/>
          <w:rFonts w:ascii="Times New Roman" w:hAnsi="Times New Roman"/>
          <w:color w:val="auto"/>
          <w:sz w:val="24"/>
          <w:szCs w:val="24"/>
          <w:u w:val="none"/>
          <w:shd w:val="clear" w:color="auto" w:fill="FFFFFF"/>
        </w:rPr>
        <w:t>]</w:t>
      </w:r>
      <w:r w:rsidRPr="00B80079">
        <w:rPr>
          <w:rFonts w:ascii="Times New Roman" w:hAnsi="Times New Roman"/>
          <w:sz w:val="24"/>
          <w:szCs w:val="24"/>
          <w:shd w:val="clear" w:color="auto" w:fill="FFFFFF"/>
        </w:rPr>
        <w:t>.</w:t>
      </w:r>
    </w:p>
    <w:p w14:paraId="69A26280" w14:textId="77777777" w:rsidR="004A18F0" w:rsidRPr="004A18F0" w:rsidRDefault="004A18F0" w:rsidP="00DB51ED">
      <w:pPr>
        <w:autoSpaceDE w:val="0"/>
        <w:autoSpaceDN w:val="0"/>
        <w:adjustRightInd w:val="0"/>
        <w:spacing w:after="0" w:line="360" w:lineRule="auto"/>
        <w:ind w:left="426" w:hanging="426"/>
        <w:jc w:val="both"/>
        <w:rPr>
          <w:rFonts w:ascii="Times New Roman" w:hAnsi="Times New Roman"/>
          <w:sz w:val="24"/>
          <w:szCs w:val="24"/>
          <w:u w:val="single"/>
          <w:shd w:val="clear" w:color="auto" w:fill="FFFFFF"/>
        </w:rPr>
      </w:pPr>
      <w:proofErr w:type="spellStart"/>
      <w:ins w:id="426" w:author="Spyridon Oikonomidis" w:date="2024-05-11T17:12:00Z">
        <w:r>
          <w:rPr>
            <w:rFonts w:ascii="Times New Roman" w:hAnsi="Times New Roman"/>
            <w:b/>
            <w:bCs/>
            <w:color w:val="080100"/>
            <w:sz w:val="24"/>
            <w:szCs w:val="24"/>
            <w:shd w:val="clear" w:color="auto" w:fill="FFFFFF"/>
          </w:rPr>
          <w:t>Karremans</w:t>
        </w:r>
        <w:proofErr w:type="spellEnd"/>
        <w:r>
          <w:rPr>
            <w:rFonts w:ascii="Times New Roman" w:hAnsi="Times New Roman"/>
            <w:b/>
            <w:bCs/>
            <w:color w:val="080100"/>
            <w:sz w:val="24"/>
            <w:szCs w:val="24"/>
            <w:shd w:val="clear" w:color="auto" w:fill="FFFFFF"/>
          </w:rPr>
          <w:t xml:space="preserve"> A, </w:t>
        </w:r>
        <w:proofErr w:type="spellStart"/>
        <w:r>
          <w:rPr>
            <w:rFonts w:ascii="Times New Roman" w:hAnsi="Times New Roman"/>
            <w:b/>
            <w:bCs/>
            <w:color w:val="080100"/>
            <w:sz w:val="24"/>
            <w:szCs w:val="24"/>
            <w:shd w:val="clear" w:color="auto" w:fill="FFFFFF"/>
          </w:rPr>
          <w:t>Watteyn</w:t>
        </w:r>
        <w:proofErr w:type="spellEnd"/>
        <w:r>
          <w:rPr>
            <w:rFonts w:ascii="Times New Roman" w:hAnsi="Times New Roman"/>
            <w:b/>
            <w:bCs/>
            <w:color w:val="080100"/>
            <w:sz w:val="24"/>
            <w:szCs w:val="24"/>
            <w:shd w:val="clear" w:color="auto" w:fill="FFFFFF"/>
          </w:rPr>
          <w:t xml:space="preserve"> C, </w:t>
        </w:r>
        <w:proofErr w:type="spellStart"/>
        <w:r>
          <w:rPr>
            <w:rFonts w:ascii="Times New Roman" w:hAnsi="Times New Roman"/>
            <w:b/>
            <w:bCs/>
            <w:color w:val="080100"/>
            <w:sz w:val="24"/>
            <w:szCs w:val="24"/>
            <w:shd w:val="clear" w:color="auto" w:fill="FFFFFF"/>
          </w:rPr>
          <w:t>Scaccabarozzi</w:t>
        </w:r>
        <w:proofErr w:type="spellEnd"/>
        <w:r>
          <w:rPr>
            <w:rFonts w:ascii="Times New Roman" w:hAnsi="Times New Roman"/>
            <w:b/>
            <w:bCs/>
            <w:color w:val="080100"/>
            <w:sz w:val="24"/>
            <w:szCs w:val="24"/>
            <w:shd w:val="clear" w:color="auto" w:fill="FFFFFF"/>
          </w:rPr>
          <w:t xml:space="preserve"> D, Escobar OAP</w:t>
        </w:r>
      </w:ins>
      <w:ins w:id="427" w:author="Costas Thanos" w:date="2024-05-20T15:42:00Z">
        <w:r w:rsidR="00C938C3">
          <w:rPr>
            <w:rFonts w:ascii="Times New Roman" w:hAnsi="Times New Roman"/>
            <w:b/>
            <w:bCs/>
            <w:color w:val="080100"/>
            <w:sz w:val="24"/>
            <w:szCs w:val="24"/>
            <w:shd w:val="clear" w:color="auto" w:fill="FFFFFF"/>
          </w:rPr>
          <w:t xml:space="preserve"> and</w:t>
        </w:r>
      </w:ins>
      <w:ins w:id="428" w:author="Spyridon Oikonomidis" w:date="2024-05-11T17:12:00Z">
        <w:del w:id="429" w:author="Costas Thanos" w:date="2024-05-20T15:42:00Z">
          <w:r w:rsidDel="00C938C3">
            <w:rPr>
              <w:rFonts w:ascii="Times New Roman" w:hAnsi="Times New Roman"/>
              <w:b/>
              <w:bCs/>
              <w:color w:val="080100"/>
              <w:sz w:val="24"/>
              <w:szCs w:val="24"/>
              <w:shd w:val="clear" w:color="auto" w:fill="FFFFFF"/>
            </w:rPr>
            <w:delText>,</w:delText>
          </w:r>
        </w:del>
        <w:r>
          <w:rPr>
            <w:rFonts w:ascii="Times New Roman" w:hAnsi="Times New Roman"/>
            <w:b/>
            <w:bCs/>
            <w:color w:val="080100"/>
            <w:sz w:val="24"/>
            <w:szCs w:val="24"/>
            <w:shd w:val="clear" w:color="auto" w:fill="FFFFFF"/>
          </w:rPr>
          <w:t xml:space="preserve"> Bogarin D. </w:t>
        </w:r>
        <w:r>
          <w:rPr>
            <w:rFonts w:ascii="Times New Roman" w:hAnsi="Times New Roman"/>
            <w:color w:val="080100"/>
            <w:sz w:val="24"/>
            <w:szCs w:val="24"/>
            <w:shd w:val="clear" w:color="auto" w:fill="FFFFFF"/>
          </w:rPr>
          <w:t>(2023)</w:t>
        </w:r>
      </w:ins>
      <w:ins w:id="430" w:author="Spyridon Oikonomidis" w:date="2024-05-11T17:13:00Z">
        <w:r>
          <w:rPr>
            <w:rFonts w:ascii="Times New Roman" w:hAnsi="Times New Roman"/>
            <w:color w:val="080100"/>
            <w:sz w:val="24"/>
            <w:szCs w:val="24"/>
            <w:shd w:val="clear" w:color="auto" w:fill="FFFFFF"/>
          </w:rPr>
          <w:t xml:space="preserve"> Evolution of seed dispersal modes in the Orchidaceae: Has the </w:t>
        </w:r>
        <w:r>
          <w:rPr>
            <w:rFonts w:ascii="Times New Roman" w:hAnsi="Times New Roman"/>
            <w:i/>
            <w:iCs/>
            <w:color w:val="080100"/>
            <w:sz w:val="24"/>
            <w:szCs w:val="24"/>
            <w:shd w:val="clear" w:color="auto" w:fill="FFFFFF"/>
          </w:rPr>
          <w:t>Vanilla</w:t>
        </w:r>
        <w:r>
          <w:rPr>
            <w:rFonts w:ascii="Times New Roman" w:hAnsi="Times New Roman"/>
            <w:color w:val="080100"/>
            <w:sz w:val="24"/>
            <w:szCs w:val="24"/>
            <w:shd w:val="clear" w:color="auto" w:fill="FFFFFF"/>
          </w:rPr>
          <w:t xml:space="preserve"> mystery been solved? </w:t>
        </w:r>
      </w:ins>
      <w:ins w:id="431" w:author="Costas Thanos" w:date="2024-05-20T15:43:00Z">
        <w:r w:rsidR="00C938C3">
          <w:rPr>
            <w:rFonts w:ascii="Times New Roman" w:hAnsi="Times New Roman"/>
            <w:i/>
            <w:color w:val="080100"/>
            <w:sz w:val="24"/>
            <w:szCs w:val="24"/>
            <w:shd w:val="clear" w:color="auto" w:fill="FFFFFF"/>
          </w:rPr>
          <w:t xml:space="preserve">Scientia </w:t>
        </w:r>
      </w:ins>
      <w:proofErr w:type="spellStart"/>
      <w:ins w:id="432" w:author="Spyridon Oikonomidis" w:date="2024-05-11T17:13:00Z">
        <w:r>
          <w:rPr>
            <w:rFonts w:ascii="Times New Roman" w:hAnsi="Times New Roman"/>
            <w:i/>
            <w:iCs/>
            <w:color w:val="080100"/>
            <w:sz w:val="24"/>
            <w:szCs w:val="24"/>
            <w:shd w:val="clear" w:color="auto" w:fill="FFFFFF"/>
          </w:rPr>
          <w:t>Horticulturae</w:t>
        </w:r>
        <w:proofErr w:type="spellEnd"/>
        <w:r>
          <w:rPr>
            <w:rFonts w:ascii="Times New Roman" w:hAnsi="Times New Roman"/>
            <w:color w:val="080100"/>
            <w:sz w:val="24"/>
            <w:szCs w:val="24"/>
            <w:shd w:val="clear" w:color="auto" w:fill="FFFFFF"/>
          </w:rPr>
          <w:t xml:space="preserve"> </w:t>
        </w:r>
        <w:r>
          <w:rPr>
            <w:rFonts w:ascii="Times New Roman" w:hAnsi="Times New Roman"/>
            <w:b/>
            <w:bCs/>
            <w:color w:val="080100"/>
            <w:sz w:val="24"/>
            <w:szCs w:val="24"/>
            <w:shd w:val="clear" w:color="auto" w:fill="FFFFFF"/>
          </w:rPr>
          <w:t>9</w:t>
        </w:r>
      </w:ins>
      <w:ins w:id="433" w:author="Spyridon Oikonomidis" w:date="2024-05-11T17:14:00Z">
        <w:r>
          <w:rPr>
            <w:rFonts w:ascii="Times New Roman" w:hAnsi="Times New Roman"/>
            <w:color w:val="080100"/>
            <w:sz w:val="24"/>
            <w:szCs w:val="24"/>
            <w:shd w:val="clear" w:color="auto" w:fill="FFFFFF"/>
          </w:rPr>
          <w:t>, 1270.</w:t>
        </w:r>
      </w:ins>
    </w:p>
    <w:p w14:paraId="15A9B094" w14:textId="77777777" w:rsidR="00233E5E" w:rsidRPr="00B80079" w:rsidRDefault="00233E5E" w:rsidP="00586832">
      <w:pPr>
        <w:autoSpaceDE w:val="0"/>
        <w:autoSpaceDN w:val="0"/>
        <w:adjustRightInd w:val="0"/>
        <w:spacing w:after="0" w:line="360" w:lineRule="auto"/>
        <w:ind w:left="426" w:hanging="426"/>
        <w:jc w:val="both"/>
        <w:rPr>
          <w:rStyle w:val="Hyperlink"/>
          <w:rFonts w:ascii="Times New Roman" w:eastAsia="TimesNewRomanPSMT" w:hAnsi="Times New Roman"/>
          <w:color w:val="auto"/>
          <w:sz w:val="24"/>
          <w:szCs w:val="24"/>
          <w:u w:val="none"/>
        </w:rPr>
      </w:pPr>
      <w:r w:rsidRPr="00B80079">
        <w:rPr>
          <w:rFonts w:ascii="Times New Roman" w:hAnsi="Times New Roman"/>
          <w:b/>
          <w:bCs/>
          <w:color w:val="080100"/>
          <w:sz w:val="24"/>
          <w:szCs w:val="24"/>
          <w:shd w:val="clear" w:color="auto" w:fill="FFFFFF"/>
        </w:rPr>
        <w:t>Kottek M, Grieser J, Beck C, Rudolf B</w:t>
      </w:r>
      <w:r w:rsidR="00FD7C50" w:rsidRPr="00B80079">
        <w:rPr>
          <w:rFonts w:ascii="Times New Roman" w:hAnsi="Times New Roman"/>
          <w:b/>
          <w:bCs/>
          <w:color w:val="080100"/>
          <w:sz w:val="24"/>
          <w:szCs w:val="24"/>
          <w:shd w:val="clear" w:color="auto" w:fill="FFFFFF"/>
        </w:rPr>
        <w:t xml:space="preserve"> and </w:t>
      </w:r>
      <w:r w:rsidRPr="00B80079">
        <w:rPr>
          <w:rFonts w:ascii="Times New Roman" w:hAnsi="Times New Roman"/>
          <w:b/>
          <w:bCs/>
          <w:color w:val="080100"/>
          <w:sz w:val="24"/>
          <w:szCs w:val="24"/>
          <w:shd w:val="clear" w:color="auto" w:fill="FFFFFF"/>
        </w:rPr>
        <w:t>Bubel F</w:t>
      </w:r>
      <w:r w:rsidR="00C66C92">
        <w:rPr>
          <w:rFonts w:ascii="Times New Roman" w:hAnsi="Times New Roman"/>
          <w:b/>
          <w:bCs/>
          <w:color w:val="080100"/>
          <w:sz w:val="24"/>
          <w:szCs w:val="24"/>
          <w:shd w:val="clear" w:color="auto" w:fill="FFFFFF"/>
        </w:rPr>
        <w:t>.</w:t>
      </w:r>
      <w:r w:rsidRPr="00B80079">
        <w:rPr>
          <w:rFonts w:ascii="Times New Roman" w:hAnsi="Times New Roman"/>
          <w:b/>
          <w:bCs/>
          <w:color w:val="080100"/>
          <w:sz w:val="24"/>
          <w:szCs w:val="24"/>
          <w:shd w:val="clear" w:color="auto" w:fill="FFFFFF"/>
        </w:rPr>
        <w:t xml:space="preserve"> </w:t>
      </w:r>
      <w:r w:rsidR="00FD7C50" w:rsidRPr="00B80079">
        <w:rPr>
          <w:rFonts w:ascii="Times New Roman" w:hAnsi="Times New Roman"/>
          <w:color w:val="080100"/>
          <w:sz w:val="24"/>
          <w:szCs w:val="24"/>
          <w:shd w:val="clear" w:color="auto" w:fill="FFFFFF"/>
        </w:rPr>
        <w:t>(</w:t>
      </w:r>
      <w:r w:rsidRPr="00B80079">
        <w:rPr>
          <w:rFonts w:ascii="Times New Roman" w:hAnsi="Times New Roman"/>
          <w:color w:val="080100"/>
          <w:sz w:val="24"/>
          <w:szCs w:val="24"/>
          <w:shd w:val="clear" w:color="auto" w:fill="FFFFFF"/>
        </w:rPr>
        <w:t>2006</w:t>
      </w:r>
      <w:r w:rsidR="00FD7C50" w:rsidRPr="00B80079">
        <w:rPr>
          <w:rFonts w:ascii="Times New Roman" w:hAnsi="Times New Roman"/>
          <w:color w:val="080100"/>
          <w:sz w:val="24"/>
          <w:szCs w:val="24"/>
          <w:shd w:val="clear" w:color="auto" w:fill="FFFFFF"/>
        </w:rPr>
        <w:t>)</w:t>
      </w:r>
      <w:r w:rsidRPr="00B80079">
        <w:rPr>
          <w:rFonts w:ascii="Times New Roman" w:hAnsi="Times New Roman"/>
          <w:b/>
          <w:bCs/>
          <w:color w:val="080100"/>
          <w:sz w:val="24"/>
          <w:szCs w:val="24"/>
          <w:shd w:val="clear" w:color="auto" w:fill="FFFFFF"/>
        </w:rPr>
        <w:t xml:space="preserve"> </w:t>
      </w:r>
      <w:r w:rsidRPr="00B80079">
        <w:rPr>
          <w:rFonts w:ascii="Times New Roman" w:hAnsi="Times New Roman"/>
          <w:color w:val="080100"/>
          <w:sz w:val="24"/>
          <w:szCs w:val="24"/>
          <w:shd w:val="clear" w:color="auto" w:fill="FFFFFF"/>
        </w:rPr>
        <w:t xml:space="preserve">World map of the </w:t>
      </w:r>
      <w:proofErr w:type="spellStart"/>
      <w:r w:rsidRPr="00B80079">
        <w:rPr>
          <w:rFonts w:ascii="Times New Roman" w:hAnsi="Times New Roman"/>
          <w:sz w:val="24"/>
          <w:szCs w:val="24"/>
        </w:rPr>
        <w:t>Köppen</w:t>
      </w:r>
      <w:proofErr w:type="spellEnd"/>
      <w:r w:rsidRPr="00B80079">
        <w:rPr>
          <w:rFonts w:ascii="Times New Roman" w:hAnsi="Times New Roman"/>
          <w:sz w:val="24"/>
          <w:szCs w:val="24"/>
        </w:rPr>
        <w:t xml:space="preserve">-Geiger climate classification updated. </w:t>
      </w:r>
      <w:proofErr w:type="spellStart"/>
      <w:r w:rsidRPr="00B80079">
        <w:rPr>
          <w:rFonts w:ascii="Times New Roman" w:hAnsi="Times New Roman"/>
          <w:i/>
          <w:iCs/>
          <w:sz w:val="24"/>
          <w:szCs w:val="24"/>
        </w:rPr>
        <w:t>Meteorologische</w:t>
      </w:r>
      <w:proofErr w:type="spellEnd"/>
      <w:r w:rsidRPr="00B80079">
        <w:rPr>
          <w:rFonts w:ascii="Times New Roman" w:hAnsi="Times New Roman"/>
          <w:i/>
          <w:iCs/>
          <w:sz w:val="24"/>
          <w:szCs w:val="24"/>
        </w:rPr>
        <w:t xml:space="preserve"> </w:t>
      </w:r>
      <w:proofErr w:type="spellStart"/>
      <w:r w:rsidRPr="00B80079">
        <w:rPr>
          <w:rFonts w:ascii="Times New Roman" w:hAnsi="Times New Roman"/>
          <w:i/>
          <w:iCs/>
          <w:sz w:val="24"/>
          <w:szCs w:val="24"/>
        </w:rPr>
        <w:t>Zeitschrift</w:t>
      </w:r>
      <w:proofErr w:type="spellEnd"/>
      <w:r w:rsidRPr="00B80079">
        <w:rPr>
          <w:rFonts w:ascii="Times New Roman" w:hAnsi="Times New Roman"/>
          <w:sz w:val="24"/>
          <w:szCs w:val="24"/>
        </w:rPr>
        <w:t xml:space="preserve"> </w:t>
      </w:r>
      <w:r w:rsidRPr="00B80079">
        <w:rPr>
          <w:rFonts w:ascii="Times New Roman" w:hAnsi="Times New Roman"/>
          <w:b/>
          <w:bCs/>
          <w:sz w:val="24"/>
          <w:szCs w:val="24"/>
        </w:rPr>
        <w:t>15</w:t>
      </w:r>
      <w:r w:rsidR="00983D78" w:rsidRPr="00B80079">
        <w:rPr>
          <w:rFonts w:ascii="Times New Roman" w:hAnsi="Times New Roman"/>
          <w:sz w:val="24"/>
          <w:szCs w:val="24"/>
        </w:rPr>
        <w:t>,</w:t>
      </w:r>
      <w:r w:rsidRPr="00B80079">
        <w:rPr>
          <w:rFonts w:ascii="Times New Roman" w:hAnsi="Times New Roman"/>
          <w:sz w:val="24"/>
          <w:szCs w:val="24"/>
        </w:rPr>
        <w:t xml:space="preserve"> 259</w:t>
      </w:r>
      <w:r w:rsidR="00927506" w:rsidRPr="00B80079">
        <w:rPr>
          <w:rFonts w:ascii="Times New Roman" w:eastAsia="Times New Roman" w:hAnsi="Times New Roman"/>
          <w:color w:val="1C1D1E"/>
          <w:sz w:val="24"/>
          <w:szCs w:val="24"/>
          <w:lang w:eastAsia="en-GB"/>
        </w:rPr>
        <w:t>–</w:t>
      </w:r>
      <w:r w:rsidRPr="00B80079">
        <w:rPr>
          <w:rFonts w:ascii="Times New Roman" w:hAnsi="Times New Roman"/>
          <w:sz w:val="24"/>
          <w:szCs w:val="24"/>
        </w:rPr>
        <w:t>263.</w:t>
      </w:r>
    </w:p>
    <w:p w14:paraId="29E7DCB5" w14:textId="77777777" w:rsidR="00A66DE9" w:rsidRPr="00C66C92" w:rsidRDefault="00A66DE9" w:rsidP="00C66C92">
      <w:pPr>
        <w:autoSpaceDE w:val="0"/>
        <w:autoSpaceDN w:val="0"/>
        <w:adjustRightInd w:val="0"/>
        <w:spacing w:after="0" w:line="360" w:lineRule="auto"/>
        <w:ind w:left="426" w:hanging="426"/>
        <w:jc w:val="both"/>
        <w:rPr>
          <w:rFonts w:ascii="Times New Roman" w:hAnsi="Times New Roman"/>
          <w:b/>
          <w:bCs/>
          <w:sz w:val="24"/>
          <w:szCs w:val="24"/>
        </w:rPr>
      </w:pPr>
      <w:r w:rsidRPr="00B80079">
        <w:rPr>
          <w:rFonts w:ascii="Times New Roman" w:hAnsi="Times New Roman"/>
          <w:b/>
          <w:bCs/>
          <w:sz w:val="24"/>
          <w:szCs w:val="24"/>
        </w:rPr>
        <w:t>Knudson L</w:t>
      </w:r>
      <w:r w:rsidR="00C66C92">
        <w:rPr>
          <w:rFonts w:ascii="Times New Roman" w:hAnsi="Times New Roman"/>
          <w:b/>
          <w:bCs/>
          <w:sz w:val="24"/>
          <w:szCs w:val="24"/>
        </w:rPr>
        <w:t>.</w:t>
      </w:r>
      <w:r w:rsidRPr="00B80079">
        <w:rPr>
          <w:rFonts w:ascii="Times New Roman" w:hAnsi="Times New Roman"/>
          <w:b/>
          <w:bCs/>
          <w:sz w:val="24"/>
          <w:szCs w:val="24"/>
        </w:rPr>
        <w:t xml:space="preserve"> </w:t>
      </w:r>
      <w:r w:rsidR="00FD7C50" w:rsidRPr="00C66C92">
        <w:rPr>
          <w:rFonts w:ascii="Times New Roman" w:hAnsi="Times New Roman"/>
          <w:b/>
          <w:bCs/>
          <w:sz w:val="24"/>
          <w:szCs w:val="24"/>
        </w:rPr>
        <w:t>(</w:t>
      </w:r>
      <w:r w:rsidRPr="00C66C92">
        <w:rPr>
          <w:rFonts w:ascii="Times New Roman" w:hAnsi="Times New Roman"/>
          <w:b/>
          <w:bCs/>
          <w:sz w:val="24"/>
          <w:szCs w:val="24"/>
        </w:rPr>
        <w:t>1921</w:t>
      </w:r>
      <w:r w:rsidR="00FD7C50" w:rsidRPr="00C66C92">
        <w:rPr>
          <w:rFonts w:ascii="Times New Roman" w:hAnsi="Times New Roman"/>
          <w:b/>
          <w:bCs/>
          <w:sz w:val="24"/>
          <w:szCs w:val="24"/>
        </w:rPr>
        <w:t>)</w:t>
      </w:r>
      <w:r w:rsidRPr="00C66C92">
        <w:rPr>
          <w:rFonts w:ascii="Times New Roman" w:hAnsi="Times New Roman"/>
          <w:b/>
          <w:bCs/>
          <w:sz w:val="24"/>
          <w:szCs w:val="24"/>
        </w:rPr>
        <w:t xml:space="preserve"> </w:t>
      </w:r>
      <w:hyperlink r:id="rId14" w:history="1">
        <w:r w:rsidR="00C66C92" w:rsidRPr="00C66C92">
          <w:rPr>
            <w:rFonts w:ascii="Times New Roman" w:hAnsi="Times New Roman"/>
            <w:sz w:val="24"/>
            <w:szCs w:val="24"/>
          </w:rPr>
          <w:t xml:space="preserve">La </w:t>
        </w:r>
        <w:proofErr w:type="spellStart"/>
        <w:r w:rsidR="00C66C92" w:rsidRPr="00C66C92">
          <w:rPr>
            <w:rFonts w:ascii="Times New Roman" w:hAnsi="Times New Roman"/>
            <w:sz w:val="24"/>
            <w:szCs w:val="24"/>
          </w:rPr>
          <w:t>germinación</w:t>
        </w:r>
        <w:proofErr w:type="spellEnd"/>
        <w:r w:rsidR="00C66C92" w:rsidRPr="00C66C92">
          <w:rPr>
            <w:rFonts w:ascii="Times New Roman" w:hAnsi="Times New Roman"/>
            <w:sz w:val="24"/>
            <w:szCs w:val="24"/>
          </w:rPr>
          <w:t xml:space="preserve"> no </w:t>
        </w:r>
        <w:proofErr w:type="spellStart"/>
        <w:r w:rsidR="00C66C92" w:rsidRPr="00C66C92">
          <w:rPr>
            <w:rFonts w:ascii="Times New Roman" w:hAnsi="Times New Roman"/>
            <w:sz w:val="24"/>
            <w:szCs w:val="24"/>
          </w:rPr>
          <w:t>simbiótica</w:t>
        </w:r>
        <w:proofErr w:type="spellEnd"/>
        <w:r w:rsidR="00C66C92" w:rsidRPr="00C66C92">
          <w:rPr>
            <w:rFonts w:ascii="Times New Roman" w:hAnsi="Times New Roman"/>
            <w:sz w:val="24"/>
            <w:szCs w:val="24"/>
          </w:rPr>
          <w:t xml:space="preserve"> de las </w:t>
        </w:r>
        <w:proofErr w:type="spellStart"/>
        <w:r w:rsidR="00C66C92" w:rsidRPr="00C66C92">
          <w:rPr>
            <w:rFonts w:ascii="Times New Roman" w:hAnsi="Times New Roman"/>
            <w:sz w:val="24"/>
            <w:szCs w:val="24"/>
          </w:rPr>
          <w:t>semillas</w:t>
        </w:r>
        <w:proofErr w:type="spellEnd"/>
        <w:r w:rsidR="00C66C92" w:rsidRPr="00C66C92">
          <w:rPr>
            <w:rFonts w:ascii="Times New Roman" w:hAnsi="Times New Roman"/>
            <w:sz w:val="24"/>
            <w:szCs w:val="24"/>
          </w:rPr>
          <w:t xml:space="preserve"> de </w:t>
        </w:r>
        <w:proofErr w:type="spellStart"/>
        <w:r w:rsidR="00C66C92" w:rsidRPr="00C66C92">
          <w:rPr>
            <w:rFonts w:ascii="Times New Roman" w:hAnsi="Times New Roman"/>
            <w:sz w:val="24"/>
            <w:szCs w:val="24"/>
          </w:rPr>
          <w:t>orquídeas</w:t>
        </w:r>
        <w:proofErr w:type="spellEnd"/>
      </w:hyperlink>
      <w:r w:rsidR="00C66C92" w:rsidRPr="00C938C3">
        <w:rPr>
          <w:rFonts w:ascii="Times New Roman" w:hAnsi="Times New Roman"/>
          <w:bCs/>
          <w:sz w:val="24"/>
          <w:szCs w:val="24"/>
          <w:rPrChange w:id="434" w:author="Costas Thanos" w:date="2024-05-20T15:44:00Z">
            <w:rPr>
              <w:rFonts w:ascii="Times New Roman" w:hAnsi="Times New Roman"/>
              <w:b/>
              <w:bCs/>
              <w:sz w:val="24"/>
              <w:szCs w:val="24"/>
            </w:rPr>
          </w:rPrChange>
        </w:rPr>
        <w:t>.</w:t>
      </w:r>
      <w:r w:rsidR="00C66C92">
        <w:rPr>
          <w:rFonts w:ascii="Times New Roman" w:hAnsi="Times New Roman"/>
          <w:b/>
          <w:bCs/>
          <w:sz w:val="24"/>
          <w:szCs w:val="24"/>
        </w:rPr>
        <w:t xml:space="preserve"> </w:t>
      </w:r>
      <w:del w:id="435" w:author="Costas Thanos" w:date="2024-05-20T15:46:00Z">
        <w:r w:rsidRPr="00C66C92" w:rsidDel="00C938C3">
          <w:rPr>
            <w:rFonts w:ascii="Times New Roman" w:hAnsi="Times New Roman"/>
            <w:i/>
            <w:iCs/>
            <w:sz w:val="24"/>
            <w:szCs w:val="24"/>
          </w:rPr>
          <w:delText xml:space="preserve">Bulletin </w:delText>
        </w:r>
      </w:del>
      <w:proofErr w:type="spellStart"/>
      <w:ins w:id="436" w:author="Costas Thanos" w:date="2024-05-20T15:46:00Z">
        <w:r w:rsidR="00C938C3" w:rsidRPr="00C66C92">
          <w:rPr>
            <w:rFonts w:ascii="Times New Roman" w:hAnsi="Times New Roman"/>
            <w:i/>
            <w:iCs/>
            <w:sz w:val="24"/>
            <w:szCs w:val="24"/>
          </w:rPr>
          <w:t>B</w:t>
        </w:r>
        <w:r w:rsidR="00C938C3">
          <w:rPr>
            <w:rFonts w:ascii="Times New Roman" w:hAnsi="Times New Roman"/>
            <w:i/>
            <w:iCs/>
            <w:sz w:val="24"/>
            <w:szCs w:val="24"/>
          </w:rPr>
          <w:t>o</w:t>
        </w:r>
        <w:r w:rsidR="00C938C3" w:rsidRPr="00C66C92">
          <w:rPr>
            <w:rFonts w:ascii="Times New Roman" w:hAnsi="Times New Roman"/>
            <w:i/>
            <w:iCs/>
            <w:sz w:val="24"/>
            <w:szCs w:val="24"/>
          </w:rPr>
          <w:t>let</w:t>
        </w:r>
      </w:ins>
      <w:ins w:id="437" w:author="Costas Thanos" w:date="2024-05-20T15:47:00Z">
        <w:r w:rsidR="00C938C3">
          <w:rPr>
            <w:rFonts w:ascii="Times New Roman" w:hAnsi="Times New Roman"/>
            <w:i/>
            <w:iCs/>
            <w:sz w:val="24"/>
            <w:szCs w:val="24"/>
          </w:rPr>
          <w:t>í</w:t>
        </w:r>
      </w:ins>
      <w:ins w:id="438" w:author="Costas Thanos" w:date="2024-05-20T15:46:00Z">
        <w:r w:rsidR="00C938C3" w:rsidRPr="00C66C92">
          <w:rPr>
            <w:rFonts w:ascii="Times New Roman" w:hAnsi="Times New Roman"/>
            <w:i/>
            <w:iCs/>
            <w:sz w:val="24"/>
            <w:szCs w:val="24"/>
          </w:rPr>
          <w:t>n</w:t>
        </w:r>
        <w:proofErr w:type="spellEnd"/>
        <w:r w:rsidR="00C938C3" w:rsidRPr="00C66C92">
          <w:rPr>
            <w:rFonts w:ascii="Times New Roman" w:hAnsi="Times New Roman"/>
            <w:i/>
            <w:iCs/>
            <w:sz w:val="24"/>
            <w:szCs w:val="24"/>
          </w:rPr>
          <w:t xml:space="preserve"> </w:t>
        </w:r>
      </w:ins>
      <w:r w:rsidRPr="00C66C92">
        <w:rPr>
          <w:rFonts w:ascii="Times New Roman" w:hAnsi="Times New Roman"/>
          <w:i/>
          <w:iCs/>
          <w:sz w:val="24"/>
          <w:szCs w:val="24"/>
        </w:rPr>
        <w:t>de l</w:t>
      </w:r>
      <w:ins w:id="439" w:author="Costas Thanos" w:date="2024-05-20T15:46:00Z">
        <w:r w:rsidR="00C938C3">
          <w:rPr>
            <w:rFonts w:ascii="Times New Roman" w:hAnsi="Times New Roman"/>
            <w:i/>
            <w:iCs/>
            <w:sz w:val="24"/>
            <w:szCs w:val="24"/>
          </w:rPr>
          <w:t>a</w:t>
        </w:r>
      </w:ins>
      <w:del w:id="440" w:author="Costas Thanos" w:date="2024-05-20T15:46:00Z">
        <w:r w:rsidRPr="00C66C92" w:rsidDel="00C938C3">
          <w:rPr>
            <w:rFonts w:ascii="Times New Roman" w:hAnsi="Times New Roman"/>
            <w:i/>
            <w:iCs/>
            <w:sz w:val="24"/>
            <w:szCs w:val="24"/>
          </w:rPr>
          <w:delText>e</w:delText>
        </w:r>
      </w:del>
      <w:r w:rsidRPr="00C66C92">
        <w:rPr>
          <w:rFonts w:ascii="Times New Roman" w:hAnsi="Times New Roman"/>
          <w:i/>
          <w:iCs/>
          <w:sz w:val="24"/>
          <w:szCs w:val="24"/>
        </w:rPr>
        <w:t xml:space="preserve"> Real Socie</w:t>
      </w:r>
      <w:ins w:id="441" w:author="Costas Thanos" w:date="2024-05-20T15:45:00Z">
        <w:r w:rsidR="00C938C3">
          <w:rPr>
            <w:rFonts w:ascii="Times New Roman" w:hAnsi="Times New Roman"/>
            <w:i/>
            <w:iCs/>
            <w:sz w:val="24"/>
            <w:szCs w:val="24"/>
          </w:rPr>
          <w:t>d</w:t>
        </w:r>
      </w:ins>
      <w:del w:id="442" w:author="Costas Thanos" w:date="2024-05-20T15:45:00Z">
        <w:r w:rsidRPr="00C66C92" w:rsidDel="00C938C3">
          <w:rPr>
            <w:rFonts w:ascii="Times New Roman" w:hAnsi="Times New Roman"/>
            <w:i/>
            <w:iCs/>
            <w:sz w:val="24"/>
            <w:szCs w:val="24"/>
          </w:rPr>
          <w:delText>t</w:delText>
        </w:r>
      </w:del>
      <w:r w:rsidRPr="00C66C92">
        <w:rPr>
          <w:rFonts w:ascii="Times New Roman" w:hAnsi="Times New Roman"/>
          <w:i/>
          <w:iCs/>
          <w:sz w:val="24"/>
          <w:szCs w:val="24"/>
        </w:rPr>
        <w:t>a</w:t>
      </w:r>
      <w:ins w:id="443" w:author="Costas Thanos" w:date="2024-05-20T15:45:00Z">
        <w:r w:rsidR="00C938C3">
          <w:rPr>
            <w:rFonts w:ascii="Times New Roman" w:hAnsi="Times New Roman"/>
            <w:i/>
            <w:iCs/>
            <w:sz w:val="24"/>
            <w:szCs w:val="24"/>
          </w:rPr>
          <w:t>d</w:t>
        </w:r>
      </w:ins>
      <w:r w:rsidRPr="00C66C92">
        <w:rPr>
          <w:rFonts w:ascii="Times New Roman" w:hAnsi="Times New Roman"/>
          <w:i/>
          <w:iCs/>
          <w:sz w:val="24"/>
          <w:szCs w:val="24"/>
        </w:rPr>
        <w:t xml:space="preserve"> Espa</w:t>
      </w:r>
      <w:del w:id="444" w:author="Costas Thanos" w:date="2024-05-20T15:45:00Z">
        <w:r w:rsidRPr="00C66C92" w:rsidDel="00C938C3">
          <w:rPr>
            <w:rFonts w:ascii="Times New Roman" w:hAnsi="Times New Roman"/>
            <w:i/>
            <w:iCs/>
            <w:sz w:val="24"/>
            <w:szCs w:val="24"/>
          </w:rPr>
          <w:delText>n</w:delText>
        </w:r>
      </w:del>
      <w:ins w:id="445" w:author="Costas Thanos" w:date="2024-05-20T15:45:00Z">
        <w:r w:rsidR="00C938C3">
          <w:rPr>
            <w:rFonts w:ascii="Times New Roman" w:hAnsi="Times New Roman"/>
            <w:i/>
            <w:iCs/>
            <w:sz w:val="24"/>
            <w:szCs w:val="24"/>
          </w:rPr>
          <w:t>ñ</w:t>
        </w:r>
      </w:ins>
      <w:r w:rsidRPr="00C66C92">
        <w:rPr>
          <w:rFonts w:ascii="Times New Roman" w:hAnsi="Times New Roman"/>
          <w:i/>
          <w:iCs/>
          <w:sz w:val="24"/>
          <w:szCs w:val="24"/>
        </w:rPr>
        <w:t xml:space="preserve">ola de Historia Natural </w:t>
      </w:r>
      <w:r w:rsidRPr="00C66C92">
        <w:rPr>
          <w:rFonts w:ascii="Times New Roman" w:hAnsi="Times New Roman"/>
          <w:b/>
          <w:bCs/>
          <w:sz w:val="24"/>
          <w:szCs w:val="24"/>
        </w:rPr>
        <w:t>21</w:t>
      </w:r>
      <w:r w:rsidR="00983D78" w:rsidRPr="00C66C92">
        <w:rPr>
          <w:rFonts w:ascii="Times New Roman" w:hAnsi="Times New Roman"/>
          <w:sz w:val="24"/>
          <w:szCs w:val="24"/>
        </w:rPr>
        <w:t>,</w:t>
      </w:r>
      <w:r w:rsidRPr="00C66C92">
        <w:rPr>
          <w:rFonts w:ascii="Times New Roman" w:hAnsi="Times New Roman"/>
          <w:sz w:val="24"/>
          <w:szCs w:val="24"/>
        </w:rPr>
        <w:t xml:space="preserve"> 250</w:t>
      </w:r>
      <w:r w:rsidR="00927506" w:rsidRPr="00C66C92">
        <w:rPr>
          <w:rFonts w:ascii="Times New Roman" w:hAnsi="Times New Roman"/>
          <w:sz w:val="24"/>
          <w:szCs w:val="24"/>
        </w:rPr>
        <w:t>–</w:t>
      </w:r>
      <w:r w:rsidRPr="00C66C92">
        <w:rPr>
          <w:rFonts w:ascii="Times New Roman" w:hAnsi="Times New Roman"/>
          <w:sz w:val="24"/>
          <w:szCs w:val="24"/>
        </w:rPr>
        <w:t>260.</w:t>
      </w:r>
    </w:p>
    <w:p w14:paraId="3F0AD569" w14:textId="77777777" w:rsidR="00FC6B4C" w:rsidRPr="00B80079" w:rsidRDefault="00FC6B4C" w:rsidP="001763DF">
      <w:pPr>
        <w:autoSpaceDE w:val="0"/>
        <w:autoSpaceDN w:val="0"/>
        <w:adjustRightInd w:val="0"/>
        <w:spacing w:after="0" w:line="360" w:lineRule="auto"/>
        <w:ind w:left="426" w:hanging="426"/>
        <w:jc w:val="both"/>
        <w:rPr>
          <w:rFonts w:ascii="Times New Roman" w:hAnsi="Times New Roman"/>
          <w:sz w:val="24"/>
          <w:szCs w:val="24"/>
        </w:rPr>
      </w:pPr>
      <w:r w:rsidRPr="00B80079">
        <w:rPr>
          <w:rFonts w:ascii="Times New Roman" w:hAnsi="Times New Roman"/>
          <w:b/>
          <w:bCs/>
          <w:sz w:val="24"/>
          <w:szCs w:val="24"/>
        </w:rPr>
        <w:t>Knudson L</w:t>
      </w:r>
      <w:r w:rsidR="00C66C92">
        <w:rPr>
          <w:rFonts w:ascii="Times New Roman" w:hAnsi="Times New Roman"/>
          <w:b/>
          <w:bCs/>
          <w:sz w:val="24"/>
          <w:szCs w:val="24"/>
        </w:rPr>
        <w:t>.</w:t>
      </w:r>
      <w:r w:rsidRPr="00B80079">
        <w:rPr>
          <w:rFonts w:ascii="Times New Roman" w:hAnsi="Times New Roman"/>
          <w:b/>
          <w:bCs/>
          <w:sz w:val="24"/>
          <w:szCs w:val="24"/>
        </w:rPr>
        <w:t xml:space="preserve"> </w:t>
      </w:r>
      <w:r w:rsidR="00FD7C50" w:rsidRPr="00B80079">
        <w:rPr>
          <w:rFonts w:ascii="Times New Roman" w:hAnsi="Times New Roman"/>
          <w:sz w:val="24"/>
          <w:szCs w:val="24"/>
        </w:rPr>
        <w:t>(</w:t>
      </w:r>
      <w:r w:rsidRPr="00B80079">
        <w:rPr>
          <w:rFonts w:ascii="Times New Roman" w:hAnsi="Times New Roman"/>
          <w:sz w:val="24"/>
          <w:szCs w:val="24"/>
        </w:rPr>
        <w:t>1922</w:t>
      </w:r>
      <w:r w:rsidR="00FD7C50" w:rsidRPr="00B80079">
        <w:rPr>
          <w:rFonts w:ascii="Times New Roman" w:hAnsi="Times New Roman"/>
          <w:sz w:val="24"/>
          <w:szCs w:val="24"/>
        </w:rPr>
        <w:t>)</w:t>
      </w:r>
      <w:r w:rsidRPr="00B80079">
        <w:rPr>
          <w:rFonts w:ascii="Times New Roman" w:hAnsi="Times New Roman"/>
          <w:sz w:val="24"/>
          <w:szCs w:val="24"/>
        </w:rPr>
        <w:t xml:space="preserve"> Nonsymbiotic germination of orchid seeds. </w:t>
      </w:r>
      <w:r w:rsidRPr="00B80079">
        <w:rPr>
          <w:rFonts w:ascii="Times New Roman" w:hAnsi="Times New Roman"/>
          <w:i/>
          <w:iCs/>
          <w:sz w:val="24"/>
          <w:szCs w:val="24"/>
        </w:rPr>
        <w:t xml:space="preserve">Botanical Gazette </w:t>
      </w:r>
      <w:r w:rsidRPr="00B80079">
        <w:rPr>
          <w:rFonts w:ascii="Times New Roman" w:hAnsi="Times New Roman"/>
          <w:b/>
          <w:bCs/>
          <w:sz w:val="24"/>
          <w:szCs w:val="24"/>
        </w:rPr>
        <w:t>73</w:t>
      </w:r>
      <w:r w:rsidR="00983D78" w:rsidRPr="00B80079">
        <w:rPr>
          <w:rFonts w:ascii="Times New Roman" w:hAnsi="Times New Roman"/>
          <w:sz w:val="24"/>
          <w:szCs w:val="24"/>
        </w:rPr>
        <w:t>,</w:t>
      </w:r>
      <w:r w:rsidRPr="00B80079">
        <w:rPr>
          <w:rFonts w:ascii="Times New Roman" w:hAnsi="Times New Roman"/>
          <w:sz w:val="24"/>
          <w:szCs w:val="24"/>
        </w:rPr>
        <w:t xml:space="preserve"> 1</w:t>
      </w:r>
      <w:r w:rsidR="00927506" w:rsidRPr="00B80079">
        <w:rPr>
          <w:rFonts w:ascii="Times New Roman" w:eastAsia="Times New Roman" w:hAnsi="Times New Roman"/>
          <w:color w:val="1C1D1E"/>
          <w:sz w:val="24"/>
          <w:szCs w:val="24"/>
          <w:lang w:eastAsia="en-GB"/>
        </w:rPr>
        <w:t>–</w:t>
      </w:r>
      <w:r w:rsidRPr="00B80079">
        <w:rPr>
          <w:rFonts w:ascii="Times New Roman" w:hAnsi="Times New Roman"/>
          <w:sz w:val="24"/>
          <w:szCs w:val="24"/>
        </w:rPr>
        <w:t>25.</w:t>
      </w:r>
    </w:p>
    <w:p w14:paraId="1DA9E5D4" w14:textId="77777777" w:rsidR="0008350D" w:rsidRPr="00B80079" w:rsidRDefault="0008350D" w:rsidP="001763DF">
      <w:pPr>
        <w:autoSpaceDE w:val="0"/>
        <w:autoSpaceDN w:val="0"/>
        <w:adjustRightInd w:val="0"/>
        <w:spacing w:after="0" w:line="360" w:lineRule="auto"/>
        <w:ind w:left="426" w:hanging="426"/>
        <w:jc w:val="both"/>
        <w:rPr>
          <w:rFonts w:ascii="Times New Roman" w:hAnsi="Times New Roman"/>
          <w:sz w:val="24"/>
          <w:szCs w:val="24"/>
        </w:rPr>
      </w:pPr>
      <w:r w:rsidRPr="00B80079">
        <w:rPr>
          <w:rFonts w:ascii="Times New Roman" w:hAnsi="Times New Roman"/>
          <w:b/>
          <w:bCs/>
          <w:sz w:val="24"/>
          <w:szCs w:val="24"/>
        </w:rPr>
        <w:t>Kull T, Arditti J</w:t>
      </w:r>
      <w:ins w:id="446" w:author="Costas Thanos" w:date="2024-05-20T15:49:00Z">
        <w:r w:rsidR="00064CF7">
          <w:rPr>
            <w:rFonts w:ascii="Times New Roman" w:hAnsi="Times New Roman"/>
            <w:b/>
            <w:bCs/>
            <w:sz w:val="24"/>
            <w:szCs w:val="24"/>
          </w:rPr>
          <w:t>.</w:t>
        </w:r>
      </w:ins>
      <w:r w:rsidRPr="00B80079">
        <w:rPr>
          <w:rFonts w:ascii="Times New Roman" w:hAnsi="Times New Roman"/>
          <w:b/>
          <w:bCs/>
          <w:sz w:val="24"/>
          <w:szCs w:val="24"/>
        </w:rPr>
        <w:t xml:space="preserve"> </w:t>
      </w:r>
      <w:r w:rsidR="00FD7C50" w:rsidRPr="00B80079">
        <w:rPr>
          <w:rFonts w:ascii="Times New Roman" w:hAnsi="Times New Roman"/>
          <w:sz w:val="24"/>
          <w:szCs w:val="24"/>
        </w:rPr>
        <w:t>(</w:t>
      </w:r>
      <w:r w:rsidRPr="00B80079">
        <w:rPr>
          <w:rFonts w:ascii="Times New Roman" w:hAnsi="Times New Roman"/>
          <w:sz w:val="24"/>
          <w:szCs w:val="24"/>
        </w:rPr>
        <w:t>2002</w:t>
      </w:r>
      <w:r w:rsidR="00FD7C50" w:rsidRPr="00B80079">
        <w:rPr>
          <w:rFonts w:ascii="Times New Roman" w:hAnsi="Times New Roman"/>
          <w:sz w:val="24"/>
          <w:szCs w:val="24"/>
        </w:rPr>
        <w:t>)</w:t>
      </w:r>
      <w:r w:rsidRPr="00B80079">
        <w:rPr>
          <w:rFonts w:ascii="Times New Roman" w:hAnsi="Times New Roman"/>
          <w:sz w:val="24"/>
          <w:szCs w:val="24"/>
        </w:rPr>
        <w:t xml:space="preserve"> </w:t>
      </w:r>
      <w:r w:rsidRPr="00B80079">
        <w:rPr>
          <w:rFonts w:ascii="Times New Roman" w:hAnsi="Times New Roman"/>
          <w:i/>
          <w:iCs/>
          <w:sz w:val="24"/>
          <w:szCs w:val="24"/>
        </w:rPr>
        <w:t xml:space="preserve">Orchid Biology: Reviews and </w:t>
      </w:r>
      <w:del w:id="447" w:author="Costas Thanos" w:date="2024-05-20T15:49:00Z">
        <w:r w:rsidRPr="00B80079" w:rsidDel="00064CF7">
          <w:rPr>
            <w:rFonts w:ascii="Times New Roman" w:hAnsi="Times New Roman"/>
            <w:i/>
            <w:iCs/>
            <w:sz w:val="24"/>
            <w:szCs w:val="24"/>
          </w:rPr>
          <w:delText>perspectives</w:delText>
        </w:r>
      </w:del>
      <w:ins w:id="448" w:author="Costas Thanos" w:date="2024-05-20T15:49:00Z">
        <w:r w:rsidR="00064CF7">
          <w:rPr>
            <w:rFonts w:ascii="Times New Roman" w:hAnsi="Times New Roman"/>
            <w:i/>
            <w:iCs/>
            <w:sz w:val="24"/>
            <w:szCs w:val="24"/>
          </w:rPr>
          <w:t>P</w:t>
        </w:r>
        <w:r w:rsidR="00064CF7" w:rsidRPr="00B80079">
          <w:rPr>
            <w:rFonts w:ascii="Times New Roman" w:hAnsi="Times New Roman"/>
            <w:i/>
            <w:iCs/>
            <w:sz w:val="24"/>
            <w:szCs w:val="24"/>
          </w:rPr>
          <w:t>erspectives</w:t>
        </w:r>
      </w:ins>
      <w:r w:rsidRPr="00B80079">
        <w:rPr>
          <w:rFonts w:ascii="Times New Roman" w:hAnsi="Times New Roman"/>
          <w:i/>
          <w:iCs/>
          <w:sz w:val="24"/>
          <w:szCs w:val="24"/>
        </w:rPr>
        <w:t>, VIII</w:t>
      </w:r>
      <w:r w:rsidRPr="00B80079">
        <w:rPr>
          <w:rFonts w:ascii="Times New Roman" w:hAnsi="Times New Roman"/>
          <w:sz w:val="24"/>
          <w:szCs w:val="24"/>
        </w:rPr>
        <w:t xml:space="preserve">. </w:t>
      </w:r>
      <w:r w:rsidR="00512C8E" w:rsidRPr="00B80079">
        <w:rPr>
          <w:rFonts w:ascii="Times New Roman" w:hAnsi="Times New Roman"/>
          <w:sz w:val="24"/>
          <w:szCs w:val="24"/>
        </w:rPr>
        <w:t>Dordrecht, NT</w:t>
      </w:r>
      <w:r w:rsidR="00983D78" w:rsidRPr="00B80079">
        <w:rPr>
          <w:rFonts w:ascii="Times New Roman" w:hAnsi="Times New Roman"/>
          <w:sz w:val="24"/>
          <w:szCs w:val="24"/>
        </w:rPr>
        <w:t>,</w:t>
      </w:r>
      <w:r w:rsidR="00512C8E" w:rsidRPr="00B80079">
        <w:rPr>
          <w:rFonts w:ascii="Times New Roman" w:hAnsi="Times New Roman"/>
          <w:sz w:val="24"/>
          <w:szCs w:val="24"/>
        </w:rPr>
        <w:t xml:space="preserve"> </w:t>
      </w:r>
      <w:r w:rsidRPr="00B80079">
        <w:rPr>
          <w:rFonts w:ascii="Times New Roman" w:hAnsi="Times New Roman"/>
          <w:sz w:val="24"/>
          <w:szCs w:val="24"/>
        </w:rPr>
        <w:t>Kluwer Academic Publishers.</w:t>
      </w:r>
    </w:p>
    <w:p w14:paraId="19E2B0D6" w14:textId="77777777" w:rsidR="004364BA" w:rsidRDefault="004364BA" w:rsidP="00586832">
      <w:pPr>
        <w:autoSpaceDE w:val="0"/>
        <w:autoSpaceDN w:val="0"/>
        <w:adjustRightInd w:val="0"/>
        <w:spacing w:after="0" w:line="360" w:lineRule="auto"/>
        <w:ind w:left="426" w:hanging="426"/>
        <w:jc w:val="both"/>
        <w:rPr>
          <w:ins w:id="449" w:author="Spyridon Oikonomidis" w:date="2024-05-21T19:32:00Z" w16du:dateUtc="2024-05-21T16:32:00Z"/>
          <w:rFonts w:ascii="Times New Roman" w:hAnsi="Times New Roman"/>
          <w:sz w:val="24"/>
          <w:szCs w:val="24"/>
        </w:rPr>
      </w:pPr>
      <w:r w:rsidRPr="00B80079">
        <w:rPr>
          <w:rFonts w:ascii="Times New Roman" w:hAnsi="Times New Roman"/>
          <w:b/>
          <w:bCs/>
          <w:sz w:val="24"/>
          <w:szCs w:val="24"/>
        </w:rPr>
        <w:t>Leake JR</w:t>
      </w:r>
      <w:r w:rsidR="00735584">
        <w:rPr>
          <w:rFonts w:ascii="Times New Roman" w:hAnsi="Times New Roman"/>
          <w:b/>
          <w:bCs/>
          <w:sz w:val="24"/>
          <w:szCs w:val="24"/>
        </w:rPr>
        <w:t>.</w:t>
      </w:r>
      <w:r w:rsidRPr="00B80079">
        <w:rPr>
          <w:rFonts w:ascii="Times New Roman" w:hAnsi="Times New Roman"/>
          <w:b/>
          <w:bCs/>
          <w:sz w:val="24"/>
          <w:szCs w:val="24"/>
        </w:rPr>
        <w:t xml:space="preserve"> </w:t>
      </w:r>
      <w:r w:rsidR="00FD7C50" w:rsidRPr="00B80079">
        <w:rPr>
          <w:rFonts w:ascii="Times New Roman" w:hAnsi="Times New Roman"/>
          <w:sz w:val="24"/>
          <w:szCs w:val="24"/>
        </w:rPr>
        <w:t>(</w:t>
      </w:r>
      <w:r w:rsidRPr="00B80079">
        <w:rPr>
          <w:rFonts w:ascii="Times New Roman" w:hAnsi="Times New Roman"/>
          <w:sz w:val="24"/>
          <w:szCs w:val="24"/>
        </w:rPr>
        <w:t>1994</w:t>
      </w:r>
      <w:r w:rsidR="00FD7C50" w:rsidRPr="00B80079">
        <w:rPr>
          <w:rFonts w:ascii="Times New Roman" w:hAnsi="Times New Roman"/>
          <w:sz w:val="24"/>
          <w:szCs w:val="24"/>
        </w:rPr>
        <w:t>)</w:t>
      </w:r>
      <w:r w:rsidRPr="00B80079">
        <w:rPr>
          <w:rFonts w:ascii="Times New Roman" w:hAnsi="Times New Roman"/>
          <w:sz w:val="24"/>
          <w:szCs w:val="24"/>
        </w:rPr>
        <w:t xml:space="preserve"> Tansley </w:t>
      </w:r>
      <w:del w:id="450" w:author="Costas Thanos" w:date="2024-05-20T15:49:00Z">
        <w:r w:rsidRPr="00B80079" w:rsidDel="00064CF7">
          <w:rPr>
            <w:rFonts w:ascii="Times New Roman" w:hAnsi="Times New Roman"/>
            <w:sz w:val="24"/>
            <w:szCs w:val="24"/>
          </w:rPr>
          <w:delText xml:space="preserve">review </w:delText>
        </w:r>
      </w:del>
      <w:ins w:id="451" w:author="Costas Thanos" w:date="2024-05-20T15:49:00Z">
        <w:r w:rsidR="00064CF7">
          <w:rPr>
            <w:rFonts w:ascii="Times New Roman" w:hAnsi="Times New Roman"/>
            <w:sz w:val="24"/>
            <w:szCs w:val="24"/>
          </w:rPr>
          <w:t>R</w:t>
        </w:r>
        <w:r w:rsidR="00064CF7" w:rsidRPr="00B80079">
          <w:rPr>
            <w:rFonts w:ascii="Times New Roman" w:hAnsi="Times New Roman"/>
            <w:sz w:val="24"/>
            <w:szCs w:val="24"/>
          </w:rPr>
          <w:t xml:space="preserve">eview </w:t>
        </w:r>
      </w:ins>
      <w:r w:rsidRPr="00B80079">
        <w:rPr>
          <w:rFonts w:ascii="Times New Roman" w:hAnsi="Times New Roman"/>
          <w:sz w:val="24"/>
          <w:szCs w:val="24"/>
        </w:rPr>
        <w:t xml:space="preserve">no. 69: The biology of myco-heterotrophic (‘saprophytic’) plants. </w:t>
      </w:r>
      <w:r w:rsidRPr="00B80079">
        <w:rPr>
          <w:rFonts w:ascii="Times New Roman" w:hAnsi="Times New Roman"/>
          <w:i/>
          <w:iCs/>
          <w:sz w:val="24"/>
          <w:szCs w:val="24"/>
        </w:rPr>
        <w:t>New Phytologist</w:t>
      </w:r>
      <w:r w:rsidRPr="00B80079">
        <w:rPr>
          <w:rFonts w:ascii="Times New Roman" w:hAnsi="Times New Roman"/>
          <w:sz w:val="24"/>
          <w:szCs w:val="24"/>
        </w:rPr>
        <w:t xml:space="preserve"> </w:t>
      </w:r>
      <w:r w:rsidRPr="00B80079">
        <w:rPr>
          <w:rFonts w:ascii="Times New Roman" w:hAnsi="Times New Roman"/>
          <w:b/>
          <w:bCs/>
          <w:sz w:val="24"/>
          <w:szCs w:val="24"/>
        </w:rPr>
        <w:t>127</w:t>
      </w:r>
      <w:r w:rsidR="00983D78" w:rsidRPr="00B80079">
        <w:rPr>
          <w:rFonts w:ascii="Times New Roman" w:hAnsi="Times New Roman"/>
          <w:sz w:val="24"/>
          <w:szCs w:val="24"/>
        </w:rPr>
        <w:t>,</w:t>
      </w:r>
      <w:r w:rsidRPr="00B80079">
        <w:rPr>
          <w:rFonts w:ascii="Times New Roman" w:hAnsi="Times New Roman"/>
          <w:sz w:val="24"/>
          <w:szCs w:val="24"/>
        </w:rPr>
        <w:t xml:space="preserve"> 171</w:t>
      </w:r>
      <w:r w:rsidR="00927506" w:rsidRPr="00B80079">
        <w:rPr>
          <w:rFonts w:ascii="Times New Roman" w:eastAsia="Times New Roman" w:hAnsi="Times New Roman"/>
          <w:color w:val="1C1D1E"/>
          <w:sz w:val="24"/>
          <w:szCs w:val="24"/>
          <w:lang w:eastAsia="en-GB"/>
        </w:rPr>
        <w:t>–</w:t>
      </w:r>
      <w:r w:rsidRPr="00B80079">
        <w:rPr>
          <w:rFonts w:ascii="Times New Roman" w:hAnsi="Times New Roman"/>
          <w:sz w:val="24"/>
          <w:szCs w:val="24"/>
        </w:rPr>
        <w:t xml:space="preserve">216. </w:t>
      </w:r>
    </w:p>
    <w:p w14:paraId="60EAE9EF" w14:textId="5900E697" w:rsidR="00C113D1" w:rsidRPr="00C113D1" w:rsidRDefault="00C113D1" w:rsidP="00586832">
      <w:pPr>
        <w:autoSpaceDE w:val="0"/>
        <w:autoSpaceDN w:val="0"/>
        <w:adjustRightInd w:val="0"/>
        <w:spacing w:after="0" w:line="360" w:lineRule="auto"/>
        <w:ind w:left="426" w:hanging="426"/>
        <w:jc w:val="both"/>
        <w:rPr>
          <w:rStyle w:val="Hyperlink"/>
          <w:rFonts w:ascii="Times New Roman" w:eastAsia="TimesNewRomanPSMT" w:hAnsi="Times New Roman"/>
          <w:color w:val="auto"/>
          <w:sz w:val="24"/>
          <w:szCs w:val="24"/>
          <w:u w:val="none"/>
        </w:rPr>
      </w:pPr>
      <w:ins w:id="452" w:author="Spyridon Oikonomidis" w:date="2024-05-21T19:32:00Z" w16du:dateUtc="2024-05-21T16:32:00Z">
        <w:r>
          <w:rPr>
            <w:rFonts w:ascii="Times New Roman" w:hAnsi="Times New Roman"/>
            <w:b/>
            <w:bCs/>
            <w:sz w:val="24"/>
            <w:szCs w:val="24"/>
          </w:rPr>
          <w:t xml:space="preserve">Lee </w:t>
        </w:r>
      </w:ins>
      <w:ins w:id="453" w:author="Spyridon Oikonomidis" w:date="2024-05-21T19:33:00Z" w16du:dateUtc="2024-05-21T16:33:00Z">
        <w:r>
          <w:rPr>
            <w:rFonts w:ascii="Times New Roman" w:hAnsi="Times New Roman"/>
            <w:b/>
            <w:bCs/>
            <w:sz w:val="24"/>
            <w:szCs w:val="24"/>
          </w:rPr>
          <w:t>YI and Yeung EC.</w:t>
        </w:r>
        <w:r>
          <w:rPr>
            <w:rStyle w:val="Hyperlink"/>
            <w:rFonts w:ascii="Times New Roman" w:eastAsia="TimesNewRomanPSMT" w:hAnsi="Times New Roman"/>
            <w:color w:val="auto"/>
            <w:sz w:val="24"/>
            <w:szCs w:val="24"/>
            <w:u w:val="none"/>
          </w:rPr>
          <w:t xml:space="preserve"> (2023). The orchid seed coat: a developmental and functional perspective. </w:t>
        </w:r>
      </w:ins>
      <w:ins w:id="454" w:author="Spyridon Oikonomidis" w:date="2024-05-21T19:34:00Z" w16du:dateUtc="2024-05-21T16:34:00Z">
        <w:r>
          <w:rPr>
            <w:rStyle w:val="Hyperlink"/>
            <w:rFonts w:ascii="Times New Roman" w:eastAsia="TimesNewRomanPSMT" w:hAnsi="Times New Roman"/>
            <w:color w:val="auto"/>
            <w:sz w:val="24"/>
            <w:szCs w:val="24"/>
            <w:u w:val="none"/>
          </w:rPr>
          <w:t>Botanical Studies</w:t>
        </w:r>
      </w:ins>
    </w:p>
    <w:p w14:paraId="28A6CBC6" w14:textId="77777777" w:rsidR="00A66DE9" w:rsidRPr="00B80079" w:rsidRDefault="00A66DE9" w:rsidP="00E47676">
      <w:pPr>
        <w:autoSpaceDE w:val="0"/>
        <w:autoSpaceDN w:val="0"/>
        <w:adjustRightInd w:val="0"/>
        <w:spacing w:after="0" w:line="360" w:lineRule="auto"/>
        <w:ind w:left="426" w:hanging="426"/>
        <w:jc w:val="both"/>
        <w:rPr>
          <w:rFonts w:ascii="Times New Roman" w:eastAsia="TimesNewRomanPSMT" w:hAnsi="Times New Roman"/>
          <w:sz w:val="24"/>
          <w:szCs w:val="24"/>
        </w:rPr>
      </w:pPr>
      <w:proofErr w:type="spellStart"/>
      <w:r w:rsidRPr="00B80079">
        <w:rPr>
          <w:rStyle w:val="Hyperlink"/>
          <w:rFonts w:ascii="Times New Roman" w:eastAsia="TimesNewRomanPSMT" w:hAnsi="Times New Roman"/>
          <w:b/>
          <w:bCs/>
          <w:color w:val="auto"/>
          <w:sz w:val="24"/>
          <w:szCs w:val="24"/>
          <w:u w:val="none"/>
        </w:rPr>
        <w:lastRenderedPageBreak/>
        <w:t>Mercx</w:t>
      </w:r>
      <w:proofErr w:type="spellEnd"/>
      <w:r w:rsidRPr="00B80079">
        <w:rPr>
          <w:rStyle w:val="Hyperlink"/>
          <w:rFonts w:ascii="Times New Roman" w:eastAsia="TimesNewRomanPSMT" w:hAnsi="Times New Roman"/>
          <w:b/>
          <w:bCs/>
          <w:color w:val="auto"/>
          <w:sz w:val="24"/>
          <w:szCs w:val="24"/>
          <w:u w:val="none"/>
        </w:rPr>
        <w:t xml:space="preserve"> VSFT</w:t>
      </w:r>
      <w:ins w:id="455" w:author="Costas Thanos" w:date="2024-05-20T15:49:00Z">
        <w:r w:rsidR="00064CF7">
          <w:rPr>
            <w:rStyle w:val="Hyperlink"/>
            <w:rFonts w:ascii="Times New Roman" w:eastAsia="TimesNewRomanPSMT" w:hAnsi="Times New Roman"/>
            <w:b/>
            <w:bCs/>
            <w:color w:val="auto"/>
            <w:sz w:val="24"/>
            <w:szCs w:val="24"/>
            <w:u w:val="none"/>
          </w:rPr>
          <w:t>.</w:t>
        </w:r>
      </w:ins>
      <w:r w:rsidRPr="00B80079">
        <w:rPr>
          <w:rStyle w:val="Hyperlink"/>
          <w:rFonts w:ascii="Times New Roman" w:eastAsia="TimesNewRomanPSMT" w:hAnsi="Times New Roman"/>
          <w:b/>
          <w:bCs/>
          <w:color w:val="auto"/>
          <w:sz w:val="24"/>
          <w:szCs w:val="24"/>
          <w:u w:val="none"/>
        </w:rPr>
        <w:t xml:space="preserve"> </w:t>
      </w:r>
      <w:r w:rsidR="00FD7C50" w:rsidRPr="00B80079">
        <w:rPr>
          <w:rStyle w:val="Hyperlink"/>
          <w:rFonts w:ascii="Times New Roman" w:eastAsia="TimesNewRomanPSMT" w:hAnsi="Times New Roman"/>
          <w:color w:val="auto"/>
          <w:sz w:val="24"/>
          <w:szCs w:val="24"/>
          <w:u w:val="none"/>
        </w:rPr>
        <w:t>(</w:t>
      </w:r>
      <w:r w:rsidRPr="00B80079">
        <w:rPr>
          <w:rStyle w:val="Hyperlink"/>
          <w:rFonts w:ascii="Times New Roman" w:eastAsia="TimesNewRomanPSMT" w:hAnsi="Times New Roman"/>
          <w:color w:val="auto"/>
          <w:sz w:val="24"/>
          <w:szCs w:val="24"/>
          <w:u w:val="none"/>
        </w:rPr>
        <w:t>2013</w:t>
      </w:r>
      <w:r w:rsidR="00FD7C50" w:rsidRPr="00B80079">
        <w:rPr>
          <w:rStyle w:val="Hyperlink"/>
          <w:rFonts w:ascii="Times New Roman" w:eastAsia="TimesNewRomanPSMT" w:hAnsi="Times New Roman"/>
          <w:color w:val="auto"/>
          <w:sz w:val="24"/>
          <w:szCs w:val="24"/>
          <w:u w:val="none"/>
        </w:rPr>
        <w:t>)</w:t>
      </w:r>
      <w:r w:rsidRPr="00B80079">
        <w:rPr>
          <w:rStyle w:val="Hyperlink"/>
          <w:rFonts w:ascii="Times New Roman" w:eastAsia="TimesNewRomanPSMT" w:hAnsi="Times New Roman"/>
          <w:i/>
          <w:iCs/>
          <w:color w:val="auto"/>
          <w:sz w:val="24"/>
          <w:szCs w:val="24"/>
          <w:u w:val="none"/>
        </w:rPr>
        <w:t xml:space="preserve"> Mycoheterotrophy: The biology of plants living on fungi</w:t>
      </w:r>
      <w:r w:rsidRPr="00B80079">
        <w:rPr>
          <w:rStyle w:val="Hyperlink"/>
          <w:rFonts w:ascii="Times New Roman" w:eastAsia="TimesNewRomanPSMT" w:hAnsi="Times New Roman"/>
          <w:color w:val="auto"/>
          <w:sz w:val="24"/>
          <w:szCs w:val="24"/>
          <w:u w:val="none"/>
        </w:rPr>
        <w:t xml:space="preserve">. </w:t>
      </w:r>
      <w:r w:rsidR="00F2069C" w:rsidRPr="00B80079">
        <w:rPr>
          <w:rStyle w:val="Hyperlink"/>
          <w:rFonts w:ascii="Times New Roman" w:eastAsia="TimesNewRomanPSMT" w:hAnsi="Times New Roman"/>
          <w:color w:val="auto"/>
          <w:sz w:val="24"/>
          <w:szCs w:val="24"/>
          <w:u w:val="none"/>
        </w:rPr>
        <w:t>New York, USA</w:t>
      </w:r>
      <w:r w:rsidR="00E852FC" w:rsidRPr="00B80079">
        <w:rPr>
          <w:rStyle w:val="Hyperlink"/>
          <w:rFonts w:ascii="Times New Roman" w:eastAsia="TimesNewRomanPSMT" w:hAnsi="Times New Roman"/>
          <w:color w:val="auto"/>
          <w:sz w:val="24"/>
          <w:szCs w:val="24"/>
          <w:u w:val="none"/>
        </w:rPr>
        <w:t>,</w:t>
      </w:r>
      <w:r w:rsidR="00F2069C" w:rsidRPr="00B80079">
        <w:rPr>
          <w:rStyle w:val="Hyperlink"/>
          <w:rFonts w:ascii="Times New Roman" w:eastAsia="TimesNewRomanPSMT" w:hAnsi="Times New Roman"/>
          <w:color w:val="auto"/>
          <w:sz w:val="24"/>
          <w:szCs w:val="24"/>
          <w:u w:val="none"/>
        </w:rPr>
        <w:t xml:space="preserve"> </w:t>
      </w:r>
      <w:r w:rsidRPr="00B80079">
        <w:rPr>
          <w:rStyle w:val="Hyperlink"/>
          <w:rFonts w:ascii="Times New Roman" w:eastAsia="TimesNewRomanPSMT" w:hAnsi="Times New Roman"/>
          <w:color w:val="auto"/>
          <w:sz w:val="24"/>
          <w:szCs w:val="24"/>
          <w:u w:val="none"/>
        </w:rPr>
        <w:t xml:space="preserve">Springer </w:t>
      </w:r>
      <w:r w:rsidR="00F2069C" w:rsidRPr="00B80079">
        <w:rPr>
          <w:rStyle w:val="Hyperlink"/>
          <w:rFonts w:ascii="Times New Roman" w:eastAsia="TimesNewRomanPSMT" w:hAnsi="Times New Roman"/>
          <w:color w:val="auto"/>
          <w:sz w:val="24"/>
          <w:szCs w:val="24"/>
          <w:u w:val="none"/>
        </w:rPr>
        <w:t>publishing</w:t>
      </w:r>
      <w:r w:rsidRPr="00B80079">
        <w:rPr>
          <w:rStyle w:val="Hyperlink"/>
          <w:rFonts w:ascii="Times New Roman" w:eastAsia="TimesNewRomanPSMT" w:hAnsi="Times New Roman"/>
          <w:color w:val="auto"/>
          <w:sz w:val="24"/>
          <w:szCs w:val="24"/>
          <w:u w:val="none"/>
        </w:rPr>
        <w:t>.</w:t>
      </w:r>
    </w:p>
    <w:p w14:paraId="21E43017" w14:textId="77777777" w:rsidR="00881C46" w:rsidRPr="00B80079" w:rsidRDefault="00881C46" w:rsidP="00586832">
      <w:pPr>
        <w:autoSpaceDE w:val="0"/>
        <w:autoSpaceDN w:val="0"/>
        <w:adjustRightInd w:val="0"/>
        <w:spacing w:after="0" w:line="360" w:lineRule="auto"/>
        <w:ind w:left="426" w:hanging="426"/>
        <w:jc w:val="both"/>
        <w:rPr>
          <w:rFonts w:ascii="Times New Roman" w:eastAsia="TimesNewRomanPSMT" w:hAnsi="Times New Roman"/>
          <w:sz w:val="24"/>
          <w:szCs w:val="24"/>
        </w:rPr>
      </w:pPr>
      <w:proofErr w:type="spellStart"/>
      <w:r w:rsidRPr="00B80079">
        <w:rPr>
          <w:rFonts w:ascii="Times New Roman" w:eastAsia="TimesNewRomanPSMT" w:hAnsi="Times New Roman"/>
          <w:b/>
          <w:bCs/>
          <w:sz w:val="24"/>
          <w:szCs w:val="24"/>
        </w:rPr>
        <w:t>Micheneau</w:t>
      </w:r>
      <w:proofErr w:type="spellEnd"/>
      <w:r w:rsidRPr="00B80079">
        <w:rPr>
          <w:rFonts w:ascii="Times New Roman" w:eastAsia="TimesNewRomanPSMT" w:hAnsi="Times New Roman"/>
          <w:b/>
          <w:bCs/>
          <w:sz w:val="24"/>
          <w:szCs w:val="24"/>
        </w:rPr>
        <w:t xml:space="preserve"> C, Johnson SD</w:t>
      </w:r>
      <w:r w:rsidR="00FD7C50" w:rsidRPr="00B80079">
        <w:rPr>
          <w:rFonts w:ascii="Times New Roman" w:eastAsia="TimesNewRomanPSMT" w:hAnsi="Times New Roman"/>
          <w:b/>
          <w:bCs/>
          <w:sz w:val="24"/>
          <w:szCs w:val="24"/>
        </w:rPr>
        <w:t xml:space="preserve"> and</w:t>
      </w:r>
      <w:r w:rsidRPr="00B80079">
        <w:rPr>
          <w:rFonts w:ascii="Times New Roman" w:eastAsia="TimesNewRomanPSMT" w:hAnsi="Times New Roman"/>
          <w:b/>
          <w:bCs/>
          <w:sz w:val="24"/>
          <w:szCs w:val="24"/>
        </w:rPr>
        <w:t xml:space="preserve"> Fay MF</w:t>
      </w:r>
      <w:r w:rsidR="00735584">
        <w:rPr>
          <w:rFonts w:ascii="Times New Roman" w:eastAsia="TimesNewRomanPSMT" w:hAnsi="Times New Roman"/>
          <w:b/>
          <w:bCs/>
          <w:sz w:val="24"/>
          <w:szCs w:val="24"/>
        </w:rPr>
        <w:t>.</w:t>
      </w:r>
      <w:r w:rsidRPr="00B80079">
        <w:rPr>
          <w:rFonts w:ascii="Times New Roman" w:eastAsia="TimesNewRomanPSMT" w:hAnsi="Times New Roman"/>
          <w:b/>
          <w:bCs/>
          <w:sz w:val="24"/>
          <w:szCs w:val="24"/>
        </w:rPr>
        <w:t xml:space="preserve"> </w:t>
      </w:r>
      <w:r w:rsidR="00FD7C50" w:rsidRPr="00B80079">
        <w:rPr>
          <w:rFonts w:ascii="Times New Roman" w:eastAsia="TimesNewRomanPSMT" w:hAnsi="Times New Roman"/>
          <w:sz w:val="24"/>
          <w:szCs w:val="24"/>
        </w:rPr>
        <w:t>(</w:t>
      </w:r>
      <w:r w:rsidRPr="00B80079">
        <w:rPr>
          <w:rFonts w:ascii="Times New Roman" w:eastAsia="TimesNewRomanPSMT" w:hAnsi="Times New Roman"/>
          <w:sz w:val="24"/>
          <w:szCs w:val="24"/>
        </w:rPr>
        <w:t>2009</w:t>
      </w:r>
      <w:r w:rsidR="00FD7C50" w:rsidRPr="00B80079">
        <w:rPr>
          <w:rFonts w:ascii="Times New Roman" w:eastAsia="TimesNewRomanPSMT" w:hAnsi="Times New Roman"/>
          <w:sz w:val="24"/>
          <w:szCs w:val="24"/>
        </w:rPr>
        <w:t>)</w:t>
      </w:r>
      <w:r w:rsidRPr="00B80079">
        <w:rPr>
          <w:rFonts w:ascii="Times New Roman" w:eastAsia="TimesNewRomanPSMT" w:hAnsi="Times New Roman"/>
          <w:b/>
          <w:bCs/>
          <w:sz w:val="24"/>
          <w:szCs w:val="24"/>
        </w:rPr>
        <w:t xml:space="preserve"> </w:t>
      </w:r>
      <w:r w:rsidRPr="00B80079">
        <w:rPr>
          <w:rFonts w:ascii="Times New Roman" w:eastAsia="TimesNewRomanPSMT" w:hAnsi="Times New Roman"/>
          <w:sz w:val="24"/>
          <w:szCs w:val="24"/>
        </w:rPr>
        <w:t xml:space="preserve">Orchid pollination: From Darwin to present day. </w:t>
      </w:r>
      <w:r w:rsidRPr="00B80079">
        <w:rPr>
          <w:rFonts w:ascii="Times New Roman" w:eastAsia="TimesNewRomanPSMT" w:hAnsi="Times New Roman"/>
          <w:i/>
          <w:iCs/>
          <w:sz w:val="24"/>
          <w:szCs w:val="24"/>
        </w:rPr>
        <w:t>Botanical Journal of the Linnean Society</w:t>
      </w:r>
      <w:r w:rsidRPr="00B80079">
        <w:rPr>
          <w:rFonts w:ascii="Times New Roman" w:eastAsia="TimesNewRomanPSMT" w:hAnsi="Times New Roman"/>
          <w:sz w:val="24"/>
          <w:szCs w:val="24"/>
        </w:rPr>
        <w:t xml:space="preserve"> </w:t>
      </w:r>
      <w:r w:rsidRPr="00B80079">
        <w:rPr>
          <w:rFonts w:ascii="Times New Roman" w:eastAsia="TimesNewRomanPSMT" w:hAnsi="Times New Roman"/>
          <w:b/>
          <w:bCs/>
          <w:sz w:val="24"/>
          <w:szCs w:val="24"/>
        </w:rPr>
        <w:t>161</w:t>
      </w:r>
      <w:r w:rsidR="00983D78" w:rsidRPr="00B80079">
        <w:rPr>
          <w:rFonts w:ascii="Times New Roman" w:eastAsia="TimesNewRomanPSMT" w:hAnsi="Times New Roman"/>
          <w:b/>
          <w:bCs/>
          <w:sz w:val="24"/>
          <w:szCs w:val="24"/>
        </w:rPr>
        <w:t>,</w:t>
      </w:r>
      <w:r w:rsidR="00983D78" w:rsidRPr="00B80079">
        <w:rPr>
          <w:rFonts w:ascii="Times New Roman" w:eastAsia="TimesNewRomanPSMT" w:hAnsi="Times New Roman"/>
          <w:sz w:val="24"/>
          <w:szCs w:val="24"/>
        </w:rPr>
        <w:t xml:space="preserve"> </w:t>
      </w:r>
      <w:r w:rsidRPr="00B80079">
        <w:rPr>
          <w:rFonts w:ascii="Times New Roman" w:eastAsia="TimesNewRomanPSMT" w:hAnsi="Times New Roman"/>
          <w:sz w:val="24"/>
          <w:szCs w:val="24"/>
        </w:rPr>
        <w:t>1</w:t>
      </w:r>
      <w:r w:rsidR="00927506" w:rsidRPr="00B80079">
        <w:rPr>
          <w:rFonts w:ascii="Times New Roman" w:eastAsia="Times New Roman" w:hAnsi="Times New Roman"/>
          <w:color w:val="1C1D1E"/>
          <w:sz w:val="24"/>
          <w:szCs w:val="24"/>
          <w:lang w:eastAsia="en-GB"/>
        </w:rPr>
        <w:t>–</w:t>
      </w:r>
      <w:r w:rsidRPr="00B80079">
        <w:rPr>
          <w:rFonts w:ascii="Times New Roman" w:eastAsia="TimesNewRomanPSMT" w:hAnsi="Times New Roman"/>
          <w:sz w:val="24"/>
          <w:szCs w:val="24"/>
        </w:rPr>
        <w:t>19.</w:t>
      </w:r>
    </w:p>
    <w:p w14:paraId="4A15AEEF" w14:textId="77777777" w:rsidR="00012CE8" w:rsidRPr="00B80079" w:rsidRDefault="00012CE8" w:rsidP="00586832">
      <w:pPr>
        <w:autoSpaceDE w:val="0"/>
        <w:autoSpaceDN w:val="0"/>
        <w:adjustRightInd w:val="0"/>
        <w:spacing w:after="0" w:line="360" w:lineRule="auto"/>
        <w:ind w:left="426" w:hanging="426"/>
        <w:jc w:val="both"/>
        <w:rPr>
          <w:rFonts w:ascii="Times New Roman" w:eastAsia="TimesNewRomanPSMT" w:hAnsi="Times New Roman"/>
          <w:sz w:val="24"/>
          <w:szCs w:val="24"/>
        </w:rPr>
      </w:pPr>
      <w:proofErr w:type="spellStart"/>
      <w:r w:rsidRPr="00B80079">
        <w:rPr>
          <w:rFonts w:ascii="Times New Roman" w:eastAsia="TimesNewRomanPSMT" w:hAnsi="Times New Roman"/>
          <w:b/>
          <w:bCs/>
          <w:sz w:val="24"/>
          <w:szCs w:val="24"/>
        </w:rPr>
        <w:t>Movray</w:t>
      </w:r>
      <w:proofErr w:type="spellEnd"/>
      <w:r w:rsidRPr="00B80079">
        <w:rPr>
          <w:rFonts w:ascii="Times New Roman" w:eastAsia="TimesNewRomanPSMT" w:hAnsi="Times New Roman"/>
          <w:b/>
          <w:bCs/>
          <w:sz w:val="24"/>
          <w:szCs w:val="24"/>
        </w:rPr>
        <w:t xml:space="preserve"> M</w:t>
      </w:r>
      <w:r w:rsidR="00FD7C50" w:rsidRPr="00B80079">
        <w:rPr>
          <w:rFonts w:ascii="Times New Roman" w:eastAsia="TimesNewRomanPSMT" w:hAnsi="Times New Roman"/>
          <w:b/>
          <w:bCs/>
          <w:sz w:val="24"/>
          <w:szCs w:val="24"/>
        </w:rPr>
        <w:t xml:space="preserve"> and</w:t>
      </w:r>
      <w:r w:rsidRPr="00B80079">
        <w:rPr>
          <w:rFonts w:ascii="Times New Roman" w:eastAsia="TimesNewRomanPSMT" w:hAnsi="Times New Roman"/>
          <w:b/>
          <w:bCs/>
          <w:sz w:val="24"/>
          <w:szCs w:val="24"/>
        </w:rPr>
        <w:t xml:space="preserve"> Kores PJ</w:t>
      </w:r>
      <w:r w:rsidR="00735584">
        <w:rPr>
          <w:rFonts w:ascii="Times New Roman" w:eastAsia="TimesNewRomanPSMT" w:hAnsi="Times New Roman"/>
          <w:b/>
          <w:bCs/>
          <w:sz w:val="24"/>
          <w:szCs w:val="24"/>
        </w:rPr>
        <w:t>.</w:t>
      </w:r>
      <w:r w:rsidRPr="00B80079">
        <w:rPr>
          <w:rFonts w:ascii="Times New Roman" w:eastAsia="TimesNewRomanPSMT" w:hAnsi="Times New Roman"/>
          <w:b/>
          <w:bCs/>
          <w:sz w:val="24"/>
          <w:szCs w:val="24"/>
        </w:rPr>
        <w:t xml:space="preserve"> </w:t>
      </w:r>
      <w:r w:rsidR="00FD7C50" w:rsidRPr="00B80079">
        <w:rPr>
          <w:rFonts w:ascii="Times New Roman" w:eastAsia="TimesNewRomanPSMT" w:hAnsi="Times New Roman"/>
          <w:sz w:val="24"/>
          <w:szCs w:val="24"/>
        </w:rPr>
        <w:t>(</w:t>
      </w:r>
      <w:r w:rsidRPr="00B80079">
        <w:rPr>
          <w:rFonts w:ascii="Times New Roman" w:eastAsia="TimesNewRomanPSMT" w:hAnsi="Times New Roman"/>
          <w:sz w:val="24"/>
          <w:szCs w:val="24"/>
        </w:rPr>
        <w:t>1995</w:t>
      </w:r>
      <w:r w:rsidR="00FD7C50" w:rsidRPr="00B80079">
        <w:rPr>
          <w:rFonts w:ascii="Times New Roman" w:eastAsia="TimesNewRomanPSMT" w:hAnsi="Times New Roman"/>
          <w:sz w:val="24"/>
          <w:szCs w:val="24"/>
        </w:rPr>
        <w:t>)</w:t>
      </w:r>
      <w:r w:rsidRPr="00B80079">
        <w:rPr>
          <w:rFonts w:ascii="Times New Roman" w:eastAsia="TimesNewRomanPSMT" w:hAnsi="Times New Roman"/>
          <w:b/>
          <w:bCs/>
          <w:sz w:val="24"/>
          <w:szCs w:val="24"/>
        </w:rPr>
        <w:t xml:space="preserve"> </w:t>
      </w:r>
      <w:r w:rsidRPr="00B80079">
        <w:rPr>
          <w:rFonts w:ascii="Times New Roman" w:eastAsia="TimesNewRomanPSMT" w:hAnsi="Times New Roman"/>
          <w:sz w:val="24"/>
          <w:szCs w:val="24"/>
        </w:rPr>
        <w:t xml:space="preserve">Character analysis of the seed coat in </w:t>
      </w:r>
      <w:proofErr w:type="spellStart"/>
      <w:r w:rsidRPr="00B80079">
        <w:rPr>
          <w:rFonts w:ascii="Times New Roman" w:eastAsia="TimesNewRomanPSMT" w:hAnsi="Times New Roman"/>
          <w:sz w:val="24"/>
          <w:szCs w:val="24"/>
        </w:rPr>
        <w:t>Spiranthoideae</w:t>
      </w:r>
      <w:proofErr w:type="spellEnd"/>
      <w:r w:rsidRPr="00B80079">
        <w:rPr>
          <w:rFonts w:ascii="Times New Roman" w:eastAsia="TimesNewRomanPSMT" w:hAnsi="Times New Roman"/>
          <w:sz w:val="24"/>
          <w:szCs w:val="24"/>
        </w:rPr>
        <w:t xml:space="preserve"> and Orchidoideae, with special reference to the </w:t>
      </w:r>
      <w:proofErr w:type="spellStart"/>
      <w:r w:rsidRPr="00B80079">
        <w:rPr>
          <w:rFonts w:ascii="Times New Roman" w:eastAsia="TimesNewRomanPSMT" w:hAnsi="Times New Roman"/>
          <w:sz w:val="24"/>
          <w:szCs w:val="24"/>
        </w:rPr>
        <w:t>Diurideae</w:t>
      </w:r>
      <w:proofErr w:type="spellEnd"/>
      <w:r w:rsidRPr="00B80079">
        <w:rPr>
          <w:rFonts w:ascii="Times New Roman" w:eastAsia="TimesNewRomanPSMT" w:hAnsi="Times New Roman"/>
          <w:sz w:val="24"/>
          <w:szCs w:val="24"/>
        </w:rPr>
        <w:t xml:space="preserve"> (Orchidaceae).</w:t>
      </w:r>
      <w:r w:rsidRPr="00B80079">
        <w:rPr>
          <w:rFonts w:ascii="Times New Roman" w:eastAsia="TimesNewRomanPSMT" w:hAnsi="Times New Roman"/>
          <w:b/>
          <w:bCs/>
          <w:sz w:val="24"/>
          <w:szCs w:val="24"/>
        </w:rPr>
        <w:t xml:space="preserve"> </w:t>
      </w:r>
      <w:r w:rsidRPr="00B80079">
        <w:rPr>
          <w:rFonts w:ascii="Times New Roman" w:eastAsia="TimesNewRomanPSMT" w:hAnsi="Times New Roman"/>
          <w:i/>
          <w:iCs/>
          <w:sz w:val="24"/>
          <w:szCs w:val="24"/>
        </w:rPr>
        <w:t xml:space="preserve">American Journal of Botany </w:t>
      </w:r>
      <w:r w:rsidRPr="00B80079">
        <w:rPr>
          <w:rFonts w:ascii="Times New Roman" w:eastAsia="TimesNewRomanPSMT" w:hAnsi="Times New Roman"/>
          <w:b/>
          <w:bCs/>
          <w:sz w:val="24"/>
          <w:szCs w:val="24"/>
        </w:rPr>
        <w:t>82</w:t>
      </w:r>
      <w:r w:rsidR="00BF0C4F" w:rsidRPr="00B80079">
        <w:rPr>
          <w:rFonts w:ascii="Times New Roman" w:eastAsia="TimesNewRomanPSMT" w:hAnsi="Times New Roman"/>
          <w:sz w:val="24"/>
          <w:szCs w:val="24"/>
        </w:rPr>
        <w:t>,</w:t>
      </w:r>
      <w:r w:rsidRPr="00B80079">
        <w:rPr>
          <w:rFonts w:ascii="Times New Roman" w:eastAsia="TimesNewRomanPSMT" w:hAnsi="Times New Roman"/>
          <w:sz w:val="24"/>
          <w:szCs w:val="24"/>
        </w:rPr>
        <w:t xml:space="preserve"> 1443</w:t>
      </w:r>
      <w:r w:rsidR="00927506" w:rsidRPr="00B80079">
        <w:rPr>
          <w:rFonts w:ascii="Times New Roman" w:eastAsia="Times New Roman" w:hAnsi="Times New Roman"/>
          <w:color w:val="1C1D1E"/>
          <w:sz w:val="24"/>
          <w:szCs w:val="24"/>
          <w:lang w:eastAsia="en-GB"/>
        </w:rPr>
        <w:t>–</w:t>
      </w:r>
      <w:r w:rsidRPr="00B80079">
        <w:rPr>
          <w:rFonts w:ascii="Times New Roman" w:eastAsia="TimesNewRomanPSMT" w:hAnsi="Times New Roman"/>
          <w:sz w:val="24"/>
          <w:szCs w:val="24"/>
        </w:rPr>
        <w:t>1454.</w:t>
      </w:r>
    </w:p>
    <w:p w14:paraId="3CE4D2BA" w14:textId="77777777" w:rsidR="00601C55" w:rsidRPr="00B80079" w:rsidRDefault="00601C55" w:rsidP="00586832">
      <w:pPr>
        <w:autoSpaceDE w:val="0"/>
        <w:autoSpaceDN w:val="0"/>
        <w:adjustRightInd w:val="0"/>
        <w:spacing w:after="0" w:line="360" w:lineRule="auto"/>
        <w:ind w:left="426" w:hanging="426"/>
        <w:jc w:val="both"/>
        <w:rPr>
          <w:rFonts w:ascii="Times New Roman" w:hAnsi="Times New Roman"/>
          <w:sz w:val="24"/>
          <w:szCs w:val="24"/>
        </w:rPr>
      </w:pPr>
      <w:r w:rsidRPr="00B80079">
        <w:rPr>
          <w:rFonts w:ascii="Times New Roman" w:hAnsi="Times New Roman"/>
          <w:b/>
          <w:bCs/>
          <w:sz w:val="24"/>
          <w:szCs w:val="24"/>
        </w:rPr>
        <w:t xml:space="preserve">Oikonomidis S, </w:t>
      </w:r>
      <w:proofErr w:type="spellStart"/>
      <w:r w:rsidRPr="00B80079">
        <w:rPr>
          <w:rFonts w:ascii="Times New Roman" w:hAnsi="Times New Roman"/>
          <w:b/>
          <w:bCs/>
          <w:sz w:val="24"/>
          <w:szCs w:val="24"/>
        </w:rPr>
        <w:t>Koutsovoulou</w:t>
      </w:r>
      <w:proofErr w:type="spellEnd"/>
      <w:r w:rsidRPr="00B80079">
        <w:rPr>
          <w:rFonts w:ascii="Times New Roman" w:hAnsi="Times New Roman"/>
          <w:b/>
          <w:bCs/>
          <w:sz w:val="24"/>
          <w:szCs w:val="24"/>
        </w:rPr>
        <w:t xml:space="preserve"> K</w:t>
      </w:r>
      <w:r w:rsidR="00FD7C50" w:rsidRPr="00B80079">
        <w:rPr>
          <w:rFonts w:ascii="Times New Roman" w:hAnsi="Times New Roman"/>
          <w:b/>
          <w:bCs/>
          <w:sz w:val="24"/>
          <w:szCs w:val="24"/>
        </w:rPr>
        <w:t xml:space="preserve"> and</w:t>
      </w:r>
      <w:r w:rsidRPr="00B80079">
        <w:rPr>
          <w:rFonts w:ascii="Times New Roman" w:hAnsi="Times New Roman"/>
          <w:b/>
          <w:bCs/>
          <w:sz w:val="24"/>
          <w:szCs w:val="24"/>
        </w:rPr>
        <w:t xml:space="preserve"> Thanos CA</w:t>
      </w:r>
      <w:r w:rsidR="00735584">
        <w:rPr>
          <w:rFonts w:ascii="Times New Roman" w:hAnsi="Times New Roman"/>
          <w:b/>
          <w:bCs/>
          <w:sz w:val="24"/>
          <w:szCs w:val="24"/>
        </w:rPr>
        <w:t>.</w:t>
      </w:r>
      <w:r w:rsidRPr="00B80079">
        <w:rPr>
          <w:rFonts w:ascii="Times New Roman" w:hAnsi="Times New Roman"/>
          <w:b/>
          <w:bCs/>
          <w:sz w:val="24"/>
          <w:szCs w:val="24"/>
        </w:rPr>
        <w:t xml:space="preserve"> </w:t>
      </w:r>
      <w:r w:rsidR="00FD7C50" w:rsidRPr="00B80079">
        <w:rPr>
          <w:rFonts w:ascii="Times New Roman" w:hAnsi="Times New Roman"/>
          <w:sz w:val="24"/>
          <w:szCs w:val="24"/>
        </w:rPr>
        <w:t>(</w:t>
      </w:r>
      <w:r w:rsidRPr="00B80079">
        <w:rPr>
          <w:rFonts w:ascii="Times New Roman" w:hAnsi="Times New Roman"/>
          <w:sz w:val="24"/>
          <w:szCs w:val="24"/>
        </w:rPr>
        <w:t>2020</w:t>
      </w:r>
      <w:r w:rsidR="00FD7C50" w:rsidRPr="00B80079">
        <w:rPr>
          <w:rFonts w:ascii="Times New Roman" w:hAnsi="Times New Roman"/>
          <w:sz w:val="24"/>
          <w:szCs w:val="24"/>
        </w:rPr>
        <w:t>)</w:t>
      </w:r>
      <w:r w:rsidRPr="00B80079">
        <w:rPr>
          <w:rFonts w:ascii="Times New Roman" w:hAnsi="Times New Roman"/>
          <w:sz w:val="24"/>
          <w:szCs w:val="24"/>
        </w:rPr>
        <w:t xml:space="preserve"> Germination of </w:t>
      </w:r>
      <w:r w:rsidRPr="00B80079">
        <w:rPr>
          <w:rFonts w:ascii="Times New Roman" w:hAnsi="Times New Roman"/>
          <w:i/>
          <w:iCs/>
          <w:sz w:val="24"/>
          <w:szCs w:val="24"/>
        </w:rPr>
        <w:t>Neotinea maculat</w:t>
      </w:r>
      <w:r w:rsidR="00D04389" w:rsidRPr="00B80079">
        <w:rPr>
          <w:rFonts w:ascii="Times New Roman" w:hAnsi="Times New Roman"/>
          <w:i/>
          <w:iCs/>
          <w:sz w:val="24"/>
          <w:szCs w:val="24"/>
        </w:rPr>
        <w:t>a</w:t>
      </w:r>
      <w:r w:rsidR="00D04389" w:rsidRPr="00B80079">
        <w:rPr>
          <w:rFonts w:ascii="Times New Roman" w:hAnsi="Times New Roman"/>
          <w:sz w:val="24"/>
          <w:szCs w:val="24"/>
        </w:rPr>
        <w:t xml:space="preserve"> </w:t>
      </w:r>
      <w:r w:rsidRPr="00B80079">
        <w:rPr>
          <w:rFonts w:ascii="Times New Roman" w:hAnsi="Times New Roman"/>
          <w:sz w:val="24"/>
          <w:szCs w:val="24"/>
        </w:rPr>
        <w:t xml:space="preserve">(Orchidaceae) in nutrient media and water agar. </w:t>
      </w:r>
      <w:r w:rsidRPr="00B80079">
        <w:rPr>
          <w:rFonts w:ascii="Times New Roman" w:hAnsi="Times New Roman"/>
          <w:i/>
          <w:iCs/>
          <w:sz w:val="24"/>
          <w:szCs w:val="24"/>
        </w:rPr>
        <w:t xml:space="preserve">Flora </w:t>
      </w:r>
      <w:proofErr w:type="spellStart"/>
      <w:r w:rsidRPr="00B80079">
        <w:rPr>
          <w:rFonts w:ascii="Times New Roman" w:hAnsi="Times New Roman"/>
          <w:i/>
          <w:iCs/>
          <w:sz w:val="24"/>
          <w:szCs w:val="24"/>
        </w:rPr>
        <w:t>Meditteranea</w:t>
      </w:r>
      <w:proofErr w:type="spellEnd"/>
      <w:r w:rsidRPr="00B80079">
        <w:rPr>
          <w:rFonts w:ascii="Times New Roman" w:hAnsi="Times New Roman"/>
          <w:sz w:val="24"/>
          <w:szCs w:val="24"/>
        </w:rPr>
        <w:t xml:space="preserve"> </w:t>
      </w:r>
      <w:r w:rsidRPr="00B80079">
        <w:rPr>
          <w:rFonts w:ascii="Times New Roman" w:hAnsi="Times New Roman"/>
          <w:b/>
          <w:bCs/>
          <w:sz w:val="24"/>
          <w:szCs w:val="24"/>
        </w:rPr>
        <w:t>30</w:t>
      </w:r>
      <w:r w:rsidR="00BF0C4F" w:rsidRPr="00B80079">
        <w:rPr>
          <w:rFonts w:ascii="Times New Roman" w:hAnsi="Times New Roman"/>
          <w:sz w:val="24"/>
          <w:szCs w:val="24"/>
        </w:rPr>
        <w:t>,</w:t>
      </w:r>
      <w:r w:rsidRPr="00B80079">
        <w:rPr>
          <w:rFonts w:ascii="Times New Roman" w:hAnsi="Times New Roman"/>
          <w:sz w:val="24"/>
          <w:szCs w:val="24"/>
        </w:rPr>
        <w:t xml:space="preserve"> 394</w:t>
      </w:r>
      <w:r w:rsidR="00927506" w:rsidRPr="00B80079">
        <w:rPr>
          <w:rFonts w:ascii="Times New Roman" w:eastAsia="Times New Roman" w:hAnsi="Times New Roman"/>
          <w:color w:val="1C1D1E"/>
          <w:sz w:val="24"/>
          <w:szCs w:val="24"/>
          <w:lang w:eastAsia="en-GB"/>
        </w:rPr>
        <w:t>–</w:t>
      </w:r>
      <w:r w:rsidRPr="00B80079">
        <w:rPr>
          <w:rFonts w:ascii="Times New Roman" w:hAnsi="Times New Roman"/>
          <w:sz w:val="24"/>
          <w:szCs w:val="24"/>
        </w:rPr>
        <w:t>399.</w:t>
      </w:r>
    </w:p>
    <w:p w14:paraId="3175037C" w14:textId="77777777" w:rsidR="00E852FC" w:rsidRPr="00B80079" w:rsidRDefault="00E852FC" w:rsidP="00586832">
      <w:pPr>
        <w:autoSpaceDE w:val="0"/>
        <w:autoSpaceDN w:val="0"/>
        <w:adjustRightInd w:val="0"/>
        <w:spacing w:after="0" w:line="360" w:lineRule="auto"/>
        <w:ind w:left="426" w:hanging="426"/>
        <w:jc w:val="both"/>
        <w:rPr>
          <w:rFonts w:ascii="Times New Roman" w:hAnsi="Times New Roman"/>
          <w:sz w:val="24"/>
          <w:szCs w:val="24"/>
        </w:rPr>
      </w:pPr>
      <w:r w:rsidRPr="00B80079">
        <w:rPr>
          <w:rFonts w:ascii="Times New Roman" w:hAnsi="Times New Roman"/>
          <w:b/>
          <w:bCs/>
          <w:sz w:val="24"/>
          <w:szCs w:val="24"/>
        </w:rPr>
        <w:t>Oikonomidis S</w:t>
      </w:r>
      <w:del w:id="456" w:author="Costas Thanos" w:date="2024-05-20T16:01:00Z">
        <w:r w:rsidRPr="00B80079" w:rsidDel="00C83B06">
          <w:rPr>
            <w:rFonts w:ascii="Times New Roman" w:hAnsi="Times New Roman"/>
            <w:b/>
            <w:bCs/>
            <w:sz w:val="24"/>
            <w:szCs w:val="24"/>
          </w:rPr>
          <w:delText>.</w:delText>
        </w:r>
      </w:del>
      <w:r w:rsidRPr="00B80079">
        <w:rPr>
          <w:rFonts w:ascii="Times New Roman" w:hAnsi="Times New Roman"/>
          <w:b/>
          <w:bCs/>
          <w:sz w:val="24"/>
          <w:szCs w:val="24"/>
        </w:rPr>
        <w:t xml:space="preserve"> and Thanos CA</w:t>
      </w:r>
      <w:r w:rsidR="00735584">
        <w:rPr>
          <w:rFonts w:ascii="Times New Roman" w:hAnsi="Times New Roman"/>
          <w:b/>
          <w:bCs/>
          <w:sz w:val="24"/>
          <w:szCs w:val="24"/>
        </w:rPr>
        <w:t>.</w:t>
      </w:r>
      <w:r w:rsidRPr="00B80079">
        <w:rPr>
          <w:rFonts w:ascii="Times New Roman" w:hAnsi="Times New Roman"/>
          <w:b/>
          <w:bCs/>
          <w:sz w:val="24"/>
          <w:szCs w:val="24"/>
        </w:rPr>
        <w:t xml:space="preserve"> </w:t>
      </w:r>
      <w:r w:rsidRPr="00B80079">
        <w:rPr>
          <w:rFonts w:ascii="Times New Roman" w:hAnsi="Times New Roman"/>
          <w:sz w:val="24"/>
          <w:szCs w:val="24"/>
        </w:rPr>
        <w:t xml:space="preserve">(2021). </w:t>
      </w:r>
      <w:r w:rsidRPr="00B80079">
        <w:rPr>
          <w:rFonts w:ascii="Times New Roman" w:hAnsi="Times New Roman"/>
          <w:color w:val="221E1F"/>
          <w:sz w:val="24"/>
          <w:szCs w:val="24"/>
        </w:rPr>
        <w:t xml:space="preserve">Germination of </w:t>
      </w:r>
      <w:r w:rsidRPr="00B80079">
        <w:rPr>
          <w:rFonts w:ascii="Times New Roman" w:hAnsi="Times New Roman"/>
          <w:i/>
          <w:iCs/>
          <w:color w:val="221E1F"/>
          <w:sz w:val="24"/>
          <w:szCs w:val="24"/>
        </w:rPr>
        <w:t xml:space="preserve">Anacamptis sancta </w:t>
      </w:r>
      <w:r w:rsidRPr="00B80079">
        <w:rPr>
          <w:rFonts w:ascii="Times New Roman" w:hAnsi="Times New Roman"/>
          <w:color w:val="221E1F"/>
          <w:sz w:val="24"/>
          <w:szCs w:val="24"/>
        </w:rPr>
        <w:t xml:space="preserve">(Orchidaceae) in nutrient media, water agar and various light regimes. </w:t>
      </w:r>
      <w:r w:rsidR="00BD166D" w:rsidRPr="00B80079">
        <w:rPr>
          <w:rFonts w:ascii="Times New Roman" w:hAnsi="Times New Roman"/>
          <w:i/>
          <w:iCs/>
          <w:sz w:val="24"/>
          <w:szCs w:val="24"/>
        </w:rPr>
        <w:t xml:space="preserve">Flora </w:t>
      </w:r>
      <w:proofErr w:type="spellStart"/>
      <w:r w:rsidR="00BD166D" w:rsidRPr="00B80079">
        <w:rPr>
          <w:rFonts w:ascii="Times New Roman" w:hAnsi="Times New Roman"/>
          <w:i/>
          <w:iCs/>
          <w:sz w:val="24"/>
          <w:szCs w:val="24"/>
        </w:rPr>
        <w:t>Meditteranea</w:t>
      </w:r>
      <w:proofErr w:type="spellEnd"/>
      <w:r w:rsidRPr="00B80079">
        <w:rPr>
          <w:rFonts w:ascii="Times New Roman" w:hAnsi="Times New Roman"/>
          <w:i/>
          <w:iCs/>
          <w:color w:val="221E1F"/>
          <w:sz w:val="24"/>
          <w:szCs w:val="24"/>
        </w:rPr>
        <w:t xml:space="preserve"> </w:t>
      </w:r>
      <w:r w:rsidRPr="00B80079">
        <w:rPr>
          <w:rFonts w:ascii="Times New Roman" w:hAnsi="Times New Roman"/>
          <w:b/>
          <w:bCs/>
          <w:color w:val="221E1F"/>
          <w:sz w:val="24"/>
          <w:szCs w:val="24"/>
        </w:rPr>
        <w:t>31</w:t>
      </w:r>
      <w:r w:rsidR="00BF0C4F" w:rsidRPr="00B80079">
        <w:rPr>
          <w:rFonts w:ascii="Times New Roman" w:hAnsi="Times New Roman"/>
          <w:color w:val="221E1F"/>
          <w:sz w:val="24"/>
          <w:szCs w:val="24"/>
        </w:rPr>
        <w:t>,</w:t>
      </w:r>
      <w:r w:rsidRPr="00B80079">
        <w:rPr>
          <w:rFonts w:ascii="Times New Roman" w:hAnsi="Times New Roman"/>
          <w:color w:val="221E1F"/>
          <w:sz w:val="24"/>
          <w:szCs w:val="24"/>
        </w:rPr>
        <w:t xml:space="preserve"> 271 – 276.</w:t>
      </w:r>
    </w:p>
    <w:p w14:paraId="711384AF" w14:textId="77777777" w:rsidR="00616EE4" w:rsidRDefault="00616EE4" w:rsidP="00586832">
      <w:pPr>
        <w:autoSpaceDE w:val="0"/>
        <w:autoSpaceDN w:val="0"/>
        <w:adjustRightInd w:val="0"/>
        <w:spacing w:after="0" w:line="360" w:lineRule="auto"/>
        <w:ind w:left="426" w:hanging="426"/>
        <w:jc w:val="both"/>
        <w:rPr>
          <w:ins w:id="457" w:author="Spyridon Oikonomidis" w:date="2024-05-11T17:14:00Z"/>
          <w:rFonts w:ascii="Times New Roman" w:hAnsi="Times New Roman"/>
          <w:sz w:val="24"/>
          <w:szCs w:val="24"/>
        </w:rPr>
      </w:pPr>
      <w:r w:rsidRPr="00B80079">
        <w:rPr>
          <w:rFonts w:ascii="Times New Roman" w:hAnsi="Times New Roman"/>
          <w:b/>
          <w:bCs/>
          <w:sz w:val="24"/>
          <w:szCs w:val="24"/>
        </w:rPr>
        <w:t>Oikonomidis S</w:t>
      </w:r>
      <w:r w:rsidR="00FD7C50" w:rsidRPr="00B80079">
        <w:rPr>
          <w:rFonts w:ascii="Times New Roman" w:hAnsi="Times New Roman"/>
          <w:sz w:val="24"/>
          <w:szCs w:val="24"/>
        </w:rPr>
        <w:t xml:space="preserve"> </w:t>
      </w:r>
      <w:r w:rsidR="00FD7C50" w:rsidRPr="00735584">
        <w:rPr>
          <w:rFonts w:ascii="Times New Roman" w:hAnsi="Times New Roman"/>
          <w:b/>
          <w:bCs/>
          <w:sz w:val="24"/>
          <w:szCs w:val="24"/>
        </w:rPr>
        <w:t>and</w:t>
      </w:r>
      <w:r w:rsidRPr="00B80079">
        <w:rPr>
          <w:rFonts w:ascii="Times New Roman" w:hAnsi="Times New Roman"/>
          <w:sz w:val="24"/>
          <w:szCs w:val="24"/>
        </w:rPr>
        <w:t xml:space="preserve"> </w:t>
      </w:r>
      <w:r w:rsidRPr="00B80079">
        <w:rPr>
          <w:rFonts w:ascii="Times New Roman" w:hAnsi="Times New Roman"/>
          <w:b/>
          <w:bCs/>
          <w:sz w:val="24"/>
          <w:szCs w:val="24"/>
        </w:rPr>
        <w:t>Thanos CA</w:t>
      </w:r>
      <w:ins w:id="458" w:author="Costas Thanos" w:date="2024-05-20T15:50:00Z">
        <w:r w:rsidR="00064CF7">
          <w:rPr>
            <w:rFonts w:ascii="Times New Roman" w:hAnsi="Times New Roman"/>
            <w:b/>
            <w:bCs/>
            <w:sz w:val="24"/>
            <w:szCs w:val="24"/>
          </w:rPr>
          <w:t>.</w:t>
        </w:r>
      </w:ins>
      <w:r w:rsidRPr="00B80079">
        <w:rPr>
          <w:rFonts w:ascii="Times New Roman" w:hAnsi="Times New Roman"/>
          <w:b/>
          <w:bCs/>
          <w:sz w:val="24"/>
          <w:szCs w:val="24"/>
        </w:rPr>
        <w:t xml:space="preserve"> </w:t>
      </w:r>
      <w:r w:rsidR="00FD7C50" w:rsidRPr="00B80079">
        <w:rPr>
          <w:rFonts w:ascii="Times New Roman" w:hAnsi="Times New Roman"/>
          <w:sz w:val="24"/>
          <w:szCs w:val="24"/>
        </w:rPr>
        <w:t>(</w:t>
      </w:r>
      <w:r w:rsidRPr="00B80079">
        <w:rPr>
          <w:rFonts w:ascii="Times New Roman" w:hAnsi="Times New Roman"/>
          <w:sz w:val="24"/>
          <w:szCs w:val="24"/>
        </w:rPr>
        <w:t>2020</w:t>
      </w:r>
      <w:r w:rsidR="00FD7C50" w:rsidRPr="00B80079">
        <w:rPr>
          <w:rFonts w:ascii="Times New Roman" w:hAnsi="Times New Roman"/>
          <w:sz w:val="24"/>
          <w:szCs w:val="24"/>
        </w:rPr>
        <w:t>)</w:t>
      </w:r>
      <w:r w:rsidRPr="00B80079">
        <w:rPr>
          <w:rFonts w:ascii="Times New Roman" w:hAnsi="Times New Roman"/>
          <w:b/>
          <w:bCs/>
          <w:sz w:val="24"/>
          <w:szCs w:val="24"/>
        </w:rPr>
        <w:t xml:space="preserve"> </w:t>
      </w:r>
      <w:r w:rsidRPr="00B80079">
        <w:rPr>
          <w:rFonts w:ascii="Times New Roman" w:hAnsi="Times New Roman"/>
          <w:sz w:val="24"/>
          <w:szCs w:val="24"/>
        </w:rPr>
        <w:t xml:space="preserve">The good, the bad, and the ugly: Morphometric traits of orchid seeds and their implications in seed germination </w:t>
      </w:r>
      <w:r w:rsidR="00E86479" w:rsidRPr="00B80079">
        <w:rPr>
          <w:rFonts w:ascii="Times New Roman" w:hAnsi="Times New Roman"/>
          <w:sz w:val="24"/>
          <w:szCs w:val="24"/>
        </w:rPr>
        <w:t>behavio</w:t>
      </w:r>
      <w:r w:rsidR="006349AC" w:rsidRPr="00B80079">
        <w:rPr>
          <w:rFonts w:ascii="Times New Roman" w:hAnsi="Times New Roman"/>
          <w:sz w:val="24"/>
          <w:szCs w:val="24"/>
        </w:rPr>
        <w:t>u</w:t>
      </w:r>
      <w:r w:rsidR="00E86479" w:rsidRPr="00B80079">
        <w:rPr>
          <w:rFonts w:ascii="Times New Roman" w:hAnsi="Times New Roman"/>
          <w:sz w:val="24"/>
          <w:szCs w:val="24"/>
        </w:rPr>
        <w:t>r</w:t>
      </w:r>
      <w:r w:rsidRPr="00B80079">
        <w:rPr>
          <w:rFonts w:ascii="Times New Roman" w:hAnsi="Times New Roman"/>
          <w:sz w:val="24"/>
          <w:szCs w:val="24"/>
        </w:rPr>
        <w:t xml:space="preserve">. </w:t>
      </w:r>
      <w:r w:rsidR="00735584">
        <w:rPr>
          <w:rFonts w:ascii="Times New Roman" w:hAnsi="Times New Roman"/>
          <w:i/>
          <w:iCs/>
          <w:sz w:val="24"/>
          <w:szCs w:val="24"/>
        </w:rPr>
        <w:t>in</w:t>
      </w:r>
      <w:r w:rsidR="007142C0" w:rsidRPr="00B80079">
        <w:rPr>
          <w:rFonts w:ascii="Times New Roman" w:hAnsi="Times New Roman"/>
          <w:sz w:val="24"/>
          <w:szCs w:val="24"/>
        </w:rPr>
        <w:t xml:space="preserve"> </w:t>
      </w:r>
      <w:r w:rsidRPr="00B80079">
        <w:rPr>
          <w:rFonts w:ascii="Times New Roman" w:hAnsi="Times New Roman"/>
          <w:i/>
          <w:iCs/>
          <w:sz w:val="24"/>
          <w:szCs w:val="24"/>
        </w:rPr>
        <w:t>1</w:t>
      </w:r>
      <w:r w:rsidRPr="00B80079">
        <w:rPr>
          <w:rFonts w:ascii="Times New Roman" w:hAnsi="Times New Roman"/>
          <w:i/>
          <w:iCs/>
          <w:sz w:val="24"/>
          <w:szCs w:val="24"/>
          <w:vertAlign w:val="superscript"/>
        </w:rPr>
        <w:t>st</w:t>
      </w:r>
      <w:r w:rsidRPr="00B80079">
        <w:rPr>
          <w:rFonts w:ascii="Times New Roman" w:hAnsi="Times New Roman"/>
          <w:i/>
          <w:iCs/>
          <w:sz w:val="24"/>
          <w:szCs w:val="24"/>
        </w:rPr>
        <w:t xml:space="preserve"> Panhellenic Scientific Meeting of Plant Physiologists</w:t>
      </w:r>
      <w:r w:rsidRPr="00B80079">
        <w:rPr>
          <w:rFonts w:ascii="Times New Roman" w:hAnsi="Times New Roman"/>
          <w:sz w:val="24"/>
          <w:szCs w:val="24"/>
        </w:rPr>
        <w:t xml:space="preserve">, </w:t>
      </w:r>
      <w:r w:rsidR="009F5D31" w:rsidRPr="00B80079">
        <w:rPr>
          <w:rFonts w:ascii="Times New Roman" w:hAnsi="Times New Roman"/>
          <w:sz w:val="24"/>
          <w:szCs w:val="24"/>
        </w:rPr>
        <w:t>Athens, GR</w:t>
      </w:r>
      <w:r w:rsidR="00147124" w:rsidRPr="00B80079">
        <w:rPr>
          <w:rFonts w:ascii="Times New Roman" w:hAnsi="Times New Roman"/>
          <w:sz w:val="24"/>
          <w:szCs w:val="24"/>
        </w:rPr>
        <w:t>,</w:t>
      </w:r>
      <w:r w:rsidR="009F5D31" w:rsidRPr="00B80079">
        <w:rPr>
          <w:rFonts w:ascii="Times New Roman" w:hAnsi="Times New Roman"/>
          <w:sz w:val="24"/>
          <w:szCs w:val="24"/>
        </w:rPr>
        <w:t xml:space="preserve"> </w:t>
      </w:r>
      <w:r w:rsidRPr="00B80079">
        <w:rPr>
          <w:rFonts w:ascii="Times New Roman" w:hAnsi="Times New Roman"/>
          <w:sz w:val="24"/>
          <w:szCs w:val="24"/>
        </w:rPr>
        <w:t>Agricultural University of Athens, Greece.</w:t>
      </w:r>
    </w:p>
    <w:p w14:paraId="14D62935" w14:textId="77777777" w:rsidR="004D78CD" w:rsidRPr="004D78CD" w:rsidRDefault="004D78CD" w:rsidP="00586832">
      <w:pPr>
        <w:autoSpaceDE w:val="0"/>
        <w:autoSpaceDN w:val="0"/>
        <w:adjustRightInd w:val="0"/>
        <w:spacing w:after="0" w:line="360" w:lineRule="auto"/>
        <w:ind w:left="426" w:hanging="426"/>
        <w:jc w:val="both"/>
        <w:rPr>
          <w:rFonts w:ascii="Times New Roman" w:hAnsi="Times New Roman"/>
          <w:sz w:val="24"/>
          <w:szCs w:val="24"/>
        </w:rPr>
      </w:pPr>
      <w:proofErr w:type="spellStart"/>
      <w:ins w:id="459" w:author="Spyridon Oikonomidis" w:date="2024-05-11T17:14:00Z">
        <w:r>
          <w:rPr>
            <w:rFonts w:ascii="Times New Roman" w:hAnsi="Times New Roman"/>
            <w:b/>
            <w:bCs/>
            <w:sz w:val="24"/>
            <w:szCs w:val="24"/>
          </w:rPr>
          <w:t>Poinar</w:t>
        </w:r>
        <w:proofErr w:type="spellEnd"/>
        <w:r>
          <w:rPr>
            <w:rFonts w:ascii="Times New Roman" w:hAnsi="Times New Roman"/>
            <w:b/>
            <w:bCs/>
            <w:sz w:val="24"/>
            <w:szCs w:val="24"/>
          </w:rPr>
          <w:t xml:space="preserve"> G</w:t>
        </w:r>
      </w:ins>
      <w:ins w:id="460" w:author="Costas Thanos" w:date="2024-05-20T15:50:00Z">
        <w:r w:rsidR="00064CF7">
          <w:rPr>
            <w:rFonts w:ascii="Times New Roman" w:hAnsi="Times New Roman"/>
            <w:b/>
            <w:bCs/>
            <w:sz w:val="24"/>
            <w:szCs w:val="24"/>
          </w:rPr>
          <w:t>.</w:t>
        </w:r>
      </w:ins>
      <w:ins w:id="461" w:author="Spyridon Oikonomidis" w:date="2024-05-11T17:14:00Z">
        <w:del w:id="462" w:author="Costas Thanos" w:date="2024-05-20T15:50:00Z">
          <w:r w:rsidDel="00064CF7">
            <w:rPr>
              <w:rFonts w:ascii="Times New Roman" w:hAnsi="Times New Roman"/>
              <w:sz w:val="24"/>
              <w:szCs w:val="24"/>
            </w:rPr>
            <w:delText>.</w:delText>
          </w:r>
        </w:del>
        <w:r>
          <w:rPr>
            <w:rFonts w:ascii="Times New Roman" w:hAnsi="Times New Roman"/>
            <w:sz w:val="24"/>
            <w:szCs w:val="24"/>
          </w:rPr>
          <w:t xml:space="preserve"> (2016) Two new genera, </w:t>
        </w:r>
        <w:proofErr w:type="spellStart"/>
        <w:r>
          <w:rPr>
            <w:rFonts w:ascii="Times New Roman" w:hAnsi="Times New Roman"/>
            <w:i/>
            <w:iCs/>
            <w:sz w:val="24"/>
            <w:szCs w:val="24"/>
          </w:rPr>
          <w:t>Mycophoris</w:t>
        </w:r>
        <w:proofErr w:type="spellEnd"/>
        <w:r>
          <w:rPr>
            <w:rFonts w:ascii="Times New Roman" w:hAnsi="Times New Roman"/>
            <w:sz w:val="24"/>
            <w:szCs w:val="24"/>
          </w:rPr>
          <w:t xml:space="preserve"> gen. </w:t>
        </w:r>
        <w:proofErr w:type="spellStart"/>
        <w:r>
          <w:rPr>
            <w:rFonts w:ascii="Times New Roman" w:hAnsi="Times New Roman"/>
            <w:sz w:val="24"/>
            <w:szCs w:val="24"/>
          </w:rPr>
          <w:t>nov.</w:t>
        </w:r>
        <w:proofErr w:type="spellEnd"/>
        <w:r>
          <w:rPr>
            <w:rFonts w:ascii="Times New Roman" w:hAnsi="Times New Roman"/>
            <w:sz w:val="24"/>
            <w:szCs w:val="24"/>
          </w:rPr>
          <w:t xml:space="preserve">, (Orchidaceae) and </w:t>
        </w:r>
      </w:ins>
      <w:proofErr w:type="spellStart"/>
      <w:ins w:id="463" w:author="Spyridon Oikonomidis" w:date="2024-05-11T17:15:00Z">
        <w:r>
          <w:rPr>
            <w:rFonts w:ascii="Times New Roman" w:hAnsi="Times New Roman"/>
            <w:i/>
            <w:iCs/>
            <w:sz w:val="24"/>
            <w:szCs w:val="24"/>
          </w:rPr>
          <w:t>Synaptomitus</w:t>
        </w:r>
        <w:proofErr w:type="spellEnd"/>
        <w:r>
          <w:rPr>
            <w:rFonts w:ascii="Times New Roman" w:hAnsi="Times New Roman"/>
            <w:sz w:val="24"/>
            <w:szCs w:val="24"/>
          </w:rPr>
          <w:t xml:space="preserve"> gen. </w:t>
        </w:r>
        <w:proofErr w:type="spellStart"/>
        <w:r>
          <w:rPr>
            <w:rFonts w:ascii="Times New Roman" w:hAnsi="Times New Roman"/>
            <w:sz w:val="24"/>
            <w:szCs w:val="24"/>
          </w:rPr>
          <w:t>nov.</w:t>
        </w:r>
        <w:proofErr w:type="spellEnd"/>
        <w:r>
          <w:rPr>
            <w:rFonts w:ascii="Times New Roman" w:hAnsi="Times New Roman"/>
            <w:sz w:val="24"/>
            <w:szCs w:val="24"/>
          </w:rPr>
          <w:t xml:space="preserve"> (Basidiomycota) based on fossil seed with developing embryo and associated fungus in Dominican amber. </w:t>
        </w:r>
        <w:r>
          <w:rPr>
            <w:rFonts w:ascii="Times New Roman" w:hAnsi="Times New Roman"/>
            <w:i/>
            <w:iCs/>
            <w:sz w:val="24"/>
            <w:szCs w:val="24"/>
          </w:rPr>
          <w:t>Botany</w:t>
        </w:r>
        <w:r>
          <w:rPr>
            <w:rFonts w:ascii="Times New Roman" w:hAnsi="Times New Roman"/>
            <w:sz w:val="24"/>
            <w:szCs w:val="24"/>
          </w:rPr>
          <w:t xml:space="preserve"> </w:t>
        </w:r>
        <w:r>
          <w:rPr>
            <w:rFonts w:ascii="Times New Roman" w:hAnsi="Times New Roman"/>
            <w:b/>
            <w:bCs/>
            <w:sz w:val="24"/>
            <w:szCs w:val="24"/>
          </w:rPr>
          <w:t>95</w:t>
        </w:r>
        <w:r>
          <w:rPr>
            <w:rFonts w:ascii="Times New Roman" w:hAnsi="Times New Roman"/>
            <w:sz w:val="24"/>
            <w:szCs w:val="24"/>
          </w:rPr>
          <w:t>, 1-8.</w:t>
        </w:r>
      </w:ins>
    </w:p>
    <w:p w14:paraId="76F7A500" w14:textId="77777777" w:rsidR="000347F2" w:rsidRPr="00B80079" w:rsidRDefault="00A95548" w:rsidP="00586832">
      <w:pPr>
        <w:autoSpaceDE w:val="0"/>
        <w:autoSpaceDN w:val="0"/>
        <w:adjustRightInd w:val="0"/>
        <w:spacing w:after="0" w:line="360" w:lineRule="auto"/>
        <w:ind w:left="426" w:hanging="426"/>
        <w:jc w:val="both"/>
        <w:rPr>
          <w:rFonts w:ascii="Times New Roman" w:hAnsi="Times New Roman"/>
          <w:sz w:val="24"/>
          <w:szCs w:val="24"/>
          <w:shd w:val="clear" w:color="auto" w:fill="FFFFFF"/>
        </w:rPr>
      </w:pPr>
      <w:r w:rsidRPr="00B80079">
        <w:rPr>
          <w:rFonts w:ascii="Times New Roman" w:hAnsi="Times New Roman"/>
          <w:b/>
          <w:bCs/>
          <w:color w:val="000000"/>
          <w:sz w:val="24"/>
          <w:szCs w:val="24"/>
          <w:shd w:val="clear" w:color="auto" w:fill="FFFFFF"/>
        </w:rPr>
        <w:t xml:space="preserve">POWO </w:t>
      </w:r>
      <w:r w:rsidR="00FD7C50" w:rsidRPr="00B80079">
        <w:rPr>
          <w:rFonts w:ascii="Times New Roman" w:hAnsi="Times New Roman"/>
          <w:color w:val="000000"/>
          <w:sz w:val="24"/>
          <w:szCs w:val="24"/>
          <w:shd w:val="clear" w:color="auto" w:fill="FFFFFF"/>
        </w:rPr>
        <w:t>(</w:t>
      </w:r>
      <w:r w:rsidRPr="00B80079">
        <w:rPr>
          <w:rFonts w:ascii="Times New Roman" w:hAnsi="Times New Roman"/>
          <w:color w:val="000000"/>
          <w:sz w:val="24"/>
          <w:szCs w:val="24"/>
          <w:shd w:val="clear" w:color="auto" w:fill="FFFFFF"/>
        </w:rPr>
        <w:t>2019</w:t>
      </w:r>
      <w:r w:rsidR="00FD7C50" w:rsidRPr="00B80079">
        <w:rPr>
          <w:rFonts w:ascii="Times New Roman" w:hAnsi="Times New Roman"/>
          <w:color w:val="000000"/>
          <w:sz w:val="24"/>
          <w:szCs w:val="24"/>
          <w:shd w:val="clear" w:color="auto" w:fill="FFFFFF"/>
        </w:rPr>
        <w:t>)</w:t>
      </w:r>
      <w:r w:rsidRPr="00B80079">
        <w:rPr>
          <w:rFonts w:ascii="Times New Roman" w:hAnsi="Times New Roman"/>
          <w:color w:val="000000"/>
          <w:sz w:val="24"/>
          <w:szCs w:val="24"/>
          <w:shd w:val="clear" w:color="auto" w:fill="FFFFFF"/>
        </w:rPr>
        <w:t xml:space="preserve"> </w:t>
      </w:r>
      <w:r w:rsidR="001763DF" w:rsidRPr="00B80079">
        <w:rPr>
          <w:rFonts w:ascii="Times New Roman" w:hAnsi="Times New Roman"/>
          <w:i/>
          <w:iCs/>
          <w:color w:val="000000"/>
          <w:sz w:val="24"/>
          <w:szCs w:val="24"/>
          <w:shd w:val="clear" w:color="auto" w:fill="FFFFFF"/>
        </w:rPr>
        <w:t>P</w:t>
      </w:r>
      <w:r w:rsidRPr="00B80079">
        <w:rPr>
          <w:rFonts w:ascii="Times New Roman" w:hAnsi="Times New Roman"/>
          <w:i/>
          <w:iCs/>
          <w:color w:val="000000"/>
          <w:sz w:val="24"/>
          <w:szCs w:val="24"/>
          <w:shd w:val="clear" w:color="auto" w:fill="FFFFFF"/>
        </w:rPr>
        <w:t>lants of the World Online. Facilitated by the Royal Botanic Gardens, Kew. Published on the Internet</w:t>
      </w:r>
      <w:r w:rsidRPr="00B80079">
        <w:rPr>
          <w:rFonts w:ascii="Times New Roman" w:hAnsi="Times New Roman"/>
          <w:color w:val="000000"/>
          <w:sz w:val="24"/>
          <w:szCs w:val="24"/>
          <w:shd w:val="clear" w:color="auto" w:fill="FFFFFF"/>
        </w:rPr>
        <w:t>.</w:t>
      </w:r>
      <w:r w:rsidR="00824145" w:rsidRPr="00B80079">
        <w:rPr>
          <w:rFonts w:ascii="Times New Roman" w:hAnsi="Times New Roman"/>
          <w:color w:val="000000"/>
          <w:sz w:val="24"/>
          <w:szCs w:val="24"/>
          <w:shd w:val="clear" w:color="auto" w:fill="FFFFFF"/>
        </w:rPr>
        <w:t xml:space="preserve"> URL: </w:t>
      </w:r>
      <w:hyperlink r:id="rId15" w:history="1">
        <w:r w:rsidR="000347F2" w:rsidRPr="00B80079">
          <w:rPr>
            <w:rStyle w:val="Hyperlink"/>
            <w:rFonts w:ascii="Times New Roman" w:hAnsi="Times New Roman"/>
            <w:sz w:val="24"/>
            <w:szCs w:val="24"/>
            <w:shd w:val="clear" w:color="auto" w:fill="FFFFFF"/>
          </w:rPr>
          <w:t>https://powo.science.kew.org/</w:t>
        </w:r>
      </w:hyperlink>
      <w:r w:rsidR="000347F2" w:rsidRPr="00B80079">
        <w:rPr>
          <w:rFonts w:ascii="Times New Roman" w:hAnsi="Times New Roman"/>
          <w:color w:val="000000"/>
          <w:sz w:val="24"/>
          <w:szCs w:val="24"/>
          <w:shd w:val="clear" w:color="auto" w:fill="FFFFFF"/>
        </w:rPr>
        <w:t xml:space="preserve"> </w:t>
      </w:r>
      <w:r w:rsidR="000347F2" w:rsidRPr="00B80079">
        <w:rPr>
          <w:rStyle w:val="Hyperlink"/>
          <w:rFonts w:ascii="Times New Roman" w:hAnsi="Times New Roman"/>
          <w:color w:val="auto"/>
          <w:sz w:val="24"/>
          <w:szCs w:val="24"/>
          <w:u w:val="none"/>
          <w:shd w:val="clear" w:color="auto" w:fill="FFFFFF"/>
        </w:rPr>
        <w:t xml:space="preserve">[accessed </w:t>
      </w:r>
      <w:r w:rsidR="00375894" w:rsidRPr="00B80079">
        <w:rPr>
          <w:rStyle w:val="Hyperlink"/>
          <w:rFonts w:ascii="Times New Roman" w:hAnsi="Times New Roman"/>
          <w:color w:val="auto"/>
          <w:sz w:val="24"/>
          <w:szCs w:val="24"/>
          <w:u w:val="none"/>
          <w:shd w:val="clear" w:color="auto" w:fill="FFFFFF"/>
        </w:rPr>
        <w:t>11 October 2021</w:t>
      </w:r>
      <w:r w:rsidR="000347F2" w:rsidRPr="00B80079">
        <w:rPr>
          <w:rStyle w:val="Hyperlink"/>
          <w:rFonts w:ascii="Times New Roman" w:hAnsi="Times New Roman"/>
          <w:color w:val="auto"/>
          <w:sz w:val="24"/>
          <w:szCs w:val="24"/>
          <w:u w:val="none"/>
          <w:shd w:val="clear" w:color="auto" w:fill="FFFFFF"/>
        </w:rPr>
        <w:t>]</w:t>
      </w:r>
      <w:r w:rsidR="000347F2" w:rsidRPr="00B80079">
        <w:rPr>
          <w:rFonts w:ascii="Times New Roman" w:hAnsi="Times New Roman"/>
          <w:sz w:val="24"/>
          <w:szCs w:val="24"/>
          <w:shd w:val="clear" w:color="auto" w:fill="FFFFFF"/>
        </w:rPr>
        <w:t>.</w:t>
      </w:r>
    </w:p>
    <w:p w14:paraId="1581ED89" w14:textId="77777777" w:rsidR="00395BBC" w:rsidRPr="00B80079" w:rsidRDefault="00395BBC" w:rsidP="00586832">
      <w:pPr>
        <w:autoSpaceDE w:val="0"/>
        <w:autoSpaceDN w:val="0"/>
        <w:adjustRightInd w:val="0"/>
        <w:spacing w:after="0" w:line="360" w:lineRule="auto"/>
        <w:ind w:left="426" w:hanging="426"/>
        <w:jc w:val="both"/>
        <w:rPr>
          <w:rFonts w:ascii="Times New Roman" w:hAnsi="Times New Roman"/>
          <w:color w:val="000000"/>
          <w:sz w:val="24"/>
          <w:szCs w:val="24"/>
          <w:shd w:val="clear" w:color="auto" w:fill="FFFFFF"/>
        </w:rPr>
      </w:pPr>
      <w:proofErr w:type="spellStart"/>
      <w:r w:rsidRPr="00B80079">
        <w:rPr>
          <w:rFonts w:ascii="Times New Roman" w:hAnsi="Times New Roman"/>
          <w:b/>
          <w:bCs/>
          <w:color w:val="000000"/>
          <w:sz w:val="24"/>
          <w:szCs w:val="24"/>
          <w:shd w:val="clear" w:color="auto" w:fill="FFFFFF"/>
        </w:rPr>
        <w:t>Prasongsom</w:t>
      </w:r>
      <w:proofErr w:type="spellEnd"/>
      <w:r w:rsidRPr="00B80079">
        <w:rPr>
          <w:rFonts w:ascii="Times New Roman" w:hAnsi="Times New Roman"/>
          <w:b/>
          <w:bCs/>
          <w:color w:val="000000"/>
          <w:sz w:val="24"/>
          <w:szCs w:val="24"/>
          <w:shd w:val="clear" w:color="auto" w:fill="FFFFFF"/>
        </w:rPr>
        <w:t xml:space="preserve"> S</w:t>
      </w:r>
      <w:r w:rsidRPr="00B80079">
        <w:rPr>
          <w:rFonts w:ascii="Times New Roman" w:hAnsi="Times New Roman"/>
          <w:color w:val="000000"/>
          <w:sz w:val="24"/>
          <w:szCs w:val="24"/>
          <w:shd w:val="clear" w:color="auto" w:fill="FFFFFF"/>
        </w:rPr>
        <w:t xml:space="preserve">, </w:t>
      </w:r>
      <w:proofErr w:type="spellStart"/>
      <w:r w:rsidRPr="00B80079">
        <w:rPr>
          <w:rFonts w:ascii="Times New Roman" w:hAnsi="Times New Roman"/>
          <w:b/>
          <w:bCs/>
          <w:color w:val="000000"/>
          <w:sz w:val="24"/>
          <w:szCs w:val="24"/>
          <w:shd w:val="clear" w:color="auto" w:fill="FFFFFF"/>
        </w:rPr>
        <w:t>Thammasiri</w:t>
      </w:r>
      <w:proofErr w:type="spellEnd"/>
      <w:r w:rsidRPr="00B80079">
        <w:rPr>
          <w:rFonts w:ascii="Times New Roman" w:hAnsi="Times New Roman"/>
          <w:b/>
          <w:bCs/>
          <w:color w:val="000000"/>
          <w:sz w:val="24"/>
          <w:szCs w:val="24"/>
          <w:shd w:val="clear" w:color="auto" w:fill="FFFFFF"/>
        </w:rPr>
        <w:t xml:space="preserve"> K</w:t>
      </w:r>
      <w:r w:rsidR="00FD7C50" w:rsidRPr="00B80079">
        <w:rPr>
          <w:rFonts w:ascii="Times New Roman" w:hAnsi="Times New Roman"/>
          <w:b/>
          <w:bCs/>
          <w:color w:val="000000"/>
          <w:sz w:val="24"/>
          <w:szCs w:val="24"/>
          <w:shd w:val="clear" w:color="auto" w:fill="FFFFFF"/>
        </w:rPr>
        <w:t xml:space="preserve"> and</w:t>
      </w:r>
      <w:r w:rsidRPr="00B80079">
        <w:rPr>
          <w:rFonts w:ascii="Times New Roman" w:hAnsi="Times New Roman"/>
          <w:b/>
          <w:bCs/>
          <w:color w:val="000000"/>
          <w:sz w:val="24"/>
          <w:szCs w:val="24"/>
          <w:shd w:val="clear" w:color="auto" w:fill="FFFFFF"/>
        </w:rPr>
        <w:t xml:space="preserve"> Pritchard HW</w:t>
      </w:r>
      <w:r w:rsidR="00735584">
        <w:rPr>
          <w:rFonts w:ascii="Times New Roman" w:hAnsi="Times New Roman"/>
          <w:b/>
          <w:bCs/>
          <w:color w:val="000000"/>
          <w:sz w:val="24"/>
          <w:szCs w:val="24"/>
          <w:shd w:val="clear" w:color="auto" w:fill="FFFFFF"/>
        </w:rPr>
        <w:t>.</w:t>
      </w:r>
      <w:r w:rsidRPr="00B80079">
        <w:rPr>
          <w:rFonts w:ascii="Times New Roman" w:hAnsi="Times New Roman"/>
          <w:b/>
          <w:bCs/>
          <w:color w:val="000000"/>
          <w:sz w:val="24"/>
          <w:szCs w:val="24"/>
          <w:shd w:val="clear" w:color="auto" w:fill="FFFFFF"/>
        </w:rPr>
        <w:t xml:space="preserve"> </w:t>
      </w:r>
      <w:r w:rsidR="00FD7C50" w:rsidRPr="00B80079">
        <w:rPr>
          <w:rFonts w:ascii="Times New Roman" w:hAnsi="Times New Roman"/>
          <w:color w:val="000000"/>
          <w:sz w:val="24"/>
          <w:szCs w:val="24"/>
          <w:shd w:val="clear" w:color="auto" w:fill="FFFFFF"/>
        </w:rPr>
        <w:t>(</w:t>
      </w:r>
      <w:r w:rsidRPr="00B80079">
        <w:rPr>
          <w:rFonts w:ascii="Times New Roman" w:hAnsi="Times New Roman"/>
          <w:color w:val="000000"/>
          <w:sz w:val="24"/>
          <w:szCs w:val="24"/>
          <w:shd w:val="clear" w:color="auto" w:fill="FFFFFF"/>
        </w:rPr>
        <w:t>2016</w:t>
      </w:r>
      <w:r w:rsidR="00FD7C50" w:rsidRPr="00B80079">
        <w:rPr>
          <w:rFonts w:ascii="Times New Roman" w:hAnsi="Times New Roman"/>
          <w:color w:val="000000"/>
          <w:sz w:val="24"/>
          <w:szCs w:val="24"/>
          <w:shd w:val="clear" w:color="auto" w:fill="FFFFFF"/>
        </w:rPr>
        <w:t>)</w:t>
      </w:r>
      <w:r w:rsidR="00E931AA" w:rsidRPr="00B80079">
        <w:rPr>
          <w:rFonts w:ascii="Times New Roman" w:hAnsi="Times New Roman"/>
          <w:color w:val="000000"/>
          <w:sz w:val="24"/>
          <w:szCs w:val="24"/>
          <w:shd w:val="clear" w:color="auto" w:fill="FFFFFF"/>
        </w:rPr>
        <w:t xml:space="preserve"> </w:t>
      </w:r>
      <w:r w:rsidRPr="00B80079">
        <w:rPr>
          <w:rFonts w:ascii="Times New Roman" w:hAnsi="Times New Roman"/>
          <w:color w:val="000000"/>
          <w:sz w:val="24"/>
          <w:szCs w:val="24"/>
          <w:shd w:val="clear" w:color="auto" w:fill="FFFFFF"/>
        </w:rPr>
        <w:t xml:space="preserve">Seed micromorphology and ex vitro germination of </w:t>
      </w:r>
      <w:r w:rsidRPr="00B80079">
        <w:rPr>
          <w:rFonts w:ascii="Times New Roman" w:hAnsi="Times New Roman"/>
          <w:i/>
          <w:iCs/>
          <w:color w:val="000000"/>
          <w:sz w:val="24"/>
          <w:szCs w:val="24"/>
          <w:shd w:val="clear" w:color="auto" w:fill="FFFFFF"/>
        </w:rPr>
        <w:lastRenderedPageBreak/>
        <w:t xml:space="preserve">Dendrobium </w:t>
      </w:r>
      <w:r w:rsidRPr="00B80079">
        <w:rPr>
          <w:rFonts w:ascii="Times New Roman" w:hAnsi="Times New Roman"/>
          <w:color w:val="000000"/>
          <w:sz w:val="24"/>
          <w:szCs w:val="24"/>
          <w:shd w:val="clear" w:color="auto" w:fill="FFFFFF"/>
        </w:rPr>
        <w:t>orchids.</w:t>
      </w:r>
      <w:r w:rsidR="00147124" w:rsidRPr="00B80079">
        <w:rPr>
          <w:rFonts w:ascii="Times New Roman" w:hAnsi="Times New Roman"/>
          <w:color w:val="000000"/>
          <w:sz w:val="24"/>
          <w:szCs w:val="24"/>
          <w:shd w:val="clear" w:color="auto" w:fill="FFFFFF"/>
        </w:rPr>
        <w:t xml:space="preserve"> pp. 339-343, </w:t>
      </w:r>
      <w:r w:rsidR="00147124" w:rsidRPr="00B80079">
        <w:rPr>
          <w:rFonts w:ascii="Times New Roman" w:hAnsi="Times New Roman"/>
          <w:i/>
          <w:iCs/>
          <w:color w:val="000000"/>
          <w:sz w:val="24"/>
          <w:szCs w:val="24"/>
          <w:shd w:val="clear" w:color="auto" w:fill="FFFFFF"/>
        </w:rPr>
        <w:t>in</w:t>
      </w:r>
      <w:r w:rsidRPr="00B80079">
        <w:rPr>
          <w:rFonts w:ascii="Times New Roman" w:hAnsi="Times New Roman"/>
          <w:color w:val="000000"/>
          <w:sz w:val="24"/>
          <w:szCs w:val="24"/>
          <w:shd w:val="clear" w:color="auto" w:fill="FFFFFF"/>
        </w:rPr>
        <w:t xml:space="preserve"> </w:t>
      </w:r>
      <w:r w:rsidRPr="00B80079">
        <w:rPr>
          <w:rFonts w:ascii="Times New Roman" w:hAnsi="Times New Roman"/>
          <w:i/>
          <w:iCs/>
          <w:color w:val="000000"/>
          <w:sz w:val="24"/>
          <w:szCs w:val="24"/>
          <w:shd w:val="clear" w:color="auto" w:fill="FFFFFF"/>
        </w:rPr>
        <w:t xml:space="preserve">Acta </w:t>
      </w:r>
      <w:proofErr w:type="spellStart"/>
      <w:r w:rsidRPr="00B80079">
        <w:rPr>
          <w:rFonts w:ascii="Times New Roman" w:hAnsi="Times New Roman"/>
          <w:i/>
          <w:iCs/>
          <w:color w:val="000000"/>
          <w:sz w:val="24"/>
          <w:szCs w:val="24"/>
          <w:shd w:val="clear" w:color="auto" w:fill="FFFFFF"/>
        </w:rPr>
        <w:t>Horticulturae</w:t>
      </w:r>
      <w:proofErr w:type="spellEnd"/>
      <w:r w:rsidRPr="00B80079">
        <w:rPr>
          <w:rFonts w:ascii="Times New Roman" w:hAnsi="Times New Roman"/>
          <w:i/>
          <w:iCs/>
          <w:color w:val="000000"/>
          <w:sz w:val="24"/>
          <w:szCs w:val="24"/>
          <w:shd w:val="clear" w:color="auto" w:fill="FFFFFF"/>
        </w:rPr>
        <w:t xml:space="preserve"> – Proceedings of the 1</w:t>
      </w:r>
      <w:r w:rsidRPr="00B80079">
        <w:rPr>
          <w:rFonts w:ascii="Times New Roman" w:hAnsi="Times New Roman"/>
          <w:i/>
          <w:iCs/>
          <w:color w:val="000000"/>
          <w:sz w:val="24"/>
          <w:szCs w:val="24"/>
          <w:shd w:val="clear" w:color="auto" w:fill="FFFFFF"/>
          <w:vertAlign w:val="superscript"/>
        </w:rPr>
        <w:t>st</w:t>
      </w:r>
      <w:r w:rsidRPr="00B80079">
        <w:rPr>
          <w:rFonts w:ascii="Times New Roman" w:hAnsi="Times New Roman"/>
          <w:i/>
          <w:iCs/>
          <w:color w:val="000000"/>
          <w:sz w:val="24"/>
          <w:szCs w:val="24"/>
          <w:shd w:val="clear" w:color="auto" w:fill="FFFFFF"/>
        </w:rPr>
        <w:t xml:space="preserve"> International Symposium on Tropical and Subtropical Ornamentals</w:t>
      </w:r>
      <w:r w:rsidRPr="00B80079">
        <w:rPr>
          <w:rFonts w:ascii="Times New Roman" w:hAnsi="Times New Roman"/>
          <w:color w:val="000000"/>
          <w:sz w:val="24"/>
          <w:szCs w:val="24"/>
          <w:shd w:val="clear" w:color="auto" w:fill="FFFFFF"/>
        </w:rPr>
        <w:t>.</w:t>
      </w:r>
    </w:p>
    <w:p w14:paraId="3482500D" w14:textId="77777777" w:rsidR="00E931AA" w:rsidRPr="00B80079" w:rsidRDefault="00E931AA" w:rsidP="00586832">
      <w:pPr>
        <w:autoSpaceDE w:val="0"/>
        <w:autoSpaceDN w:val="0"/>
        <w:adjustRightInd w:val="0"/>
        <w:spacing w:after="0" w:line="360" w:lineRule="auto"/>
        <w:ind w:left="426" w:hanging="426"/>
        <w:jc w:val="both"/>
        <w:rPr>
          <w:rFonts w:ascii="Times New Roman" w:hAnsi="Times New Roman"/>
          <w:color w:val="000000"/>
          <w:sz w:val="24"/>
          <w:szCs w:val="24"/>
          <w:shd w:val="clear" w:color="auto" w:fill="FFFFFF"/>
        </w:rPr>
      </w:pPr>
      <w:proofErr w:type="spellStart"/>
      <w:r w:rsidRPr="00B80079">
        <w:rPr>
          <w:rFonts w:ascii="Times New Roman" w:hAnsi="Times New Roman"/>
          <w:b/>
          <w:bCs/>
          <w:color w:val="000000"/>
          <w:sz w:val="24"/>
          <w:szCs w:val="24"/>
          <w:shd w:val="clear" w:color="auto" w:fill="FFFFFF"/>
        </w:rPr>
        <w:t>Prasongsom</w:t>
      </w:r>
      <w:proofErr w:type="spellEnd"/>
      <w:r w:rsidRPr="00B80079">
        <w:rPr>
          <w:rFonts w:ascii="Times New Roman" w:hAnsi="Times New Roman"/>
          <w:b/>
          <w:bCs/>
          <w:color w:val="000000"/>
          <w:sz w:val="24"/>
          <w:szCs w:val="24"/>
          <w:shd w:val="clear" w:color="auto" w:fill="FFFFFF"/>
        </w:rPr>
        <w:t xml:space="preserve"> S, </w:t>
      </w:r>
      <w:proofErr w:type="spellStart"/>
      <w:r w:rsidRPr="00B80079">
        <w:rPr>
          <w:rFonts w:ascii="Times New Roman" w:hAnsi="Times New Roman"/>
          <w:b/>
          <w:bCs/>
          <w:color w:val="000000"/>
          <w:sz w:val="24"/>
          <w:szCs w:val="24"/>
          <w:shd w:val="clear" w:color="auto" w:fill="FFFFFF"/>
        </w:rPr>
        <w:t>Thammasiri</w:t>
      </w:r>
      <w:proofErr w:type="spellEnd"/>
      <w:r w:rsidRPr="00B80079">
        <w:rPr>
          <w:rFonts w:ascii="Times New Roman" w:hAnsi="Times New Roman"/>
          <w:b/>
          <w:bCs/>
          <w:color w:val="000000"/>
          <w:sz w:val="24"/>
          <w:szCs w:val="24"/>
          <w:shd w:val="clear" w:color="auto" w:fill="FFFFFF"/>
        </w:rPr>
        <w:t xml:space="preserve"> K and Pritchard HW</w:t>
      </w:r>
      <w:r w:rsidR="00735584">
        <w:rPr>
          <w:rFonts w:ascii="Times New Roman" w:hAnsi="Times New Roman"/>
          <w:b/>
          <w:bCs/>
          <w:color w:val="000000"/>
          <w:sz w:val="24"/>
          <w:szCs w:val="24"/>
          <w:shd w:val="clear" w:color="auto" w:fill="FFFFFF"/>
        </w:rPr>
        <w:t>.</w:t>
      </w:r>
      <w:r w:rsidRPr="00B80079">
        <w:rPr>
          <w:rFonts w:ascii="Times New Roman" w:hAnsi="Times New Roman"/>
          <w:b/>
          <w:bCs/>
          <w:color w:val="000000"/>
          <w:sz w:val="24"/>
          <w:szCs w:val="24"/>
          <w:shd w:val="clear" w:color="auto" w:fill="FFFFFF"/>
        </w:rPr>
        <w:t xml:space="preserve"> </w:t>
      </w:r>
      <w:r w:rsidRPr="00B80079">
        <w:rPr>
          <w:rFonts w:ascii="Times New Roman" w:hAnsi="Times New Roman"/>
          <w:color w:val="000000"/>
          <w:sz w:val="24"/>
          <w:szCs w:val="24"/>
          <w:shd w:val="clear" w:color="auto" w:fill="FFFFFF"/>
        </w:rPr>
        <w:t xml:space="preserve">(2022) Seed dormancy concepts in orchids: </w:t>
      </w:r>
      <w:r w:rsidRPr="00B80079">
        <w:rPr>
          <w:rFonts w:ascii="Times New Roman" w:hAnsi="Times New Roman"/>
          <w:i/>
          <w:iCs/>
          <w:color w:val="000000"/>
          <w:sz w:val="24"/>
          <w:szCs w:val="24"/>
          <w:shd w:val="clear" w:color="auto" w:fill="FFFFFF"/>
        </w:rPr>
        <w:t xml:space="preserve">Dendrobium </w:t>
      </w:r>
      <w:proofErr w:type="spellStart"/>
      <w:r w:rsidRPr="00B80079">
        <w:rPr>
          <w:rFonts w:ascii="Times New Roman" w:hAnsi="Times New Roman"/>
          <w:i/>
          <w:iCs/>
          <w:color w:val="000000"/>
          <w:sz w:val="24"/>
          <w:szCs w:val="24"/>
          <w:shd w:val="clear" w:color="auto" w:fill="FFFFFF"/>
        </w:rPr>
        <w:t>cruentum</w:t>
      </w:r>
      <w:proofErr w:type="spellEnd"/>
      <w:r w:rsidRPr="00B80079">
        <w:rPr>
          <w:rFonts w:ascii="Times New Roman" w:hAnsi="Times New Roman"/>
          <w:i/>
          <w:iCs/>
          <w:color w:val="000000"/>
          <w:sz w:val="24"/>
          <w:szCs w:val="24"/>
          <w:shd w:val="clear" w:color="auto" w:fill="FFFFFF"/>
        </w:rPr>
        <w:t xml:space="preserve"> </w:t>
      </w:r>
      <w:r w:rsidRPr="00B80079">
        <w:rPr>
          <w:rFonts w:ascii="Times New Roman" w:hAnsi="Times New Roman"/>
          <w:color w:val="000000"/>
          <w:sz w:val="24"/>
          <w:szCs w:val="24"/>
          <w:shd w:val="clear" w:color="auto" w:fill="FFFFFF"/>
        </w:rPr>
        <w:t xml:space="preserve">as a model species. </w:t>
      </w:r>
      <w:r w:rsidRPr="00B80079">
        <w:rPr>
          <w:rFonts w:ascii="Times New Roman" w:hAnsi="Times New Roman"/>
          <w:i/>
          <w:iCs/>
          <w:color w:val="000000"/>
          <w:sz w:val="24"/>
          <w:szCs w:val="24"/>
          <w:shd w:val="clear" w:color="auto" w:fill="FFFFFF"/>
        </w:rPr>
        <w:t>Seed Science and Research</w:t>
      </w:r>
      <w:r w:rsidRPr="00B80079">
        <w:rPr>
          <w:rFonts w:ascii="Times New Roman" w:hAnsi="Times New Roman"/>
          <w:color w:val="000000"/>
          <w:sz w:val="24"/>
          <w:szCs w:val="24"/>
          <w:shd w:val="clear" w:color="auto" w:fill="FFFFFF"/>
        </w:rPr>
        <w:t xml:space="preserve">, </w:t>
      </w:r>
      <w:r w:rsidRPr="00B80079">
        <w:rPr>
          <w:rFonts w:ascii="Times New Roman" w:hAnsi="Times New Roman"/>
          <w:b/>
          <w:bCs/>
          <w:color w:val="000000"/>
          <w:sz w:val="24"/>
          <w:szCs w:val="24"/>
          <w:shd w:val="clear" w:color="auto" w:fill="FFFFFF"/>
        </w:rPr>
        <w:t>32</w:t>
      </w:r>
      <w:r w:rsidR="00147124" w:rsidRPr="00B80079">
        <w:rPr>
          <w:rFonts w:ascii="Times New Roman" w:hAnsi="Times New Roman"/>
          <w:color w:val="000000"/>
          <w:sz w:val="24"/>
          <w:szCs w:val="24"/>
          <w:shd w:val="clear" w:color="auto" w:fill="FFFFFF"/>
        </w:rPr>
        <w:t>,</w:t>
      </w:r>
      <w:r w:rsidRPr="00B80079">
        <w:rPr>
          <w:rFonts w:ascii="Times New Roman" w:hAnsi="Times New Roman"/>
          <w:color w:val="000000"/>
          <w:sz w:val="24"/>
          <w:szCs w:val="24"/>
          <w:shd w:val="clear" w:color="auto" w:fill="FFFFFF"/>
        </w:rPr>
        <w:t xml:space="preserve"> 175-186.</w:t>
      </w:r>
    </w:p>
    <w:p w14:paraId="0645CDCE" w14:textId="77777777" w:rsidR="007E3B8C" w:rsidRPr="00B80079" w:rsidRDefault="007E3B8C" w:rsidP="00586832">
      <w:pPr>
        <w:autoSpaceDE w:val="0"/>
        <w:autoSpaceDN w:val="0"/>
        <w:adjustRightInd w:val="0"/>
        <w:spacing w:after="0" w:line="360" w:lineRule="auto"/>
        <w:ind w:left="426" w:hanging="426"/>
        <w:jc w:val="both"/>
        <w:rPr>
          <w:rFonts w:ascii="Times New Roman" w:eastAsia="TimesNewRomanPSMT" w:hAnsi="Times New Roman"/>
          <w:sz w:val="24"/>
          <w:szCs w:val="24"/>
        </w:rPr>
      </w:pPr>
      <w:r w:rsidRPr="00B80079">
        <w:rPr>
          <w:rFonts w:ascii="Times New Roman" w:hAnsi="Times New Roman"/>
          <w:b/>
          <w:bCs/>
          <w:color w:val="000000"/>
          <w:sz w:val="24"/>
          <w:szCs w:val="24"/>
        </w:rPr>
        <w:t>R Development Core Team</w:t>
      </w:r>
      <w:r w:rsidR="00ED258F" w:rsidRPr="00B80079">
        <w:rPr>
          <w:rFonts w:ascii="Times New Roman" w:hAnsi="Times New Roman"/>
          <w:b/>
          <w:bCs/>
          <w:color w:val="000000"/>
          <w:sz w:val="24"/>
          <w:szCs w:val="24"/>
        </w:rPr>
        <w:t xml:space="preserve"> </w:t>
      </w:r>
      <w:r w:rsidR="00FD7C50" w:rsidRPr="00B80079">
        <w:rPr>
          <w:rFonts w:ascii="Times New Roman" w:hAnsi="Times New Roman"/>
          <w:color w:val="000000"/>
          <w:sz w:val="24"/>
          <w:szCs w:val="24"/>
        </w:rPr>
        <w:t>(</w:t>
      </w:r>
      <w:r w:rsidRPr="00B80079">
        <w:rPr>
          <w:rFonts w:ascii="Times New Roman" w:hAnsi="Times New Roman"/>
          <w:color w:val="000000"/>
          <w:sz w:val="24"/>
          <w:szCs w:val="24"/>
        </w:rPr>
        <w:t>2005</w:t>
      </w:r>
      <w:r w:rsidR="00FD7C50" w:rsidRPr="00B80079">
        <w:rPr>
          <w:rFonts w:ascii="Times New Roman" w:hAnsi="Times New Roman"/>
          <w:color w:val="000000"/>
          <w:sz w:val="24"/>
          <w:szCs w:val="24"/>
        </w:rPr>
        <w:t>)</w:t>
      </w:r>
      <w:r w:rsidRPr="00B80079">
        <w:rPr>
          <w:rFonts w:ascii="Times New Roman" w:hAnsi="Times New Roman"/>
          <w:color w:val="000000"/>
          <w:sz w:val="24"/>
          <w:szCs w:val="24"/>
        </w:rPr>
        <w:t xml:space="preserve"> </w:t>
      </w:r>
      <w:r w:rsidRPr="00B80079">
        <w:rPr>
          <w:rFonts w:ascii="Times New Roman" w:hAnsi="Times New Roman"/>
          <w:i/>
          <w:iCs/>
          <w:color w:val="000000"/>
          <w:sz w:val="24"/>
          <w:szCs w:val="24"/>
        </w:rPr>
        <w:t>R: A language and environment for statistical computing. R Foundation for Statistical Computing, Vienna, Austria</w:t>
      </w:r>
      <w:r w:rsidRPr="00B80079">
        <w:rPr>
          <w:rFonts w:ascii="Times New Roman" w:hAnsi="Times New Roman"/>
          <w:color w:val="000000"/>
          <w:sz w:val="24"/>
          <w:szCs w:val="24"/>
        </w:rPr>
        <w:t>. ISBN 3-900051-07-0, URL: http://www.R-project.org.</w:t>
      </w:r>
    </w:p>
    <w:p w14:paraId="3EF50B76" w14:textId="77777777" w:rsidR="00F639DD" w:rsidRPr="00B80079" w:rsidRDefault="00F639DD" w:rsidP="00586832">
      <w:pPr>
        <w:autoSpaceDE w:val="0"/>
        <w:autoSpaceDN w:val="0"/>
        <w:adjustRightInd w:val="0"/>
        <w:spacing w:after="0" w:line="360" w:lineRule="auto"/>
        <w:ind w:left="426" w:hanging="426"/>
        <w:jc w:val="both"/>
        <w:rPr>
          <w:rFonts w:ascii="Times New Roman" w:hAnsi="Times New Roman"/>
          <w:sz w:val="24"/>
          <w:szCs w:val="24"/>
        </w:rPr>
      </w:pPr>
      <w:r w:rsidRPr="00B80079">
        <w:rPr>
          <w:rFonts w:ascii="Times New Roman" w:hAnsi="Times New Roman"/>
          <w:b/>
          <w:bCs/>
          <w:sz w:val="24"/>
          <w:szCs w:val="24"/>
        </w:rPr>
        <w:t>Rasmussen ΝΗ</w:t>
      </w:r>
      <w:ins w:id="464" w:author="Costas Thanos" w:date="2024-05-20T15:51:00Z">
        <w:r w:rsidR="00064CF7">
          <w:rPr>
            <w:rFonts w:ascii="Times New Roman" w:hAnsi="Times New Roman"/>
            <w:b/>
            <w:bCs/>
            <w:sz w:val="24"/>
            <w:szCs w:val="24"/>
          </w:rPr>
          <w:t>.</w:t>
        </w:r>
      </w:ins>
      <w:r w:rsidRPr="00B80079">
        <w:rPr>
          <w:rFonts w:ascii="Times New Roman" w:hAnsi="Times New Roman"/>
          <w:b/>
          <w:bCs/>
          <w:sz w:val="24"/>
          <w:szCs w:val="24"/>
        </w:rPr>
        <w:t xml:space="preserve"> </w:t>
      </w:r>
      <w:r w:rsidR="00FD7C50" w:rsidRPr="00B80079">
        <w:rPr>
          <w:rFonts w:ascii="Times New Roman" w:hAnsi="Times New Roman"/>
          <w:sz w:val="24"/>
          <w:szCs w:val="24"/>
        </w:rPr>
        <w:t>(</w:t>
      </w:r>
      <w:r w:rsidR="00824145" w:rsidRPr="00B80079">
        <w:rPr>
          <w:rFonts w:ascii="Times New Roman" w:hAnsi="Times New Roman"/>
          <w:sz w:val="24"/>
          <w:szCs w:val="24"/>
        </w:rPr>
        <w:t>1</w:t>
      </w:r>
      <w:r w:rsidRPr="00B80079">
        <w:rPr>
          <w:rFonts w:ascii="Times New Roman" w:hAnsi="Times New Roman"/>
          <w:sz w:val="24"/>
          <w:szCs w:val="24"/>
        </w:rPr>
        <w:t>99</w:t>
      </w:r>
      <w:r w:rsidR="0090683F" w:rsidRPr="00B80079">
        <w:rPr>
          <w:rFonts w:ascii="Times New Roman" w:hAnsi="Times New Roman"/>
          <w:sz w:val="24"/>
          <w:szCs w:val="24"/>
        </w:rPr>
        <w:t>5</w:t>
      </w:r>
      <w:r w:rsidR="00FD7C50" w:rsidRPr="00B80079">
        <w:rPr>
          <w:rFonts w:ascii="Times New Roman" w:hAnsi="Times New Roman"/>
          <w:sz w:val="24"/>
          <w:szCs w:val="24"/>
        </w:rPr>
        <w:t>)</w:t>
      </w:r>
      <w:r w:rsidRPr="00B80079">
        <w:rPr>
          <w:rFonts w:ascii="Times New Roman" w:hAnsi="Times New Roman"/>
          <w:b/>
          <w:bCs/>
          <w:sz w:val="24"/>
          <w:szCs w:val="24"/>
        </w:rPr>
        <w:t xml:space="preserve"> </w:t>
      </w:r>
      <w:r w:rsidRPr="00B80079">
        <w:rPr>
          <w:rFonts w:ascii="Times New Roman" w:hAnsi="Times New Roman"/>
          <w:i/>
          <w:iCs/>
          <w:sz w:val="24"/>
          <w:szCs w:val="24"/>
        </w:rPr>
        <w:t xml:space="preserve">Terrestrial </w:t>
      </w:r>
      <w:ins w:id="465" w:author="Costas Thanos" w:date="2024-05-20T15:52:00Z">
        <w:r w:rsidR="00064CF7">
          <w:rPr>
            <w:rFonts w:ascii="Times New Roman" w:hAnsi="Times New Roman"/>
            <w:i/>
            <w:iCs/>
            <w:sz w:val="24"/>
            <w:szCs w:val="24"/>
          </w:rPr>
          <w:t>O</w:t>
        </w:r>
      </w:ins>
      <w:del w:id="466" w:author="Costas Thanos" w:date="2024-05-20T15:52:00Z">
        <w:r w:rsidRPr="00B80079" w:rsidDel="00064CF7">
          <w:rPr>
            <w:rFonts w:ascii="Times New Roman" w:hAnsi="Times New Roman"/>
            <w:i/>
            <w:iCs/>
            <w:sz w:val="24"/>
            <w:szCs w:val="24"/>
          </w:rPr>
          <w:delText>o</w:delText>
        </w:r>
      </w:del>
      <w:r w:rsidRPr="00B80079">
        <w:rPr>
          <w:rFonts w:ascii="Times New Roman" w:hAnsi="Times New Roman"/>
          <w:i/>
          <w:iCs/>
          <w:sz w:val="24"/>
          <w:szCs w:val="24"/>
        </w:rPr>
        <w:t>rchids</w:t>
      </w:r>
      <w:ins w:id="467" w:author="Costas Thanos" w:date="2024-05-20T15:52:00Z">
        <w:r w:rsidR="00064CF7">
          <w:rPr>
            <w:rFonts w:ascii="Times New Roman" w:hAnsi="Times New Roman"/>
            <w:i/>
            <w:iCs/>
            <w:sz w:val="24"/>
            <w:szCs w:val="24"/>
          </w:rPr>
          <w:t>:</w:t>
        </w:r>
      </w:ins>
      <w:r w:rsidRPr="00B80079">
        <w:rPr>
          <w:rFonts w:ascii="Times New Roman" w:hAnsi="Times New Roman"/>
          <w:i/>
          <w:iCs/>
          <w:sz w:val="24"/>
          <w:szCs w:val="24"/>
        </w:rPr>
        <w:t xml:space="preserve"> </w:t>
      </w:r>
      <w:ins w:id="468" w:author="Costas Thanos" w:date="2024-05-20T15:52:00Z">
        <w:r w:rsidR="00064CF7">
          <w:rPr>
            <w:rFonts w:ascii="Times New Roman" w:hAnsi="Times New Roman"/>
            <w:i/>
            <w:iCs/>
            <w:sz w:val="24"/>
            <w:szCs w:val="24"/>
          </w:rPr>
          <w:t>F</w:t>
        </w:r>
      </w:ins>
      <w:del w:id="469" w:author="Costas Thanos" w:date="2024-05-20T15:52:00Z">
        <w:r w:rsidRPr="00B80079" w:rsidDel="00064CF7">
          <w:rPr>
            <w:rFonts w:ascii="Times New Roman" w:hAnsi="Times New Roman"/>
            <w:i/>
            <w:iCs/>
            <w:sz w:val="24"/>
            <w:szCs w:val="24"/>
          </w:rPr>
          <w:delText>f</w:delText>
        </w:r>
      </w:del>
      <w:r w:rsidRPr="00B80079">
        <w:rPr>
          <w:rFonts w:ascii="Times New Roman" w:hAnsi="Times New Roman"/>
          <w:i/>
          <w:iCs/>
          <w:sz w:val="24"/>
          <w:szCs w:val="24"/>
        </w:rPr>
        <w:t xml:space="preserve">rom </w:t>
      </w:r>
      <w:ins w:id="470" w:author="Costas Thanos" w:date="2024-05-20T15:52:00Z">
        <w:r w:rsidR="00064CF7">
          <w:rPr>
            <w:rFonts w:ascii="Times New Roman" w:hAnsi="Times New Roman"/>
            <w:i/>
            <w:iCs/>
            <w:sz w:val="24"/>
            <w:szCs w:val="24"/>
          </w:rPr>
          <w:t>S</w:t>
        </w:r>
      </w:ins>
      <w:del w:id="471" w:author="Costas Thanos" w:date="2024-05-20T15:52:00Z">
        <w:r w:rsidRPr="00B80079" w:rsidDel="00064CF7">
          <w:rPr>
            <w:rFonts w:ascii="Times New Roman" w:hAnsi="Times New Roman"/>
            <w:i/>
            <w:iCs/>
            <w:sz w:val="24"/>
            <w:szCs w:val="24"/>
          </w:rPr>
          <w:delText>s</w:delText>
        </w:r>
      </w:del>
      <w:r w:rsidRPr="00B80079">
        <w:rPr>
          <w:rFonts w:ascii="Times New Roman" w:hAnsi="Times New Roman"/>
          <w:i/>
          <w:iCs/>
          <w:sz w:val="24"/>
          <w:szCs w:val="24"/>
        </w:rPr>
        <w:t xml:space="preserve">eeds to </w:t>
      </w:r>
      <w:del w:id="472" w:author="Costas Thanos" w:date="2024-05-20T15:52:00Z">
        <w:r w:rsidRPr="00B80079" w:rsidDel="00064CF7">
          <w:rPr>
            <w:rFonts w:ascii="Times New Roman" w:hAnsi="Times New Roman"/>
            <w:i/>
            <w:iCs/>
            <w:sz w:val="24"/>
            <w:szCs w:val="24"/>
          </w:rPr>
          <w:delText xml:space="preserve">mycotrophic </w:delText>
        </w:r>
      </w:del>
      <w:ins w:id="473" w:author="Costas Thanos" w:date="2024-05-20T15:52:00Z">
        <w:r w:rsidR="00064CF7">
          <w:rPr>
            <w:rFonts w:ascii="Times New Roman" w:hAnsi="Times New Roman"/>
            <w:i/>
            <w:iCs/>
            <w:sz w:val="24"/>
            <w:szCs w:val="24"/>
          </w:rPr>
          <w:t>M</w:t>
        </w:r>
        <w:r w:rsidR="00064CF7" w:rsidRPr="00B80079">
          <w:rPr>
            <w:rFonts w:ascii="Times New Roman" w:hAnsi="Times New Roman"/>
            <w:i/>
            <w:iCs/>
            <w:sz w:val="24"/>
            <w:szCs w:val="24"/>
          </w:rPr>
          <w:t xml:space="preserve">ycotrophic </w:t>
        </w:r>
      </w:ins>
      <w:del w:id="474" w:author="Costas Thanos" w:date="2024-05-20T15:52:00Z">
        <w:r w:rsidRPr="00B80079" w:rsidDel="00064CF7">
          <w:rPr>
            <w:rFonts w:ascii="Times New Roman" w:hAnsi="Times New Roman"/>
            <w:i/>
            <w:iCs/>
            <w:sz w:val="24"/>
            <w:szCs w:val="24"/>
          </w:rPr>
          <w:delText>plant</w:delText>
        </w:r>
      </w:del>
      <w:ins w:id="475" w:author="Costas Thanos" w:date="2024-05-20T15:52:00Z">
        <w:r w:rsidR="00064CF7">
          <w:rPr>
            <w:rFonts w:ascii="Times New Roman" w:hAnsi="Times New Roman"/>
            <w:i/>
            <w:iCs/>
            <w:sz w:val="24"/>
            <w:szCs w:val="24"/>
          </w:rPr>
          <w:t>P</w:t>
        </w:r>
        <w:r w:rsidR="00064CF7" w:rsidRPr="00B80079">
          <w:rPr>
            <w:rFonts w:ascii="Times New Roman" w:hAnsi="Times New Roman"/>
            <w:i/>
            <w:iCs/>
            <w:sz w:val="24"/>
            <w:szCs w:val="24"/>
          </w:rPr>
          <w:t>lant</w:t>
        </w:r>
      </w:ins>
      <w:r w:rsidRPr="00B80079">
        <w:rPr>
          <w:rFonts w:ascii="Times New Roman" w:hAnsi="Times New Roman"/>
          <w:sz w:val="24"/>
          <w:szCs w:val="24"/>
        </w:rPr>
        <w:t xml:space="preserve">. </w:t>
      </w:r>
      <w:r w:rsidR="00E84703" w:rsidRPr="00B80079">
        <w:rPr>
          <w:rFonts w:ascii="Times New Roman" w:hAnsi="Times New Roman"/>
          <w:sz w:val="24"/>
          <w:szCs w:val="24"/>
        </w:rPr>
        <w:t>Cambridge, UK</w:t>
      </w:r>
      <w:r w:rsidR="00147124" w:rsidRPr="00B80079">
        <w:rPr>
          <w:rFonts w:ascii="Times New Roman" w:hAnsi="Times New Roman"/>
          <w:sz w:val="24"/>
          <w:szCs w:val="24"/>
        </w:rPr>
        <w:t>,</w:t>
      </w:r>
      <w:r w:rsidR="00E84703" w:rsidRPr="00B80079">
        <w:rPr>
          <w:rFonts w:ascii="Times New Roman" w:hAnsi="Times New Roman"/>
          <w:sz w:val="24"/>
          <w:szCs w:val="24"/>
        </w:rPr>
        <w:t xml:space="preserve"> </w:t>
      </w:r>
      <w:r w:rsidRPr="00B80079">
        <w:rPr>
          <w:rFonts w:ascii="Times New Roman" w:hAnsi="Times New Roman"/>
          <w:sz w:val="24"/>
          <w:szCs w:val="24"/>
        </w:rPr>
        <w:t>Cambridge University Press.</w:t>
      </w:r>
    </w:p>
    <w:p w14:paraId="59C58D79" w14:textId="77777777" w:rsidR="00395BBC" w:rsidRPr="00B80079" w:rsidRDefault="00395BBC" w:rsidP="00586832">
      <w:pPr>
        <w:autoSpaceDE w:val="0"/>
        <w:autoSpaceDN w:val="0"/>
        <w:adjustRightInd w:val="0"/>
        <w:spacing w:after="0" w:line="360" w:lineRule="auto"/>
        <w:ind w:left="426" w:hanging="426"/>
        <w:jc w:val="both"/>
        <w:rPr>
          <w:rFonts w:ascii="Times New Roman" w:hAnsi="Times New Roman"/>
          <w:sz w:val="24"/>
          <w:szCs w:val="24"/>
        </w:rPr>
      </w:pPr>
      <w:r w:rsidRPr="00B80079">
        <w:rPr>
          <w:rFonts w:ascii="Times New Roman" w:hAnsi="Times New Roman"/>
          <w:b/>
          <w:bCs/>
          <w:sz w:val="24"/>
          <w:szCs w:val="24"/>
        </w:rPr>
        <w:t>Rasmussen NH</w:t>
      </w:r>
      <w:r w:rsidR="00FD7C50" w:rsidRPr="00B80079">
        <w:rPr>
          <w:rFonts w:ascii="Times New Roman" w:hAnsi="Times New Roman"/>
          <w:b/>
          <w:bCs/>
          <w:sz w:val="24"/>
          <w:szCs w:val="24"/>
        </w:rPr>
        <w:t xml:space="preserve"> and</w:t>
      </w:r>
      <w:r w:rsidRPr="00B80079">
        <w:rPr>
          <w:rFonts w:ascii="Times New Roman" w:hAnsi="Times New Roman"/>
          <w:b/>
          <w:bCs/>
          <w:sz w:val="24"/>
          <w:szCs w:val="24"/>
        </w:rPr>
        <w:t xml:space="preserve"> Rasmussen FN</w:t>
      </w:r>
      <w:r w:rsidR="00735584">
        <w:rPr>
          <w:rFonts w:ascii="Times New Roman" w:hAnsi="Times New Roman"/>
          <w:b/>
          <w:bCs/>
          <w:sz w:val="24"/>
          <w:szCs w:val="24"/>
        </w:rPr>
        <w:t>.</w:t>
      </w:r>
      <w:r w:rsidRPr="00B80079">
        <w:rPr>
          <w:rFonts w:ascii="Times New Roman" w:hAnsi="Times New Roman"/>
          <w:b/>
          <w:bCs/>
          <w:sz w:val="24"/>
          <w:szCs w:val="24"/>
        </w:rPr>
        <w:t xml:space="preserve"> </w:t>
      </w:r>
      <w:r w:rsidR="00FD7C50" w:rsidRPr="00B80079">
        <w:rPr>
          <w:rFonts w:ascii="Times New Roman" w:hAnsi="Times New Roman"/>
          <w:sz w:val="24"/>
          <w:szCs w:val="24"/>
        </w:rPr>
        <w:t>(</w:t>
      </w:r>
      <w:r w:rsidRPr="00B80079">
        <w:rPr>
          <w:rFonts w:ascii="Times New Roman" w:hAnsi="Times New Roman"/>
          <w:sz w:val="24"/>
          <w:szCs w:val="24"/>
        </w:rPr>
        <w:t>2014</w:t>
      </w:r>
      <w:r w:rsidR="00FD7C50" w:rsidRPr="00B80079">
        <w:rPr>
          <w:rFonts w:ascii="Times New Roman" w:hAnsi="Times New Roman"/>
          <w:sz w:val="24"/>
          <w:szCs w:val="24"/>
        </w:rPr>
        <w:t>)</w:t>
      </w:r>
      <w:r w:rsidRPr="00B80079">
        <w:rPr>
          <w:rFonts w:ascii="Times New Roman" w:hAnsi="Times New Roman"/>
          <w:b/>
          <w:bCs/>
          <w:sz w:val="24"/>
          <w:szCs w:val="24"/>
        </w:rPr>
        <w:t xml:space="preserve"> </w:t>
      </w:r>
      <w:r w:rsidRPr="00B80079">
        <w:rPr>
          <w:rFonts w:ascii="Times New Roman" w:hAnsi="Times New Roman"/>
          <w:sz w:val="24"/>
          <w:szCs w:val="24"/>
        </w:rPr>
        <w:t xml:space="preserve">Seedling mycorrhiza: a discussion of origin and evolution in Orchidaceae. </w:t>
      </w:r>
      <w:r w:rsidRPr="00B80079">
        <w:rPr>
          <w:rFonts w:ascii="Times New Roman" w:hAnsi="Times New Roman"/>
          <w:i/>
          <w:iCs/>
          <w:sz w:val="24"/>
          <w:szCs w:val="24"/>
        </w:rPr>
        <w:t>Botanical Journal of the Linnean Society</w:t>
      </w:r>
      <w:r w:rsidRPr="00B80079">
        <w:rPr>
          <w:rFonts w:ascii="Times New Roman" w:hAnsi="Times New Roman"/>
          <w:sz w:val="24"/>
          <w:szCs w:val="24"/>
        </w:rPr>
        <w:t xml:space="preserve"> </w:t>
      </w:r>
      <w:r w:rsidRPr="00B80079">
        <w:rPr>
          <w:rFonts w:ascii="Times New Roman" w:hAnsi="Times New Roman"/>
          <w:b/>
          <w:bCs/>
          <w:sz w:val="24"/>
          <w:szCs w:val="24"/>
        </w:rPr>
        <w:t>175</w:t>
      </w:r>
      <w:r w:rsidR="00147124" w:rsidRPr="00B80079">
        <w:rPr>
          <w:rFonts w:ascii="Times New Roman" w:hAnsi="Times New Roman"/>
          <w:sz w:val="24"/>
          <w:szCs w:val="24"/>
        </w:rPr>
        <w:t>,</w:t>
      </w:r>
      <w:r w:rsidRPr="00B80079">
        <w:rPr>
          <w:rFonts w:ascii="Times New Roman" w:hAnsi="Times New Roman"/>
          <w:sz w:val="24"/>
          <w:szCs w:val="24"/>
        </w:rPr>
        <w:t xml:space="preserve"> 313</w:t>
      </w:r>
      <w:r w:rsidR="00927506" w:rsidRPr="00B80079">
        <w:rPr>
          <w:rFonts w:ascii="Times New Roman" w:eastAsia="Times New Roman" w:hAnsi="Times New Roman"/>
          <w:color w:val="1C1D1E"/>
          <w:sz w:val="24"/>
          <w:szCs w:val="24"/>
          <w:lang w:eastAsia="en-GB"/>
        </w:rPr>
        <w:t>–</w:t>
      </w:r>
      <w:r w:rsidRPr="00B80079">
        <w:rPr>
          <w:rFonts w:ascii="Times New Roman" w:hAnsi="Times New Roman"/>
          <w:sz w:val="24"/>
          <w:szCs w:val="24"/>
        </w:rPr>
        <w:t>327.</w:t>
      </w:r>
    </w:p>
    <w:p w14:paraId="0AD15279" w14:textId="77777777" w:rsidR="00A12707" w:rsidRPr="00B80079" w:rsidRDefault="00A12707" w:rsidP="00586832">
      <w:pPr>
        <w:autoSpaceDE w:val="0"/>
        <w:autoSpaceDN w:val="0"/>
        <w:adjustRightInd w:val="0"/>
        <w:spacing w:after="0" w:line="360" w:lineRule="auto"/>
        <w:ind w:left="426" w:hanging="426"/>
        <w:jc w:val="both"/>
        <w:rPr>
          <w:rFonts w:ascii="Times New Roman" w:hAnsi="Times New Roman"/>
          <w:sz w:val="24"/>
          <w:szCs w:val="24"/>
        </w:rPr>
      </w:pPr>
      <w:r w:rsidRPr="00B80079">
        <w:rPr>
          <w:rFonts w:ascii="Times New Roman" w:hAnsi="Times New Roman"/>
          <w:b/>
          <w:bCs/>
          <w:sz w:val="24"/>
          <w:szCs w:val="24"/>
        </w:rPr>
        <w:t xml:space="preserve">Rasmussen NH, Dixon KW, </w:t>
      </w:r>
      <w:proofErr w:type="spellStart"/>
      <w:r w:rsidRPr="00B80079">
        <w:rPr>
          <w:rFonts w:ascii="Times New Roman" w:hAnsi="Times New Roman"/>
          <w:b/>
          <w:bCs/>
          <w:sz w:val="24"/>
          <w:szCs w:val="24"/>
        </w:rPr>
        <w:t>Jersákova</w:t>
      </w:r>
      <w:proofErr w:type="spellEnd"/>
      <w:r w:rsidRPr="00B80079">
        <w:rPr>
          <w:rFonts w:ascii="Times New Roman" w:hAnsi="Times New Roman"/>
          <w:b/>
          <w:bCs/>
          <w:sz w:val="24"/>
          <w:szCs w:val="24"/>
        </w:rPr>
        <w:t xml:space="preserve"> J</w:t>
      </w:r>
      <w:r w:rsidR="00FD7C50" w:rsidRPr="00B80079">
        <w:rPr>
          <w:rFonts w:ascii="Times New Roman" w:hAnsi="Times New Roman"/>
          <w:b/>
          <w:bCs/>
          <w:sz w:val="24"/>
          <w:szCs w:val="24"/>
        </w:rPr>
        <w:t xml:space="preserve"> and</w:t>
      </w:r>
      <w:r w:rsidRPr="00B80079">
        <w:rPr>
          <w:rFonts w:ascii="Times New Roman" w:hAnsi="Times New Roman"/>
          <w:b/>
          <w:bCs/>
          <w:sz w:val="24"/>
          <w:szCs w:val="24"/>
        </w:rPr>
        <w:t xml:space="preserve"> </w:t>
      </w:r>
      <w:proofErr w:type="spellStart"/>
      <w:r w:rsidRPr="00B80079">
        <w:rPr>
          <w:rFonts w:ascii="Times New Roman" w:hAnsi="Times New Roman"/>
          <w:b/>
          <w:bCs/>
          <w:sz w:val="24"/>
          <w:szCs w:val="24"/>
        </w:rPr>
        <w:t>T</w:t>
      </w:r>
      <w:r w:rsidR="00A96C78" w:rsidRPr="00B80079">
        <w:rPr>
          <w:rFonts w:ascii="Times New Roman" w:hAnsi="Times New Roman"/>
          <w:b/>
          <w:bCs/>
          <w:sz w:val="24"/>
          <w:szCs w:val="24"/>
        </w:rPr>
        <w:t>ěš</w:t>
      </w:r>
      <w:r w:rsidRPr="00B80079">
        <w:rPr>
          <w:rFonts w:ascii="Times New Roman" w:hAnsi="Times New Roman"/>
          <w:b/>
          <w:bCs/>
          <w:sz w:val="24"/>
          <w:szCs w:val="24"/>
        </w:rPr>
        <w:t>itelová</w:t>
      </w:r>
      <w:proofErr w:type="spellEnd"/>
      <w:r w:rsidRPr="00B80079">
        <w:rPr>
          <w:rFonts w:ascii="Times New Roman" w:hAnsi="Times New Roman"/>
          <w:b/>
          <w:bCs/>
          <w:sz w:val="24"/>
          <w:szCs w:val="24"/>
        </w:rPr>
        <w:t xml:space="preserve"> T</w:t>
      </w:r>
      <w:r w:rsidR="00735584">
        <w:rPr>
          <w:rFonts w:ascii="Times New Roman" w:hAnsi="Times New Roman"/>
          <w:b/>
          <w:bCs/>
          <w:sz w:val="24"/>
          <w:szCs w:val="24"/>
        </w:rPr>
        <w:t>.</w:t>
      </w:r>
      <w:r w:rsidRPr="00B80079">
        <w:rPr>
          <w:rFonts w:ascii="Times New Roman" w:hAnsi="Times New Roman"/>
          <w:b/>
          <w:bCs/>
          <w:sz w:val="24"/>
          <w:szCs w:val="24"/>
        </w:rPr>
        <w:t xml:space="preserve"> </w:t>
      </w:r>
      <w:r w:rsidR="00FD7C50" w:rsidRPr="00B80079">
        <w:rPr>
          <w:rFonts w:ascii="Times New Roman" w:hAnsi="Times New Roman"/>
          <w:sz w:val="24"/>
          <w:szCs w:val="24"/>
        </w:rPr>
        <w:t>(</w:t>
      </w:r>
      <w:r w:rsidRPr="00B80079">
        <w:rPr>
          <w:rFonts w:ascii="Times New Roman" w:hAnsi="Times New Roman"/>
          <w:sz w:val="24"/>
          <w:szCs w:val="24"/>
        </w:rPr>
        <w:t>2015</w:t>
      </w:r>
      <w:r w:rsidR="00FD7C50" w:rsidRPr="00B80079">
        <w:rPr>
          <w:rFonts w:ascii="Times New Roman" w:hAnsi="Times New Roman"/>
          <w:sz w:val="24"/>
          <w:szCs w:val="24"/>
        </w:rPr>
        <w:t>)</w:t>
      </w:r>
      <w:r w:rsidR="00A96C78" w:rsidRPr="00B80079">
        <w:rPr>
          <w:rFonts w:ascii="Times New Roman" w:hAnsi="Times New Roman"/>
          <w:b/>
          <w:bCs/>
          <w:sz w:val="24"/>
          <w:szCs w:val="24"/>
        </w:rPr>
        <w:t xml:space="preserve"> </w:t>
      </w:r>
      <w:r w:rsidR="00DE7215" w:rsidRPr="00B80079">
        <w:rPr>
          <w:rFonts w:ascii="Times New Roman" w:hAnsi="Times New Roman"/>
          <w:sz w:val="24"/>
          <w:szCs w:val="24"/>
        </w:rPr>
        <w:t xml:space="preserve">Germination and seedling establishment in orchids: A complex of requirements. </w:t>
      </w:r>
      <w:r w:rsidR="00DE7215" w:rsidRPr="00B80079">
        <w:rPr>
          <w:rFonts w:ascii="Times New Roman" w:hAnsi="Times New Roman"/>
          <w:i/>
          <w:iCs/>
          <w:sz w:val="24"/>
          <w:szCs w:val="24"/>
        </w:rPr>
        <w:t>Annals of Botany</w:t>
      </w:r>
      <w:r w:rsidR="00DE7215" w:rsidRPr="00B80079">
        <w:rPr>
          <w:rFonts w:ascii="Times New Roman" w:hAnsi="Times New Roman"/>
          <w:sz w:val="24"/>
          <w:szCs w:val="24"/>
        </w:rPr>
        <w:t xml:space="preserve"> </w:t>
      </w:r>
      <w:r w:rsidR="00DE7215" w:rsidRPr="00B80079">
        <w:rPr>
          <w:rFonts w:ascii="Times New Roman" w:hAnsi="Times New Roman"/>
          <w:b/>
          <w:bCs/>
          <w:sz w:val="24"/>
          <w:szCs w:val="24"/>
        </w:rPr>
        <w:t>116</w:t>
      </w:r>
      <w:r w:rsidR="00147124" w:rsidRPr="00B80079">
        <w:rPr>
          <w:rFonts w:ascii="Times New Roman" w:hAnsi="Times New Roman"/>
          <w:sz w:val="24"/>
          <w:szCs w:val="24"/>
        </w:rPr>
        <w:t>,</w:t>
      </w:r>
      <w:r w:rsidR="00DE7215" w:rsidRPr="00B80079">
        <w:rPr>
          <w:rFonts w:ascii="Times New Roman" w:hAnsi="Times New Roman"/>
          <w:sz w:val="24"/>
          <w:szCs w:val="24"/>
        </w:rPr>
        <w:t xml:space="preserve"> 391</w:t>
      </w:r>
      <w:r w:rsidR="00927506" w:rsidRPr="00B80079">
        <w:rPr>
          <w:rFonts w:ascii="Times New Roman" w:eastAsia="Times New Roman" w:hAnsi="Times New Roman"/>
          <w:color w:val="1C1D1E"/>
          <w:sz w:val="24"/>
          <w:szCs w:val="24"/>
          <w:lang w:eastAsia="en-GB"/>
        </w:rPr>
        <w:t>–</w:t>
      </w:r>
      <w:r w:rsidR="00DE7215" w:rsidRPr="00B80079">
        <w:rPr>
          <w:rFonts w:ascii="Times New Roman" w:hAnsi="Times New Roman"/>
          <w:sz w:val="24"/>
          <w:szCs w:val="24"/>
        </w:rPr>
        <w:t>402.</w:t>
      </w:r>
    </w:p>
    <w:p w14:paraId="1B559492" w14:textId="77777777" w:rsidR="007E56C4" w:rsidRPr="00B80079" w:rsidRDefault="007E56C4" w:rsidP="00586832">
      <w:pPr>
        <w:autoSpaceDE w:val="0"/>
        <w:autoSpaceDN w:val="0"/>
        <w:adjustRightInd w:val="0"/>
        <w:spacing w:after="0" w:line="360" w:lineRule="auto"/>
        <w:ind w:left="426" w:hanging="426"/>
        <w:jc w:val="both"/>
        <w:rPr>
          <w:rFonts w:ascii="Times New Roman" w:hAnsi="Times New Roman"/>
          <w:sz w:val="24"/>
          <w:szCs w:val="24"/>
        </w:rPr>
      </w:pPr>
      <w:proofErr w:type="spellStart"/>
      <w:r w:rsidRPr="00B80079">
        <w:rPr>
          <w:rFonts w:ascii="Times New Roman" w:hAnsi="Times New Roman"/>
          <w:b/>
          <w:bCs/>
          <w:sz w:val="24"/>
          <w:szCs w:val="24"/>
        </w:rPr>
        <w:t>Schiebold</w:t>
      </w:r>
      <w:proofErr w:type="spellEnd"/>
      <w:r w:rsidRPr="00B80079">
        <w:rPr>
          <w:rFonts w:ascii="Times New Roman" w:hAnsi="Times New Roman"/>
          <w:b/>
          <w:bCs/>
          <w:sz w:val="24"/>
          <w:szCs w:val="24"/>
        </w:rPr>
        <w:t xml:space="preserve"> JMI, </w:t>
      </w:r>
      <w:proofErr w:type="spellStart"/>
      <w:r w:rsidRPr="00B80079">
        <w:rPr>
          <w:rFonts w:ascii="Times New Roman" w:hAnsi="Times New Roman"/>
          <w:b/>
          <w:bCs/>
          <w:sz w:val="24"/>
          <w:szCs w:val="24"/>
        </w:rPr>
        <w:t>Bidartondo</w:t>
      </w:r>
      <w:proofErr w:type="spellEnd"/>
      <w:r w:rsidRPr="00B80079">
        <w:rPr>
          <w:rFonts w:ascii="Times New Roman" w:hAnsi="Times New Roman"/>
          <w:b/>
          <w:bCs/>
          <w:sz w:val="24"/>
          <w:szCs w:val="24"/>
        </w:rPr>
        <w:t xml:space="preserve"> MI, Lenhard F</w:t>
      </w:r>
      <w:r w:rsidR="00E84703" w:rsidRPr="00B80079">
        <w:rPr>
          <w:rFonts w:ascii="Times New Roman" w:hAnsi="Times New Roman"/>
          <w:b/>
          <w:bCs/>
          <w:sz w:val="24"/>
          <w:szCs w:val="24"/>
        </w:rPr>
        <w:t>,</w:t>
      </w:r>
      <w:r w:rsidRPr="00B80079">
        <w:rPr>
          <w:rFonts w:ascii="Times New Roman" w:hAnsi="Times New Roman"/>
          <w:b/>
          <w:bCs/>
          <w:sz w:val="24"/>
          <w:szCs w:val="24"/>
        </w:rPr>
        <w:t xml:space="preserve"> </w:t>
      </w:r>
      <w:proofErr w:type="spellStart"/>
      <w:r w:rsidRPr="00B80079">
        <w:rPr>
          <w:rFonts w:ascii="Times New Roman" w:hAnsi="Times New Roman"/>
          <w:b/>
          <w:bCs/>
          <w:sz w:val="24"/>
          <w:szCs w:val="24"/>
        </w:rPr>
        <w:t>Makiola</w:t>
      </w:r>
      <w:proofErr w:type="spellEnd"/>
      <w:r w:rsidRPr="00B80079">
        <w:rPr>
          <w:rFonts w:ascii="Times New Roman" w:hAnsi="Times New Roman"/>
          <w:b/>
          <w:bCs/>
          <w:sz w:val="24"/>
          <w:szCs w:val="24"/>
        </w:rPr>
        <w:t xml:space="preserve"> A</w:t>
      </w:r>
      <w:r w:rsidR="00FD7C50" w:rsidRPr="00B80079">
        <w:rPr>
          <w:rFonts w:ascii="Times New Roman" w:hAnsi="Times New Roman"/>
          <w:b/>
          <w:bCs/>
          <w:sz w:val="24"/>
          <w:szCs w:val="24"/>
        </w:rPr>
        <w:t xml:space="preserve"> and</w:t>
      </w:r>
      <w:r w:rsidRPr="00B80079">
        <w:rPr>
          <w:rFonts w:ascii="Times New Roman" w:hAnsi="Times New Roman"/>
          <w:b/>
          <w:bCs/>
          <w:sz w:val="24"/>
          <w:szCs w:val="24"/>
        </w:rPr>
        <w:t xml:space="preserve"> Gebauer G</w:t>
      </w:r>
      <w:r w:rsidR="006629AF" w:rsidRPr="006629AF">
        <w:rPr>
          <w:rFonts w:ascii="Times New Roman" w:hAnsi="Times New Roman"/>
          <w:b/>
          <w:bCs/>
          <w:sz w:val="24"/>
          <w:szCs w:val="24"/>
        </w:rPr>
        <w:t>.</w:t>
      </w:r>
      <w:r w:rsidRPr="00B80079">
        <w:rPr>
          <w:rFonts w:ascii="Times New Roman" w:hAnsi="Times New Roman"/>
          <w:b/>
          <w:bCs/>
          <w:sz w:val="24"/>
          <w:szCs w:val="24"/>
        </w:rPr>
        <w:t xml:space="preserve"> </w:t>
      </w:r>
      <w:r w:rsidR="00FD7C50" w:rsidRPr="00B80079">
        <w:rPr>
          <w:rFonts w:ascii="Times New Roman" w:hAnsi="Times New Roman"/>
          <w:sz w:val="24"/>
          <w:szCs w:val="24"/>
        </w:rPr>
        <w:t>(</w:t>
      </w:r>
      <w:r w:rsidRPr="00B80079">
        <w:rPr>
          <w:rFonts w:ascii="Times New Roman" w:hAnsi="Times New Roman"/>
          <w:sz w:val="24"/>
          <w:szCs w:val="24"/>
        </w:rPr>
        <w:t>2017</w:t>
      </w:r>
      <w:r w:rsidR="00FD7C50" w:rsidRPr="00B80079">
        <w:rPr>
          <w:rFonts w:ascii="Times New Roman" w:hAnsi="Times New Roman"/>
          <w:sz w:val="24"/>
          <w:szCs w:val="24"/>
        </w:rPr>
        <w:t>)</w:t>
      </w:r>
      <w:r w:rsidRPr="00B80079">
        <w:rPr>
          <w:rFonts w:ascii="Times New Roman" w:hAnsi="Times New Roman"/>
          <w:b/>
          <w:bCs/>
          <w:sz w:val="24"/>
          <w:szCs w:val="24"/>
        </w:rPr>
        <w:t xml:space="preserve"> </w:t>
      </w:r>
      <w:r w:rsidRPr="00B80079">
        <w:rPr>
          <w:rFonts w:ascii="Times New Roman" w:hAnsi="Times New Roman"/>
          <w:sz w:val="24"/>
          <w:szCs w:val="24"/>
        </w:rPr>
        <w:t xml:space="preserve">Exploiting mycorrhizas in broad daylight: Partial mycoheterotrophy is a common nutritional strategy in meadow orchids. </w:t>
      </w:r>
      <w:r w:rsidRPr="00B80079">
        <w:rPr>
          <w:rFonts w:ascii="Times New Roman" w:hAnsi="Times New Roman"/>
          <w:i/>
          <w:iCs/>
          <w:sz w:val="24"/>
          <w:szCs w:val="24"/>
        </w:rPr>
        <w:t>Journal of Ecology</w:t>
      </w:r>
      <w:r w:rsidRPr="00B80079">
        <w:rPr>
          <w:rFonts w:ascii="Times New Roman" w:hAnsi="Times New Roman"/>
          <w:sz w:val="24"/>
          <w:szCs w:val="24"/>
        </w:rPr>
        <w:t xml:space="preserve"> </w:t>
      </w:r>
      <w:r w:rsidRPr="00B80079">
        <w:rPr>
          <w:rFonts w:ascii="Times New Roman" w:hAnsi="Times New Roman"/>
          <w:b/>
          <w:bCs/>
          <w:sz w:val="24"/>
          <w:szCs w:val="24"/>
        </w:rPr>
        <w:t>106</w:t>
      </w:r>
      <w:r w:rsidR="00147124" w:rsidRPr="00B80079">
        <w:rPr>
          <w:rFonts w:ascii="Times New Roman" w:hAnsi="Times New Roman"/>
          <w:sz w:val="24"/>
          <w:szCs w:val="24"/>
        </w:rPr>
        <w:t>,</w:t>
      </w:r>
      <w:r w:rsidRPr="00B80079">
        <w:rPr>
          <w:rFonts w:ascii="Times New Roman" w:hAnsi="Times New Roman"/>
          <w:sz w:val="24"/>
          <w:szCs w:val="24"/>
        </w:rPr>
        <w:t xml:space="preserve"> 168</w:t>
      </w:r>
      <w:r w:rsidR="00927506" w:rsidRPr="00B80079">
        <w:rPr>
          <w:rFonts w:ascii="Times New Roman" w:eastAsia="Times New Roman" w:hAnsi="Times New Roman"/>
          <w:color w:val="1C1D1E"/>
          <w:sz w:val="24"/>
          <w:szCs w:val="24"/>
          <w:lang w:eastAsia="en-GB"/>
        </w:rPr>
        <w:t>–</w:t>
      </w:r>
      <w:r w:rsidRPr="00B80079">
        <w:rPr>
          <w:rFonts w:ascii="Times New Roman" w:hAnsi="Times New Roman"/>
          <w:sz w:val="24"/>
          <w:szCs w:val="24"/>
        </w:rPr>
        <w:t>178.</w:t>
      </w:r>
    </w:p>
    <w:p w14:paraId="3D3169C0" w14:textId="77777777" w:rsidR="0025009D" w:rsidRDefault="0025009D" w:rsidP="001763DF">
      <w:pPr>
        <w:autoSpaceDE w:val="0"/>
        <w:autoSpaceDN w:val="0"/>
        <w:adjustRightInd w:val="0"/>
        <w:spacing w:after="0" w:line="360" w:lineRule="auto"/>
        <w:ind w:left="426" w:hanging="426"/>
        <w:jc w:val="both"/>
        <w:rPr>
          <w:ins w:id="476" w:author="Spyridon Oikonomidis" w:date="2024-05-11T17:16:00Z"/>
          <w:rStyle w:val="Hyperlink"/>
          <w:rFonts w:ascii="Times New Roman" w:eastAsia="TimesNewRomanPSMT" w:hAnsi="Times New Roman"/>
          <w:color w:val="auto"/>
          <w:sz w:val="24"/>
          <w:szCs w:val="24"/>
          <w:u w:val="none"/>
        </w:rPr>
      </w:pPr>
      <w:r w:rsidRPr="00B80079">
        <w:rPr>
          <w:rFonts w:ascii="Times New Roman" w:eastAsia="TimesNewRomanPSMT" w:hAnsi="Times New Roman"/>
          <w:b/>
          <w:bCs/>
          <w:sz w:val="24"/>
          <w:szCs w:val="24"/>
        </w:rPr>
        <w:t>Schiff JL</w:t>
      </w:r>
      <w:ins w:id="477" w:author="Costas Thanos" w:date="2024-05-20T15:54:00Z">
        <w:r w:rsidR="00064CF7">
          <w:rPr>
            <w:rFonts w:ascii="Times New Roman" w:eastAsia="TimesNewRomanPSMT" w:hAnsi="Times New Roman"/>
            <w:b/>
            <w:bCs/>
            <w:sz w:val="24"/>
            <w:szCs w:val="24"/>
          </w:rPr>
          <w:t>.</w:t>
        </w:r>
      </w:ins>
      <w:r w:rsidRPr="00B80079">
        <w:rPr>
          <w:rFonts w:ascii="Times New Roman" w:eastAsia="TimesNewRomanPSMT" w:hAnsi="Times New Roman"/>
          <w:sz w:val="24"/>
          <w:szCs w:val="24"/>
        </w:rPr>
        <w:t xml:space="preserve"> </w:t>
      </w:r>
      <w:r w:rsidR="00FD7C50" w:rsidRPr="00B80079">
        <w:rPr>
          <w:rFonts w:ascii="Times New Roman" w:eastAsia="TimesNewRomanPSMT" w:hAnsi="Times New Roman"/>
          <w:sz w:val="24"/>
          <w:szCs w:val="24"/>
        </w:rPr>
        <w:t>(</w:t>
      </w:r>
      <w:r w:rsidRPr="00B80079">
        <w:rPr>
          <w:rFonts w:ascii="Times New Roman" w:eastAsia="TimesNewRomanPSMT" w:hAnsi="Times New Roman"/>
          <w:sz w:val="24"/>
          <w:szCs w:val="24"/>
        </w:rPr>
        <w:t>2017</w:t>
      </w:r>
      <w:r w:rsidR="00FD7C50" w:rsidRPr="00B80079">
        <w:rPr>
          <w:rFonts w:ascii="Times New Roman" w:eastAsia="TimesNewRomanPSMT" w:hAnsi="Times New Roman"/>
          <w:sz w:val="24"/>
          <w:szCs w:val="24"/>
        </w:rPr>
        <w:t>)</w:t>
      </w:r>
      <w:r w:rsidRPr="00B80079">
        <w:rPr>
          <w:rFonts w:ascii="Times New Roman" w:eastAsia="TimesNewRomanPSMT" w:hAnsi="Times New Roman"/>
          <w:sz w:val="24"/>
          <w:szCs w:val="24"/>
        </w:rPr>
        <w:t xml:space="preserve"> </w:t>
      </w:r>
      <w:r w:rsidRPr="00B80079">
        <w:rPr>
          <w:rFonts w:ascii="Times New Roman" w:hAnsi="Times New Roman"/>
          <w:spacing w:val="4"/>
          <w:sz w:val="24"/>
          <w:szCs w:val="24"/>
          <w:shd w:val="clear" w:color="auto" w:fill="FCFCFC"/>
        </w:rPr>
        <w:t>History of Orchids</w:t>
      </w:r>
      <w:r w:rsidR="00CA04F6" w:rsidRPr="00B80079">
        <w:rPr>
          <w:rFonts w:ascii="Times New Roman" w:hAnsi="Times New Roman"/>
          <w:spacing w:val="4"/>
          <w:sz w:val="24"/>
          <w:szCs w:val="24"/>
          <w:shd w:val="clear" w:color="auto" w:fill="FCFCFC"/>
        </w:rPr>
        <w:t>,</w:t>
      </w:r>
      <w:r w:rsidRPr="00B80079">
        <w:rPr>
          <w:rFonts w:ascii="Times New Roman" w:hAnsi="Times New Roman"/>
          <w:spacing w:val="4"/>
          <w:sz w:val="24"/>
          <w:szCs w:val="24"/>
          <w:shd w:val="clear" w:color="auto" w:fill="FCFCFC"/>
        </w:rPr>
        <w:t xml:space="preserve"> </w:t>
      </w:r>
      <w:r w:rsidR="00CA04F6" w:rsidRPr="00B80079">
        <w:rPr>
          <w:rFonts w:ascii="Times New Roman" w:hAnsi="Times New Roman"/>
          <w:i/>
          <w:iCs/>
          <w:spacing w:val="4"/>
          <w:sz w:val="24"/>
          <w:szCs w:val="24"/>
          <w:shd w:val="clear" w:color="auto" w:fill="FCFCFC"/>
        </w:rPr>
        <w:t>i</w:t>
      </w:r>
      <w:r w:rsidR="00147124" w:rsidRPr="00B80079">
        <w:rPr>
          <w:rFonts w:ascii="Times New Roman" w:hAnsi="Times New Roman"/>
          <w:i/>
          <w:iCs/>
          <w:spacing w:val="4"/>
          <w:sz w:val="24"/>
          <w:szCs w:val="24"/>
          <w:shd w:val="clear" w:color="auto" w:fill="FCFCFC"/>
        </w:rPr>
        <w:t>n</w:t>
      </w:r>
      <w:r w:rsidR="00260D69" w:rsidRPr="00B80079">
        <w:rPr>
          <w:rFonts w:ascii="Times New Roman" w:hAnsi="Times New Roman"/>
          <w:spacing w:val="4"/>
          <w:sz w:val="24"/>
          <w:szCs w:val="24"/>
          <w:shd w:val="clear" w:color="auto" w:fill="FCFCFC"/>
        </w:rPr>
        <w:t xml:space="preserve"> Schiff JL </w:t>
      </w:r>
      <w:r w:rsidR="00147124" w:rsidRPr="00B80079">
        <w:rPr>
          <w:rFonts w:ascii="Times New Roman" w:hAnsi="Times New Roman"/>
          <w:spacing w:val="4"/>
          <w:sz w:val="24"/>
          <w:szCs w:val="24"/>
          <w:shd w:val="clear" w:color="auto" w:fill="FCFCFC"/>
        </w:rPr>
        <w:t>(Eds)</w:t>
      </w:r>
      <w:r w:rsidR="00260D69" w:rsidRPr="00B80079">
        <w:rPr>
          <w:rFonts w:ascii="Times New Roman" w:hAnsi="Times New Roman"/>
          <w:spacing w:val="4"/>
          <w:sz w:val="24"/>
          <w:szCs w:val="24"/>
          <w:shd w:val="clear" w:color="auto" w:fill="FCFCFC"/>
        </w:rPr>
        <w:t>.</w:t>
      </w:r>
      <w:r w:rsidRPr="00B80079">
        <w:rPr>
          <w:rFonts w:ascii="Times New Roman" w:hAnsi="Times New Roman"/>
          <w:spacing w:val="4"/>
          <w:sz w:val="24"/>
          <w:szCs w:val="24"/>
          <w:shd w:val="clear" w:color="auto" w:fill="FCFCFC"/>
        </w:rPr>
        <w:t xml:space="preserve"> </w:t>
      </w:r>
      <w:r w:rsidRPr="00B80079">
        <w:rPr>
          <w:rFonts w:ascii="Times New Roman" w:hAnsi="Times New Roman"/>
          <w:i/>
          <w:iCs/>
          <w:spacing w:val="4"/>
          <w:sz w:val="24"/>
          <w:szCs w:val="24"/>
          <w:shd w:val="clear" w:color="auto" w:fill="FCFCFC"/>
        </w:rPr>
        <w:t>Rare and Exotic Orchids</w:t>
      </w:r>
      <w:r w:rsidRPr="00B80079">
        <w:rPr>
          <w:rFonts w:ascii="Times New Roman" w:hAnsi="Times New Roman"/>
          <w:spacing w:val="4"/>
          <w:sz w:val="24"/>
          <w:szCs w:val="24"/>
          <w:shd w:val="clear" w:color="auto" w:fill="FCFCFC"/>
        </w:rPr>
        <w:t xml:space="preserve">. </w:t>
      </w:r>
      <w:r w:rsidR="00260D69" w:rsidRPr="00B80079">
        <w:rPr>
          <w:rStyle w:val="Hyperlink"/>
          <w:rFonts w:ascii="Times New Roman" w:eastAsia="TimesNewRomanPSMT" w:hAnsi="Times New Roman"/>
          <w:color w:val="auto"/>
          <w:sz w:val="24"/>
          <w:szCs w:val="24"/>
          <w:u w:val="none"/>
        </w:rPr>
        <w:t>New York, USA</w:t>
      </w:r>
      <w:r w:rsidR="00147124" w:rsidRPr="00B80079">
        <w:rPr>
          <w:rStyle w:val="Hyperlink"/>
          <w:rFonts w:ascii="Times New Roman" w:eastAsia="TimesNewRomanPSMT" w:hAnsi="Times New Roman"/>
          <w:color w:val="auto"/>
          <w:sz w:val="24"/>
          <w:szCs w:val="24"/>
          <w:u w:val="none"/>
        </w:rPr>
        <w:t>,</w:t>
      </w:r>
      <w:r w:rsidR="00260D69" w:rsidRPr="00B80079">
        <w:rPr>
          <w:rStyle w:val="Hyperlink"/>
          <w:rFonts w:ascii="Times New Roman" w:eastAsia="TimesNewRomanPSMT" w:hAnsi="Times New Roman"/>
          <w:color w:val="auto"/>
          <w:sz w:val="24"/>
          <w:szCs w:val="24"/>
          <w:u w:val="none"/>
        </w:rPr>
        <w:t xml:space="preserve"> Springer publishing.</w:t>
      </w:r>
    </w:p>
    <w:p w14:paraId="2BB2B3E2" w14:textId="77777777" w:rsidR="00657CF2" w:rsidRPr="00657CF2" w:rsidRDefault="00657CF2" w:rsidP="001763DF">
      <w:pPr>
        <w:autoSpaceDE w:val="0"/>
        <w:autoSpaceDN w:val="0"/>
        <w:adjustRightInd w:val="0"/>
        <w:spacing w:after="0" w:line="360" w:lineRule="auto"/>
        <w:ind w:left="426" w:hanging="426"/>
        <w:jc w:val="both"/>
        <w:rPr>
          <w:rStyle w:val="Hyperlink"/>
          <w:rFonts w:ascii="Times New Roman" w:eastAsia="TimesNewRomanPSMT" w:hAnsi="Times New Roman"/>
          <w:color w:val="auto"/>
          <w:sz w:val="24"/>
          <w:szCs w:val="24"/>
          <w:u w:val="none"/>
        </w:rPr>
      </w:pPr>
      <w:proofErr w:type="spellStart"/>
      <w:ins w:id="478" w:author="Spyridon Oikonomidis" w:date="2024-05-11T17:16:00Z">
        <w:r>
          <w:rPr>
            <w:rFonts w:ascii="Times New Roman" w:eastAsia="TimesNewRomanPSMT" w:hAnsi="Times New Roman"/>
            <w:b/>
            <w:bCs/>
            <w:sz w:val="24"/>
            <w:szCs w:val="24"/>
          </w:rPr>
          <w:t>Selosse</w:t>
        </w:r>
        <w:proofErr w:type="spellEnd"/>
        <w:r>
          <w:rPr>
            <w:rFonts w:ascii="Times New Roman" w:eastAsia="TimesNewRomanPSMT" w:hAnsi="Times New Roman"/>
            <w:b/>
            <w:bCs/>
            <w:sz w:val="24"/>
            <w:szCs w:val="24"/>
          </w:rPr>
          <w:t xml:space="preserve"> MA, Brundrett M, Dearnaley J, Merckx VSFT, Rasmussen F, Zettler LW</w:t>
        </w:r>
      </w:ins>
      <w:ins w:id="479" w:author="Costas Thanos" w:date="2024-05-20T15:54:00Z">
        <w:r w:rsidR="00064CF7">
          <w:rPr>
            <w:rFonts w:ascii="Times New Roman" w:eastAsia="TimesNewRomanPSMT" w:hAnsi="Times New Roman"/>
            <w:b/>
            <w:bCs/>
            <w:sz w:val="24"/>
            <w:szCs w:val="24"/>
          </w:rPr>
          <w:t xml:space="preserve"> and</w:t>
        </w:r>
      </w:ins>
      <w:ins w:id="480" w:author="Spyridon Oikonomidis" w:date="2024-05-11T17:16:00Z">
        <w:del w:id="481" w:author="Costas Thanos" w:date="2024-05-20T15:54:00Z">
          <w:r w:rsidDel="00064CF7">
            <w:rPr>
              <w:rFonts w:ascii="Times New Roman" w:eastAsia="TimesNewRomanPSMT" w:hAnsi="Times New Roman"/>
              <w:b/>
              <w:bCs/>
              <w:sz w:val="24"/>
              <w:szCs w:val="24"/>
            </w:rPr>
            <w:delText>,</w:delText>
          </w:r>
        </w:del>
        <w:r>
          <w:rPr>
            <w:rFonts w:ascii="Times New Roman" w:eastAsia="TimesNewRomanPSMT" w:hAnsi="Times New Roman"/>
            <w:b/>
            <w:bCs/>
            <w:sz w:val="24"/>
            <w:szCs w:val="24"/>
          </w:rPr>
          <w:t xml:space="preserve"> Rasmussen HN. </w:t>
        </w:r>
        <w:r>
          <w:rPr>
            <w:rFonts w:ascii="Times New Roman" w:eastAsia="TimesNewRomanPSMT" w:hAnsi="Times New Roman"/>
            <w:sz w:val="24"/>
            <w:szCs w:val="24"/>
          </w:rPr>
          <w:t xml:space="preserve">(2017) Why </w:t>
        </w:r>
        <w:proofErr w:type="spellStart"/>
        <w:r>
          <w:rPr>
            <w:rFonts w:ascii="Times New Roman" w:eastAsia="TimesNewRomanPSMT" w:hAnsi="Times New Roman"/>
            <w:i/>
            <w:iCs/>
            <w:sz w:val="24"/>
            <w:szCs w:val="24"/>
          </w:rPr>
          <w:t>Mycophoris</w:t>
        </w:r>
        <w:proofErr w:type="spellEnd"/>
        <w:r>
          <w:rPr>
            <w:rFonts w:ascii="Times New Roman" w:eastAsia="TimesNewRomanPSMT" w:hAnsi="Times New Roman"/>
            <w:i/>
            <w:iCs/>
            <w:sz w:val="24"/>
            <w:szCs w:val="24"/>
          </w:rPr>
          <w:t xml:space="preserve"> </w:t>
        </w:r>
        <w:r>
          <w:rPr>
            <w:rFonts w:ascii="Times New Roman" w:eastAsia="TimesNewRomanPSMT" w:hAnsi="Times New Roman"/>
            <w:sz w:val="24"/>
            <w:szCs w:val="24"/>
          </w:rPr>
          <w:t xml:space="preserve">is not an orchid seedling, and why </w:t>
        </w:r>
        <w:proofErr w:type="spellStart"/>
        <w:r>
          <w:rPr>
            <w:rFonts w:ascii="Times New Roman" w:eastAsia="TimesNewRomanPSMT" w:hAnsi="Times New Roman"/>
            <w:i/>
            <w:iCs/>
            <w:sz w:val="24"/>
            <w:szCs w:val="24"/>
          </w:rPr>
          <w:lastRenderedPageBreak/>
          <w:t>Synaptomitus</w:t>
        </w:r>
      </w:ins>
      <w:proofErr w:type="spellEnd"/>
      <w:ins w:id="482" w:author="Spyridon Oikonomidis" w:date="2024-05-11T17:17:00Z">
        <w:r>
          <w:rPr>
            <w:rFonts w:ascii="Times New Roman" w:eastAsia="TimesNewRomanPSMT" w:hAnsi="Times New Roman"/>
            <w:sz w:val="24"/>
            <w:szCs w:val="24"/>
          </w:rPr>
          <w:t xml:space="preserve"> is not a fungal symbiont within this fossil. </w:t>
        </w:r>
        <w:r>
          <w:rPr>
            <w:rFonts w:ascii="Times New Roman" w:eastAsia="TimesNewRomanPSMT" w:hAnsi="Times New Roman"/>
            <w:i/>
            <w:iCs/>
            <w:sz w:val="24"/>
            <w:szCs w:val="24"/>
          </w:rPr>
          <w:t>Botany</w:t>
        </w:r>
        <w:r>
          <w:rPr>
            <w:rFonts w:ascii="Times New Roman" w:eastAsia="TimesNewRomanPSMT" w:hAnsi="Times New Roman"/>
            <w:sz w:val="24"/>
            <w:szCs w:val="24"/>
          </w:rPr>
          <w:t xml:space="preserve"> </w:t>
        </w:r>
        <w:r>
          <w:rPr>
            <w:rFonts w:ascii="Times New Roman" w:eastAsia="TimesNewRomanPSMT" w:hAnsi="Times New Roman"/>
            <w:b/>
            <w:bCs/>
            <w:sz w:val="24"/>
            <w:szCs w:val="24"/>
          </w:rPr>
          <w:t>9</w:t>
        </w:r>
      </w:ins>
      <w:ins w:id="483" w:author="Spyridon Oikonomidis" w:date="2024-05-11T17:19:00Z">
        <w:r>
          <w:rPr>
            <w:rFonts w:ascii="Times New Roman" w:eastAsia="TimesNewRomanPSMT" w:hAnsi="Times New Roman"/>
            <w:b/>
            <w:bCs/>
            <w:sz w:val="24"/>
            <w:szCs w:val="24"/>
          </w:rPr>
          <w:t>5</w:t>
        </w:r>
        <w:r>
          <w:rPr>
            <w:rFonts w:ascii="Times New Roman" w:eastAsia="TimesNewRomanPSMT" w:hAnsi="Times New Roman"/>
            <w:sz w:val="24"/>
            <w:szCs w:val="24"/>
          </w:rPr>
          <w:t>, 865-868.</w:t>
        </w:r>
      </w:ins>
    </w:p>
    <w:p w14:paraId="01ABA35F" w14:textId="77777777" w:rsidR="00616CE9" w:rsidRPr="00B80079" w:rsidRDefault="00616CE9" w:rsidP="00586832">
      <w:pPr>
        <w:autoSpaceDE w:val="0"/>
        <w:autoSpaceDN w:val="0"/>
        <w:adjustRightInd w:val="0"/>
        <w:spacing w:after="0" w:line="360" w:lineRule="auto"/>
        <w:ind w:left="426" w:hanging="426"/>
        <w:jc w:val="both"/>
        <w:rPr>
          <w:rFonts w:ascii="Times New Roman" w:eastAsia="TimesNewRomanPSMT" w:hAnsi="Times New Roman"/>
          <w:sz w:val="24"/>
          <w:szCs w:val="24"/>
        </w:rPr>
      </w:pPr>
      <w:r w:rsidRPr="00B80079">
        <w:rPr>
          <w:rFonts w:ascii="Times New Roman" w:eastAsia="TimesNewRomanPSMT" w:hAnsi="Times New Roman"/>
          <w:b/>
          <w:bCs/>
          <w:sz w:val="24"/>
          <w:szCs w:val="24"/>
        </w:rPr>
        <w:t>Taylor DL, Bruns TD, Leake JR</w:t>
      </w:r>
      <w:r w:rsidR="00FD7C50" w:rsidRPr="00B80079">
        <w:rPr>
          <w:rFonts w:ascii="Times New Roman" w:eastAsia="TimesNewRomanPSMT" w:hAnsi="Times New Roman"/>
          <w:b/>
          <w:bCs/>
          <w:sz w:val="24"/>
          <w:szCs w:val="24"/>
        </w:rPr>
        <w:t xml:space="preserve"> and</w:t>
      </w:r>
      <w:r w:rsidRPr="00B80079">
        <w:rPr>
          <w:rFonts w:ascii="Times New Roman" w:eastAsia="TimesNewRomanPSMT" w:hAnsi="Times New Roman"/>
          <w:b/>
          <w:bCs/>
          <w:sz w:val="24"/>
          <w:szCs w:val="24"/>
        </w:rPr>
        <w:t xml:space="preserve"> Read DJ</w:t>
      </w:r>
      <w:r w:rsidR="006629AF" w:rsidRPr="006629AF">
        <w:rPr>
          <w:rFonts w:ascii="Times New Roman" w:eastAsia="TimesNewRomanPSMT" w:hAnsi="Times New Roman"/>
          <w:b/>
          <w:bCs/>
          <w:sz w:val="24"/>
          <w:szCs w:val="24"/>
        </w:rPr>
        <w:t>.</w:t>
      </w:r>
      <w:r w:rsidRPr="00B80079">
        <w:rPr>
          <w:rFonts w:ascii="Times New Roman" w:eastAsia="TimesNewRomanPSMT" w:hAnsi="Times New Roman"/>
          <w:b/>
          <w:bCs/>
          <w:sz w:val="24"/>
          <w:szCs w:val="24"/>
        </w:rPr>
        <w:t xml:space="preserve"> </w:t>
      </w:r>
      <w:r w:rsidR="00FD7C50" w:rsidRPr="00B80079">
        <w:rPr>
          <w:rFonts w:ascii="Times New Roman" w:eastAsia="TimesNewRomanPSMT" w:hAnsi="Times New Roman"/>
          <w:sz w:val="24"/>
          <w:szCs w:val="24"/>
        </w:rPr>
        <w:t>(</w:t>
      </w:r>
      <w:r w:rsidRPr="00B80079">
        <w:rPr>
          <w:rFonts w:ascii="Times New Roman" w:eastAsia="TimesNewRomanPSMT" w:hAnsi="Times New Roman"/>
          <w:sz w:val="24"/>
          <w:szCs w:val="24"/>
        </w:rPr>
        <w:t>2002</w:t>
      </w:r>
      <w:r w:rsidR="00FD7C50" w:rsidRPr="00B80079">
        <w:rPr>
          <w:rFonts w:ascii="Times New Roman" w:eastAsia="TimesNewRomanPSMT" w:hAnsi="Times New Roman"/>
          <w:sz w:val="24"/>
          <w:szCs w:val="24"/>
        </w:rPr>
        <w:t>)</w:t>
      </w:r>
      <w:r w:rsidR="00573108" w:rsidRPr="00B80079">
        <w:rPr>
          <w:rFonts w:ascii="Times New Roman" w:eastAsia="TimesNewRomanPSMT" w:hAnsi="Times New Roman"/>
          <w:sz w:val="24"/>
          <w:szCs w:val="24"/>
        </w:rPr>
        <w:t xml:space="preserve"> </w:t>
      </w:r>
      <w:r w:rsidRPr="00B80079">
        <w:rPr>
          <w:rFonts w:ascii="Times New Roman" w:eastAsia="TimesNewRomanPSMT" w:hAnsi="Times New Roman"/>
          <w:sz w:val="24"/>
          <w:szCs w:val="24"/>
        </w:rPr>
        <w:t xml:space="preserve">Mycorrhiza specificity and function in mycoheterotrophic plants. </w:t>
      </w:r>
      <w:r w:rsidRPr="00B80079">
        <w:rPr>
          <w:rFonts w:ascii="Times New Roman" w:eastAsia="TimesNewRomanPSMT" w:hAnsi="Times New Roman"/>
          <w:i/>
          <w:iCs/>
          <w:sz w:val="24"/>
          <w:szCs w:val="24"/>
        </w:rPr>
        <w:t>Mycorrhizal Ecology</w:t>
      </w:r>
      <w:r w:rsidRPr="00B80079">
        <w:rPr>
          <w:rFonts w:ascii="Times New Roman" w:eastAsia="TimesNewRomanPSMT" w:hAnsi="Times New Roman"/>
          <w:sz w:val="24"/>
          <w:szCs w:val="24"/>
        </w:rPr>
        <w:t xml:space="preserve"> </w:t>
      </w:r>
      <w:r w:rsidRPr="00B80079">
        <w:rPr>
          <w:rFonts w:ascii="Times New Roman" w:eastAsia="TimesNewRomanPSMT" w:hAnsi="Times New Roman"/>
          <w:b/>
          <w:bCs/>
          <w:sz w:val="24"/>
          <w:szCs w:val="24"/>
        </w:rPr>
        <w:t>157</w:t>
      </w:r>
      <w:r w:rsidR="00CA04F6" w:rsidRPr="00B80079">
        <w:rPr>
          <w:rFonts w:ascii="Times New Roman" w:eastAsia="TimesNewRomanPSMT" w:hAnsi="Times New Roman"/>
          <w:sz w:val="24"/>
          <w:szCs w:val="24"/>
        </w:rPr>
        <w:t>,</w:t>
      </w:r>
      <w:r w:rsidRPr="00B80079">
        <w:rPr>
          <w:rFonts w:ascii="Times New Roman" w:eastAsia="TimesNewRomanPSMT" w:hAnsi="Times New Roman"/>
          <w:sz w:val="24"/>
          <w:szCs w:val="24"/>
        </w:rPr>
        <w:t xml:space="preserve"> 375</w:t>
      </w:r>
      <w:r w:rsidR="00927506" w:rsidRPr="00B80079">
        <w:rPr>
          <w:rFonts w:ascii="Times New Roman" w:eastAsia="Times New Roman" w:hAnsi="Times New Roman"/>
          <w:color w:val="1C1D1E"/>
          <w:sz w:val="24"/>
          <w:szCs w:val="24"/>
          <w:lang w:eastAsia="en-GB"/>
        </w:rPr>
        <w:t>–</w:t>
      </w:r>
      <w:r w:rsidRPr="00B80079">
        <w:rPr>
          <w:rFonts w:ascii="Times New Roman" w:eastAsia="TimesNewRomanPSMT" w:hAnsi="Times New Roman"/>
          <w:sz w:val="24"/>
          <w:szCs w:val="24"/>
        </w:rPr>
        <w:t>413.</w:t>
      </w:r>
    </w:p>
    <w:p w14:paraId="30A724D1" w14:textId="77777777" w:rsidR="00277E02" w:rsidRPr="00B80079" w:rsidRDefault="00277E02" w:rsidP="00586832">
      <w:pPr>
        <w:autoSpaceDE w:val="0"/>
        <w:autoSpaceDN w:val="0"/>
        <w:adjustRightInd w:val="0"/>
        <w:spacing w:after="0" w:line="360" w:lineRule="auto"/>
        <w:ind w:left="426" w:hanging="426"/>
        <w:jc w:val="both"/>
        <w:rPr>
          <w:rStyle w:val="Hyperlink"/>
          <w:rFonts w:ascii="Times New Roman" w:hAnsi="Times New Roman"/>
          <w:color w:val="auto"/>
          <w:spacing w:val="4"/>
          <w:sz w:val="24"/>
          <w:szCs w:val="24"/>
          <w:shd w:val="clear" w:color="auto" w:fill="FCFCFC"/>
        </w:rPr>
      </w:pPr>
      <w:r w:rsidRPr="00B80079">
        <w:rPr>
          <w:rFonts w:ascii="Times New Roman" w:hAnsi="Times New Roman"/>
          <w:b/>
          <w:bCs/>
          <w:color w:val="333333"/>
          <w:sz w:val="24"/>
          <w:szCs w:val="24"/>
          <w:shd w:val="clear" w:color="auto" w:fill="FCFCFC"/>
        </w:rPr>
        <w:t>Teixeira SJT</w:t>
      </w:r>
      <w:r w:rsidR="006629AF" w:rsidRPr="00B61FFF">
        <w:rPr>
          <w:rFonts w:ascii="Times New Roman" w:hAnsi="Times New Roman"/>
          <w:b/>
          <w:bCs/>
          <w:color w:val="333333"/>
          <w:sz w:val="24"/>
          <w:szCs w:val="24"/>
          <w:shd w:val="clear" w:color="auto" w:fill="FCFCFC"/>
        </w:rPr>
        <w:t>.</w:t>
      </w:r>
      <w:r w:rsidRPr="00B80079">
        <w:rPr>
          <w:rFonts w:ascii="Times New Roman" w:hAnsi="Times New Roman"/>
          <w:color w:val="333333"/>
          <w:sz w:val="24"/>
          <w:szCs w:val="24"/>
          <w:shd w:val="clear" w:color="auto" w:fill="FCFCFC"/>
        </w:rPr>
        <w:t xml:space="preserve"> (2013) Orchids: advances in tissue culture, genetics, phytochemistry and transgenic biotechnology. </w:t>
      </w:r>
      <w:r w:rsidRPr="006629AF">
        <w:rPr>
          <w:rFonts w:ascii="Times New Roman" w:hAnsi="Times New Roman"/>
          <w:i/>
          <w:iCs/>
          <w:color w:val="333333"/>
          <w:sz w:val="24"/>
          <w:szCs w:val="24"/>
          <w:shd w:val="clear" w:color="auto" w:fill="FCFCFC"/>
        </w:rPr>
        <w:t>Floriculture &amp; Ornamental Biotechnology</w:t>
      </w:r>
      <w:r w:rsidRPr="00B80079">
        <w:rPr>
          <w:rFonts w:ascii="Times New Roman" w:hAnsi="Times New Roman"/>
          <w:color w:val="333333"/>
          <w:sz w:val="24"/>
          <w:szCs w:val="24"/>
          <w:shd w:val="clear" w:color="auto" w:fill="FCFCFC"/>
        </w:rPr>
        <w:t xml:space="preserve"> </w:t>
      </w:r>
      <w:r w:rsidRPr="00B80079">
        <w:rPr>
          <w:rFonts w:ascii="Times New Roman" w:hAnsi="Times New Roman"/>
          <w:b/>
          <w:bCs/>
          <w:color w:val="333333"/>
          <w:sz w:val="24"/>
          <w:szCs w:val="24"/>
          <w:shd w:val="clear" w:color="auto" w:fill="FCFCFC"/>
        </w:rPr>
        <w:t>7</w:t>
      </w:r>
      <w:r w:rsidR="00CA04F6" w:rsidRPr="00B80079">
        <w:rPr>
          <w:rFonts w:ascii="Times New Roman" w:hAnsi="Times New Roman"/>
          <w:color w:val="333333"/>
          <w:sz w:val="24"/>
          <w:szCs w:val="24"/>
          <w:shd w:val="clear" w:color="auto" w:fill="FCFCFC"/>
        </w:rPr>
        <w:t>,</w:t>
      </w:r>
      <w:r w:rsidRPr="00B80079">
        <w:rPr>
          <w:rFonts w:ascii="Times New Roman" w:hAnsi="Times New Roman"/>
          <w:color w:val="333333"/>
          <w:sz w:val="24"/>
          <w:szCs w:val="24"/>
          <w:shd w:val="clear" w:color="auto" w:fill="FCFCFC"/>
        </w:rPr>
        <w:t>1–52.</w:t>
      </w:r>
    </w:p>
    <w:p w14:paraId="173C2D56" w14:textId="77777777" w:rsidR="00C269DD" w:rsidRDefault="00C269DD" w:rsidP="00586832">
      <w:pPr>
        <w:autoSpaceDE w:val="0"/>
        <w:autoSpaceDN w:val="0"/>
        <w:adjustRightInd w:val="0"/>
        <w:spacing w:after="0" w:line="360" w:lineRule="auto"/>
        <w:ind w:left="426" w:hanging="426"/>
        <w:jc w:val="both"/>
        <w:rPr>
          <w:ins w:id="484" w:author="Spyridon Oikonomidis" w:date="2024-05-11T16:53:00Z"/>
          <w:rStyle w:val="Hyperlink"/>
          <w:rFonts w:ascii="Times New Roman" w:hAnsi="Times New Roman"/>
          <w:color w:val="auto"/>
          <w:spacing w:val="4"/>
          <w:sz w:val="24"/>
          <w:szCs w:val="24"/>
          <w:u w:val="none"/>
          <w:shd w:val="clear" w:color="auto" w:fill="FCFCFC"/>
        </w:rPr>
      </w:pPr>
      <w:r w:rsidRPr="00B80079">
        <w:rPr>
          <w:rStyle w:val="Hyperlink"/>
          <w:rFonts w:ascii="Times New Roman" w:hAnsi="Times New Roman"/>
          <w:b/>
          <w:bCs/>
          <w:color w:val="auto"/>
          <w:spacing w:val="4"/>
          <w:sz w:val="24"/>
          <w:szCs w:val="24"/>
          <w:u w:val="none"/>
          <w:shd w:val="clear" w:color="auto" w:fill="FCFCFC"/>
        </w:rPr>
        <w:t xml:space="preserve">Torres AB, Enriquez RO, </w:t>
      </w:r>
      <w:proofErr w:type="spellStart"/>
      <w:r w:rsidRPr="00B80079">
        <w:rPr>
          <w:rStyle w:val="Hyperlink"/>
          <w:rFonts w:ascii="Times New Roman" w:hAnsi="Times New Roman"/>
          <w:b/>
          <w:bCs/>
          <w:color w:val="auto"/>
          <w:spacing w:val="4"/>
          <w:sz w:val="24"/>
          <w:szCs w:val="24"/>
          <w:u w:val="none"/>
          <w:shd w:val="clear" w:color="auto" w:fill="FCFCFC"/>
        </w:rPr>
        <w:t>Skutsch</w:t>
      </w:r>
      <w:proofErr w:type="spellEnd"/>
      <w:r w:rsidRPr="00B80079">
        <w:rPr>
          <w:rStyle w:val="Hyperlink"/>
          <w:rFonts w:ascii="Times New Roman" w:hAnsi="Times New Roman"/>
          <w:b/>
          <w:bCs/>
          <w:color w:val="auto"/>
          <w:spacing w:val="4"/>
          <w:sz w:val="24"/>
          <w:szCs w:val="24"/>
          <w:u w:val="none"/>
          <w:shd w:val="clear" w:color="auto" w:fill="FCFCFC"/>
        </w:rPr>
        <w:t xml:space="preserve"> M</w:t>
      </w:r>
      <w:r w:rsidR="00FD7C50" w:rsidRPr="00B80079">
        <w:rPr>
          <w:rStyle w:val="Hyperlink"/>
          <w:rFonts w:ascii="Times New Roman" w:hAnsi="Times New Roman"/>
          <w:b/>
          <w:bCs/>
          <w:color w:val="auto"/>
          <w:spacing w:val="4"/>
          <w:sz w:val="24"/>
          <w:szCs w:val="24"/>
          <w:u w:val="none"/>
          <w:shd w:val="clear" w:color="auto" w:fill="FCFCFC"/>
        </w:rPr>
        <w:t xml:space="preserve"> and</w:t>
      </w:r>
      <w:r w:rsidRPr="00B80079">
        <w:rPr>
          <w:rStyle w:val="Hyperlink"/>
          <w:rFonts w:ascii="Times New Roman" w:hAnsi="Times New Roman"/>
          <w:b/>
          <w:bCs/>
          <w:color w:val="auto"/>
          <w:spacing w:val="4"/>
          <w:sz w:val="24"/>
          <w:szCs w:val="24"/>
          <w:u w:val="none"/>
          <w:shd w:val="clear" w:color="auto" w:fill="FCFCFC"/>
        </w:rPr>
        <w:t xml:space="preserve"> Lovett JC</w:t>
      </w:r>
      <w:r w:rsidR="006629AF" w:rsidRPr="006629AF">
        <w:rPr>
          <w:rStyle w:val="Hyperlink"/>
          <w:rFonts w:ascii="Times New Roman" w:hAnsi="Times New Roman"/>
          <w:b/>
          <w:bCs/>
          <w:color w:val="auto"/>
          <w:spacing w:val="4"/>
          <w:sz w:val="24"/>
          <w:szCs w:val="24"/>
          <w:u w:val="none"/>
          <w:shd w:val="clear" w:color="auto" w:fill="FCFCFC"/>
        </w:rPr>
        <w:t>.</w:t>
      </w:r>
      <w:r w:rsidRPr="00B80079">
        <w:rPr>
          <w:rStyle w:val="Hyperlink"/>
          <w:rFonts w:ascii="Times New Roman" w:hAnsi="Times New Roman"/>
          <w:b/>
          <w:bCs/>
          <w:color w:val="auto"/>
          <w:spacing w:val="4"/>
          <w:sz w:val="24"/>
          <w:szCs w:val="24"/>
          <w:u w:val="none"/>
          <w:shd w:val="clear" w:color="auto" w:fill="FCFCFC"/>
        </w:rPr>
        <w:t xml:space="preserve"> </w:t>
      </w:r>
      <w:r w:rsidR="00FD7C50" w:rsidRPr="00B80079">
        <w:rPr>
          <w:rStyle w:val="Hyperlink"/>
          <w:rFonts w:ascii="Times New Roman" w:hAnsi="Times New Roman"/>
          <w:color w:val="auto"/>
          <w:spacing w:val="4"/>
          <w:sz w:val="24"/>
          <w:szCs w:val="24"/>
          <w:u w:val="none"/>
          <w:shd w:val="clear" w:color="auto" w:fill="FCFCFC"/>
        </w:rPr>
        <w:t>(</w:t>
      </w:r>
      <w:r w:rsidRPr="00B80079">
        <w:rPr>
          <w:rStyle w:val="Hyperlink"/>
          <w:rFonts w:ascii="Times New Roman" w:hAnsi="Times New Roman"/>
          <w:color w:val="auto"/>
          <w:spacing w:val="4"/>
          <w:sz w:val="24"/>
          <w:szCs w:val="24"/>
          <w:u w:val="none"/>
          <w:shd w:val="clear" w:color="auto" w:fill="FCFCFC"/>
        </w:rPr>
        <w:t>2013</w:t>
      </w:r>
      <w:r w:rsidR="00FD7C50" w:rsidRPr="00B80079">
        <w:rPr>
          <w:rStyle w:val="Hyperlink"/>
          <w:rFonts w:ascii="Times New Roman" w:hAnsi="Times New Roman"/>
          <w:color w:val="auto"/>
          <w:spacing w:val="4"/>
          <w:sz w:val="24"/>
          <w:szCs w:val="24"/>
          <w:u w:val="none"/>
          <w:shd w:val="clear" w:color="auto" w:fill="FCFCFC"/>
        </w:rPr>
        <w:t>)</w:t>
      </w:r>
      <w:r w:rsidRPr="00B80079">
        <w:rPr>
          <w:rStyle w:val="Hyperlink"/>
          <w:rFonts w:ascii="Times New Roman" w:hAnsi="Times New Roman"/>
          <w:b/>
          <w:bCs/>
          <w:color w:val="auto"/>
          <w:spacing w:val="4"/>
          <w:sz w:val="24"/>
          <w:szCs w:val="24"/>
          <w:u w:val="none"/>
          <w:shd w:val="clear" w:color="auto" w:fill="FCFCFC"/>
        </w:rPr>
        <w:t xml:space="preserve"> </w:t>
      </w:r>
      <w:r w:rsidRPr="00B80079">
        <w:rPr>
          <w:rStyle w:val="Hyperlink"/>
          <w:rFonts w:ascii="Times New Roman" w:hAnsi="Times New Roman"/>
          <w:color w:val="auto"/>
          <w:spacing w:val="4"/>
          <w:sz w:val="24"/>
          <w:szCs w:val="24"/>
          <w:u w:val="none"/>
          <w:shd w:val="clear" w:color="auto" w:fill="FCFCFC"/>
        </w:rPr>
        <w:t xml:space="preserve">Potential for climate change mitigation in degraded forests: A study from La Primavera, Mexico. </w:t>
      </w:r>
      <w:r w:rsidRPr="00B80079">
        <w:rPr>
          <w:rStyle w:val="Hyperlink"/>
          <w:rFonts w:ascii="Times New Roman" w:hAnsi="Times New Roman"/>
          <w:i/>
          <w:iCs/>
          <w:color w:val="auto"/>
          <w:spacing w:val="4"/>
          <w:sz w:val="24"/>
          <w:szCs w:val="24"/>
          <w:u w:val="none"/>
          <w:shd w:val="clear" w:color="auto" w:fill="FCFCFC"/>
        </w:rPr>
        <w:t>Forests</w:t>
      </w:r>
      <w:r w:rsidRPr="00B80079">
        <w:rPr>
          <w:rStyle w:val="Hyperlink"/>
          <w:rFonts w:ascii="Times New Roman" w:hAnsi="Times New Roman"/>
          <w:color w:val="auto"/>
          <w:spacing w:val="4"/>
          <w:sz w:val="24"/>
          <w:szCs w:val="24"/>
          <w:u w:val="none"/>
          <w:shd w:val="clear" w:color="auto" w:fill="FCFCFC"/>
        </w:rPr>
        <w:t xml:space="preserve"> </w:t>
      </w:r>
      <w:r w:rsidRPr="00B80079">
        <w:rPr>
          <w:rStyle w:val="Hyperlink"/>
          <w:rFonts w:ascii="Times New Roman" w:hAnsi="Times New Roman"/>
          <w:b/>
          <w:bCs/>
          <w:color w:val="auto"/>
          <w:spacing w:val="4"/>
          <w:sz w:val="24"/>
          <w:szCs w:val="24"/>
          <w:u w:val="none"/>
          <w:shd w:val="clear" w:color="auto" w:fill="FCFCFC"/>
        </w:rPr>
        <w:t>4</w:t>
      </w:r>
      <w:r w:rsidR="00CA04F6" w:rsidRPr="00B80079">
        <w:rPr>
          <w:rStyle w:val="Hyperlink"/>
          <w:rFonts w:ascii="Times New Roman" w:hAnsi="Times New Roman"/>
          <w:color w:val="auto"/>
          <w:spacing w:val="4"/>
          <w:sz w:val="24"/>
          <w:szCs w:val="24"/>
          <w:u w:val="none"/>
          <w:shd w:val="clear" w:color="auto" w:fill="FCFCFC"/>
        </w:rPr>
        <w:t>,</w:t>
      </w:r>
      <w:r w:rsidRPr="00B80079">
        <w:rPr>
          <w:rStyle w:val="Hyperlink"/>
          <w:rFonts w:ascii="Times New Roman" w:hAnsi="Times New Roman"/>
          <w:color w:val="auto"/>
          <w:spacing w:val="4"/>
          <w:sz w:val="24"/>
          <w:szCs w:val="24"/>
          <w:u w:val="none"/>
          <w:shd w:val="clear" w:color="auto" w:fill="FCFCFC"/>
        </w:rPr>
        <w:t xml:space="preserve"> 1032</w:t>
      </w:r>
      <w:r w:rsidR="00927506" w:rsidRPr="00B80079">
        <w:rPr>
          <w:rFonts w:ascii="Times New Roman" w:eastAsia="Times New Roman" w:hAnsi="Times New Roman"/>
          <w:color w:val="1C1D1E"/>
          <w:sz w:val="24"/>
          <w:szCs w:val="24"/>
          <w:lang w:eastAsia="en-GB"/>
        </w:rPr>
        <w:t>–</w:t>
      </w:r>
      <w:r w:rsidRPr="00B80079">
        <w:rPr>
          <w:rStyle w:val="Hyperlink"/>
          <w:rFonts w:ascii="Times New Roman" w:hAnsi="Times New Roman"/>
          <w:color w:val="auto"/>
          <w:spacing w:val="4"/>
          <w:sz w:val="24"/>
          <w:szCs w:val="24"/>
          <w:u w:val="none"/>
          <w:shd w:val="clear" w:color="auto" w:fill="FCFCFC"/>
        </w:rPr>
        <w:t>1054.</w:t>
      </w:r>
    </w:p>
    <w:p w14:paraId="7AA40AB0" w14:textId="77777777" w:rsidR="00125179" w:rsidRPr="00125179" w:rsidRDefault="00125179" w:rsidP="00586832">
      <w:pPr>
        <w:autoSpaceDE w:val="0"/>
        <w:autoSpaceDN w:val="0"/>
        <w:adjustRightInd w:val="0"/>
        <w:spacing w:after="0" w:line="360" w:lineRule="auto"/>
        <w:ind w:left="426" w:hanging="426"/>
        <w:jc w:val="both"/>
        <w:rPr>
          <w:rStyle w:val="Hyperlink"/>
          <w:rFonts w:ascii="Times New Roman" w:hAnsi="Times New Roman"/>
          <w:color w:val="auto"/>
          <w:spacing w:val="4"/>
          <w:sz w:val="24"/>
          <w:szCs w:val="24"/>
          <w:u w:val="none"/>
          <w:shd w:val="clear" w:color="auto" w:fill="FCFCFC"/>
        </w:rPr>
      </w:pPr>
      <w:proofErr w:type="spellStart"/>
      <w:ins w:id="485" w:author="Spyridon Oikonomidis" w:date="2024-05-11T16:53:00Z">
        <w:r>
          <w:rPr>
            <w:rStyle w:val="Hyperlink"/>
            <w:rFonts w:ascii="Times New Roman" w:hAnsi="Times New Roman"/>
            <w:b/>
            <w:bCs/>
            <w:color w:val="auto"/>
            <w:spacing w:val="4"/>
            <w:sz w:val="24"/>
            <w:szCs w:val="24"/>
            <w:u w:val="none"/>
            <w:shd w:val="clear" w:color="auto" w:fill="FCFCFC"/>
          </w:rPr>
          <w:t>Tsusumi</w:t>
        </w:r>
        <w:proofErr w:type="spellEnd"/>
        <w:r>
          <w:rPr>
            <w:rStyle w:val="Hyperlink"/>
            <w:rFonts w:ascii="Times New Roman" w:hAnsi="Times New Roman"/>
            <w:b/>
            <w:bCs/>
            <w:color w:val="auto"/>
            <w:spacing w:val="4"/>
            <w:sz w:val="24"/>
            <w:szCs w:val="24"/>
            <w:u w:val="none"/>
            <w:shd w:val="clear" w:color="auto" w:fill="FCFCFC"/>
          </w:rPr>
          <w:t xml:space="preserve"> C, Yukawa T, Lee NS, Lee CS</w:t>
        </w:r>
      </w:ins>
      <w:ins w:id="486" w:author="Costas Thanos" w:date="2024-05-20T15:54:00Z">
        <w:r w:rsidR="00064CF7">
          <w:rPr>
            <w:rStyle w:val="Hyperlink"/>
            <w:rFonts w:ascii="Times New Roman" w:hAnsi="Times New Roman"/>
            <w:b/>
            <w:bCs/>
            <w:color w:val="auto"/>
            <w:spacing w:val="4"/>
            <w:sz w:val="24"/>
            <w:szCs w:val="24"/>
            <w:u w:val="none"/>
            <w:shd w:val="clear" w:color="auto" w:fill="FCFCFC"/>
          </w:rPr>
          <w:t xml:space="preserve"> and</w:t>
        </w:r>
      </w:ins>
      <w:ins w:id="487" w:author="Spyridon Oikonomidis" w:date="2024-05-11T16:53:00Z">
        <w:del w:id="488" w:author="Costas Thanos" w:date="2024-05-20T15:54:00Z">
          <w:r w:rsidDel="00064CF7">
            <w:rPr>
              <w:rStyle w:val="Hyperlink"/>
              <w:rFonts w:ascii="Times New Roman" w:hAnsi="Times New Roman"/>
              <w:b/>
              <w:bCs/>
              <w:color w:val="auto"/>
              <w:spacing w:val="4"/>
              <w:sz w:val="24"/>
              <w:szCs w:val="24"/>
              <w:u w:val="none"/>
              <w:shd w:val="clear" w:color="auto" w:fill="FCFCFC"/>
            </w:rPr>
            <w:delText>,</w:delText>
          </w:r>
        </w:del>
        <w:r>
          <w:rPr>
            <w:rStyle w:val="Hyperlink"/>
            <w:rFonts w:ascii="Times New Roman" w:hAnsi="Times New Roman"/>
            <w:b/>
            <w:bCs/>
            <w:color w:val="auto"/>
            <w:spacing w:val="4"/>
            <w:sz w:val="24"/>
            <w:szCs w:val="24"/>
            <w:u w:val="none"/>
            <w:shd w:val="clear" w:color="auto" w:fill="FCFCFC"/>
          </w:rPr>
          <w:t xml:space="preserve"> Kato M.</w:t>
        </w:r>
      </w:ins>
      <w:ins w:id="489" w:author="Spyridon Oikonomidis" w:date="2024-05-11T16:54:00Z">
        <w:r>
          <w:rPr>
            <w:rStyle w:val="Hyperlink"/>
            <w:rFonts w:ascii="Times New Roman" w:hAnsi="Times New Roman"/>
            <w:b/>
            <w:bCs/>
            <w:color w:val="auto"/>
            <w:spacing w:val="4"/>
            <w:sz w:val="24"/>
            <w:szCs w:val="24"/>
            <w:u w:val="none"/>
            <w:shd w:val="clear" w:color="auto" w:fill="FCFCFC"/>
          </w:rPr>
          <w:t xml:space="preserve"> </w:t>
        </w:r>
        <w:r>
          <w:rPr>
            <w:rStyle w:val="Hyperlink"/>
            <w:rFonts w:ascii="Times New Roman" w:hAnsi="Times New Roman"/>
            <w:color w:val="auto"/>
            <w:spacing w:val="4"/>
            <w:sz w:val="24"/>
            <w:szCs w:val="24"/>
            <w:u w:val="none"/>
            <w:shd w:val="clear" w:color="auto" w:fill="FCFCFC"/>
          </w:rPr>
          <w:t xml:space="preserve">(2007) Phylogeny and comparative seed morphology of epiphytic and terrestrial species of </w:t>
        </w:r>
        <w:r>
          <w:rPr>
            <w:rStyle w:val="Hyperlink"/>
            <w:rFonts w:ascii="Times New Roman" w:hAnsi="Times New Roman"/>
            <w:i/>
            <w:iCs/>
            <w:color w:val="auto"/>
            <w:spacing w:val="4"/>
            <w:sz w:val="24"/>
            <w:szCs w:val="24"/>
            <w:u w:val="none"/>
            <w:shd w:val="clear" w:color="auto" w:fill="FCFCFC"/>
          </w:rPr>
          <w:t xml:space="preserve">Liparis </w:t>
        </w:r>
        <w:r>
          <w:rPr>
            <w:rStyle w:val="Hyperlink"/>
            <w:rFonts w:ascii="Times New Roman" w:hAnsi="Times New Roman"/>
            <w:color w:val="auto"/>
            <w:spacing w:val="4"/>
            <w:sz w:val="24"/>
            <w:szCs w:val="24"/>
            <w:u w:val="none"/>
            <w:shd w:val="clear" w:color="auto" w:fill="FCFCFC"/>
          </w:rPr>
          <w:t xml:space="preserve">(Orchidaceae) in Japan. </w:t>
        </w:r>
      </w:ins>
      <w:ins w:id="490" w:author="Spyridon Oikonomidis" w:date="2024-05-11T16:55:00Z">
        <w:r>
          <w:rPr>
            <w:rStyle w:val="Hyperlink"/>
            <w:rFonts w:ascii="Times New Roman" w:hAnsi="Times New Roman"/>
            <w:i/>
            <w:iCs/>
            <w:color w:val="auto"/>
            <w:spacing w:val="4"/>
            <w:sz w:val="24"/>
            <w:szCs w:val="24"/>
            <w:u w:val="none"/>
            <w:shd w:val="clear" w:color="auto" w:fill="FCFCFC"/>
          </w:rPr>
          <w:t xml:space="preserve">Journal of Plant Research </w:t>
        </w:r>
        <w:r>
          <w:rPr>
            <w:rStyle w:val="Hyperlink"/>
            <w:rFonts w:ascii="Times New Roman" w:hAnsi="Times New Roman"/>
            <w:b/>
            <w:bCs/>
            <w:color w:val="auto"/>
            <w:spacing w:val="4"/>
            <w:sz w:val="24"/>
            <w:szCs w:val="24"/>
            <w:u w:val="none"/>
            <w:shd w:val="clear" w:color="auto" w:fill="FCFCFC"/>
          </w:rPr>
          <w:t>120</w:t>
        </w:r>
        <w:r>
          <w:rPr>
            <w:rStyle w:val="Hyperlink"/>
            <w:rFonts w:ascii="Times New Roman" w:hAnsi="Times New Roman"/>
            <w:color w:val="auto"/>
            <w:spacing w:val="4"/>
            <w:sz w:val="24"/>
            <w:szCs w:val="24"/>
            <w:u w:val="none"/>
            <w:shd w:val="clear" w:color="auto" w:fill="FCFCFC"/>
          </w:rPr>
          <w:t>, 405</w:t>
        </w:r>
        <w:r w:rsidRPr="00B80079">
          <w:rPr>
            <w:rFonts w:ascii="Times New Roman" w:eastAsia="Times New Roman" w:hAnsi="Times New Roman"/>
            <w:color w:val="1C1D1E"/>
            <w:sz w:val="24"/>
            <w:szCs w:val="24"/>
            <w:lang w:eastAsia="en-GB"/>
          </w:rPr>
          <w:t>–</w:t>
        </w:r>
        <w:r>
          <w:rPr>
            <w:rStyle w:val="Hyperlink"/>
            <w:rFonts w:ascii="Times New Roman" w:hAnsi="Times New Roman"/>
            <w:color w:val="auto"/>
            <w:spacing w:val="4"/>
            <w:sz w:val="24"/>
            <w:szCs w:val="24"/>
            <w:u w:val="none"/>
            <w:shd w:val="clear" w:color="auto" w:fill="FCFCFC"/>
          </w:rPr>
          <w:t>412.</w:t>
        </w:r>
      </w:ins>
    </w:p>
    <w:p w14:paraId="023B08F6" w14:textId="77777777" w:rsidR="00407F5C" w:rsidRPr="00B80079" w:rsidRDefault="00407F5C" w:rsidP="00586832">
      <w:pPr>
        <w:autoSpaceDE w:val="0"/>
        <w:autoSpaceDN w:val="0"/>
        <w:adjustRightInd w:val="0"/>
        <w:spacing w:after="0" w:line="360" w:lineRule="auto"/>
        <w:ind w:left="426" w:hanging="426"/>
        <w:jc w:val="both"/>
        <w:rPr>
          <w:rStyle w:val="Hyperlink"/>
          <w:rFonts w:ascii="Times New Roman" w:hAnsi="Times New Roman"/>
          <w:color w:val="auto"/>
          <w:spacing w:val="4"/>
          <w:sz w:val="24"/>
          <w:szCs w:val="24"/>
          <w:u w:val="none"/>
          <w:shd w:val="clear" w:color="auto" w:fill="FCFCFC"/>
        </w:rPr>
      </w:pPr>
      <w:proofErr w:type="spellStart"/>
      <w:r w:rsidRPr="00B80079">
        <w:rPr>
          <w:rStyle w:val="Hyperlink"/>
          <w:rFonts w:ascii="Times New Roman" w:hAnsi="Times New Roman"/>
          <w:b/>
          <w:bCs/>
          <w:color w:val="auto"/>
          <w:spacing w:val="4"/>
          <w:sz w:val="24"/>
          <w:szCs w:val="24"/>
          <w:u w:val="none"/>
          <w:shd w:val="clear" w:color="auto" w:fill="FCFCFC"/>
        </w:rPr>
        <w:t>Veyret</w:t>
      </w:r>
      <w:proofErr w:type="spellEnd"/>
      <w:r w:rsidRPr="00B80079">
        <w:rPr>
          <w:rStyle w:val="Hyperlink"/>
          <w:rFonts w:ascii="Times New Roman" w:hAnsi="Times New Roman"/>
          <w:b/>
          <w:bCs/>
          <w:color w:val="auto"/>
          <w:spacing w:val="4"/>
          <w:sz w:val="24"/>
          <w:szCs w:val="24"/>
          <w:u w:val="none"/>
          <w:shd w:val="clear" w:color="auto" w:fill="FCFCFC"/>
        </w:rPr>
        <w:t xml:space="preserve"> Y</w:t>
      </w:r>
      <w:r w:rsidR="006629AF" w:rsidRPr="006629AF">
        <w:rPr>
          <w:rStyle w:val="Hyperlink"/>
          <w:rFonts w:ascii="Times New Roman" w:hAnsi="Times New Roman"/>
          <w:b/>
          <w:bCs/>
          <w:color w:val="auto"/>
          <w:spacing w:val="4"/>
          <w:sz w:val="24"/>
          <w:szCs w:val="24"/>
          <w:u w:val="none"/>
          <w:shd w:val="clear" w:color="auto" w:fill="FCFCFC"/>
        </w:rPr>
        <w:t>.</w:t>
      </w:r>
      <w:r w:rsidRPr="00B80079">
        <w:rPr>
          <w:rStyle w:val="Hyperlink"/>
          <w:rFonts w:ascii="Times New Roman" w:hAnsi="Times New Roman"/>
          <w:b/>
          <w:bCs/>
          <w:color w:val="auto"/>
          <w:spacing w:val="4"/>
          <w:sz w:val="24"/>
          <w:szCs w:val="24"/>
          <w:u w:val="none"/>
          <w:shd w:val="clear" w:color="auto" w:fill="FCFCFC"/>
        </w:rPr>
        <w:t xml:space="preserve"> </w:t>
      </w:r>
      <w:r w:rsidR="00FD7C50" w:rsidRPr="00B80079">
        <w:rPr>
          <w:rStyle w:val="Hyperlink"/>
          <w:rFonts w:ascii="Times New Roman" w:hAnsi="Times New Roman"/>
          <w:color w:val="auto"/>
          <w:spacing w:val="4"/>
          <w:sz w:val="24"/>
          <w:szCs w:val="24"/>
          <w:u w:val="none"/>
          <w:shd w:val="clear" w:color="auto" w:fill="FCFCFC"/>
        </w:rPr>
        <w:t>(</w:t>
      </w:r>
      <w:r w:rsidRPr="00B80079">
        <w:rPr>
          <w:rStyle w:val="Hyperlink"/>
          <w:rFonts w:ascii="Times New Roman" w:hAnsi="Times New Roman"/>
          <w:color w:val="auto"/>
          <w:spacing w:val="4"/>
          <w:sz w:val="24"/>
          <w:szCs w:val="24"/>
          <w:u w:val="none"/>
          <w:shd w:val="clear" w:color="auto" w:fill="FCFCFC"/>
        </w:rPr>
        <w:t>1969</w:t>
      </w:r>
      <w:r w:rsidR="00FD7C50" w:rsidRPr="00B80079">
        <w:rPr>
          <w:rStyle w:val="Hyperlink"/>
          <w:rFonts w:ascii="Times New Roman" w:hAnsi="Times New Roman"/>
          <w:color w:val="auto"/>
          <w:spacing w:val="4"/>
          <w:sz w:val="24"/>
          <w:szCs w:val="24"/>
          <w:u w:val="none"/>
          <w:shd w:val="clear" w:color="auto" w:fill="FCFCFC"/>
        </w:rPr>
        <w:t>)</w:t>
      </w:r>
      <w:r w:rsidRPr="00B80079">
        <w:rPr>
          <w:rStyle w:val="Hyperlink"/>
          <w:rFonts w:ascii="Times New Roman" w:hAnsi="Times New Roman"/>
          <w:color w:val="auto"/>
          <w:spacing w:val="4"/>
          <w:sz w:val="24"/>
          <w:szCs w:val="24"/>
          <w:u w:val="none"/>
          <w:shd w:val="clear" w:color="auto" w:fill="FCFCFC"/>
        </w:rPr>
        <w:t xml:space="preserve"> La structure</w:t>
      </w:r>
      <w:del w:id="491" w:author="Costas Thanos" w:date="2024-05-20T15:55:00Z">
        <w:r w:rsidRPr="00B80079" w:rsidDel="00064CF7">
          <w:rPr>
            <w:rStyle w:val="Hyperlink"/>
            <w:rFonts w:ascii="Times New Roman" w:hAnsi="Times New Roman"/>
            <w:color w:val="auto"/>
            <w:spacing w:val="4"/>
            <w:sz w:val="24"/>
            <w:szCs w:val="24"/>
            <w:u w:val="none"/>
            <w:shd w:val="clear" w:color="auto" w:fill="FCFCFC"/>
          </w:rPr>
          <w:delText>s</w:delText>
        </w:r>
      </w:del>
      <w:r w:rsidRPr="00B80079">
        <w:rPr>
          <w:rStyle w:val="Hyperlink"/>
          <w:rFonts w:ascii="Times New Roman" w:hAnsi="Times New Roman"/>
          <w:color w:val="auto"/>
          <w:spacing w:val="4"/>
          <w:sz w:val="24"/>
          <w:szCs w:val="24"/>
          <w:u w:val="none"/>
          <w:shd w:val="clear" w:color="auto" w:fill="FCFCFC"/>
        </w:rPr>
        <w:t xml:space="preserve"> des </w:t>
      </w:r>
      <w:proofErr w:type="spellStart"/>
      <w:r w:rsidRPr="00B80079">
        <w:rPr>
          <w:rStyle w:val="Hyperlink"/>
          <w:rFonts w:ascii="Times New Roman" w:hAnsi="Times New Roman"/>
          <w:color w:val="auto"/>
          <w:spacing w:val="4"/>
          <w:sz w:val="24"/>
          <w:szCs w:val="24"/>
          <w:u w:val="none"/>
          <w:shd w:val="clear" w:color="auto" w:fill="FCFCFC"/>
        </w:rPr>
        <w:t>semences</w:t>
      </w:r>
      <w:proofErr w:type="spellEnd"/>
      <w:r w:rsidRPr="00B80079">
        <w:rPr>
          <w:rStyle w:val="Hyperlink"/>
          <w:rFonts w:ascii="Times New Roman" w:hAnsi="Times New Roman"/>
          <w:color w:val="auto"/>
          <w:spacing w:val="4"/>
          <w:sz w:val="24"/>
          <w:szCs w:val="24"/>
          <w:u w:val="none"/>
          <w:shd w:val="clear" w:color="auto" w:fill="FCFCFC"/>
        </w:rPr>
        <w:t xml:space="preserve"> des Orchidaceae et </w:t>
      </w:r>
      <w:proofErr w:type="spellStart"/>
      <w:r w:rsidRPr="00B80079">
        <w:rPr>
          <w:rStyle w:val="Hyperlink"/>
          <w:rFonts w:ascii="Times New Roman" w:hAnsi="Times New Roman"/>
          <w:color w:val="auto"/>
          <w:spacing w:val="4"/>
          <w:sz w:val="24"/>
          <w:szCs w:val="24"/>
          <w:u w:val="none"/>
          <w:shd w:val="clear" w:color="auto" w:fill="FCFCFC"/>
        </w:rPr>
        <w:t>leur</w:t>
      </w:r>
      <w:proofErr w:type="spellEnd"/>
      <w:r w:rsidRPr="00B80079">
        <w:rPr>
          <w:rStyle w:val="Hyperlink"/>
          <w:rFonts w:ascii="Times New Roman" w:hAnsi="Times New Roman"/>
          <w:color w:val="auto"/>
          <w:spacing w:val="4"/>
          <w:sz w:val="24"/>
          <w:szCs w:val="24"/>
          <w:u w:val="none"/>
          <w:shd w:val="clear" w:color="auto" w:fill="FCFCFC"/>
        </w:rPr>
        <w:t xml:space="preserve"> aptitude </w:t>
      </w:r>
      <w:ins w:id="492" w:author="Costas Thanos" w:date="2024-05-20T15:56:00Z">
        <w:r w:rsidR="00064CF7">
          <w:rPr>
            <w:rStyle w:val="Hyperlink"/>
            <w:rFonts w:ascii="Times New Roman" w:hAnsi="Times New Roman"/>
            <w:color w:val="auto"/>
            <w:spacing w:val="4"/>
            <w:sz w:val="24"/>
            <w:szCs w:val="24"/>
            <w:u w:val="none"/>
            <w:shd w:val="clear" w:color="auto" w:fill="FCFCFC"/>
          </w:rPr>
          <w:t>à</w:t>
        </w:r>
      </w:ins>
      <w:del w:id="493" w:author="Costas Thanos" w:date="2024-05-20T15:56:00Z">
        <w:r w:rsidRPr="00B80079" w:rsidDel="00064CF7">
          <w:rPr>
            <w:rStyle w:val="Hyperlink"/>
            <w:rFonts w:ascii="Times New Roman" w:hAnsi="Times New Roman"/>
            <w:color w:val="auto"/>
            <w:spacing w:val="4"/>
            <w:sz w:val="24"/>
            <w:szCs w:val="24"/>
            <w:u w:val="none"/>
            <w:shd w:val="clear" w:color="auto" w:fill="FCFCFC"/>
          </w:rPr>
          <w:delText>a</w:delText>
        </w:r>
      </w:del>
      <w:r w:rsidRPr="00B80079">
        <w:rPr>
          <w:rStyle w:val="Hyperlink"/>
          <w:rFonts w:ascii="Times New Roman" w:hAnsi="Times New Roman"/>
          <w:color w:val="auto"/>
          <w:spacing w:val="4"/>
          <w:sz w:val="24"/>
          <w:szCs w:val="24"/>
          <w:u w:val="none"/>
          <w:shd w:val="clear" w:color="auto" w:fill="FCFCFC"/>
        </w:rPr>
        <w:t xml:space="preserve"> la germination in vitro </w:t>
      </w:r>
      <w:proofErr w:type="spellStart"/>
      <w:r w:rsidRPr="00B80079">
        <w:rPr>
          <w:rStyle w:val="Hyperlink"/>
          <w:rFonts w:ascii="Times New Roman" w:hAnsi="Times New Roman"/>
          <w:color w:val="auto"/>
          <w:spacing w:val="4"/>
          <w:sz w:val="24"/>
          <w:szCs w:val="24"/>
          <w:u w:val="none"/>
          <w:shd w:val="clear" w:color="auto" w:fill="FCFCFC"/>
        </w:rPr>
        <w:t>en</w:t>
      </w:r>
      <w:proofErr w:type="spellEnd"/>
      <w:r w:rsidRPr="00B80079">
        <w:rPr>
          <w:rStyle w:val="Hyperlink"/>
          <w:rFonts w:ascii="Times New Roman" w:hAnsi="Times New Roman"/>
          <w:color w:val="auto"/>
          <w:spacing w:val="4"/>
          <w:sz w:val="24"/>
          <w:szCs w:val="24"/>
          <w:u w:val="none"/>
          <w:shd w:val="clear" w:color="auto" w:fill="FCFCFC"/>
        </w:rPr>
        <w:t xml:space="preserve"> cultures </w:t>
      </w:r>
      <w:proofErr w:type="spellStart"/>
      <w:r w:rsidRPr="00B80079">
        <w:rPr>
          <w:rStyle w:val="Hyperlink"/>
          <w:rFonts w:ascii="Times New Roman" w:hAnsi="Times New Roman"/>
          <w:color w:val="auto"/>
          <w:spacing w:val="4"/>
          <w:sz w:val="24"/>
          <w:szCs w:val="24"/>
          <w:u w:val="none"/>
          <w:shd w:val="clear" w:color="auto" w:fill="FCFCFC"/>
        </w:rPr>
        <w:t>pures</w:t>
      </w:r>
      <w:proofErr w:type="spellEnd"/>
      <w:r w:rsidRPr="00B80079">
        <w:rPr>
          <w:rStyle w:val="Hyperlink"/>
          <w:rFonts w:ascii="Times New Roman" w:hAnsi="Times New Roman"/>
          <w:color w:val="auto"/>
          <w:spacing w:val="4"/>
          <w:sz w:val="24"/>
          <w:szCs w:val="24"/>
          <w:u w:val="none"/>
          <w:shd w:val="clear" w:color="auto" w:fill="FCFCFC"/>
        </w:rPr>
        <w:t xml:space="preserve">. </w:t>
      </w:r>
      <w:proofErr w:type="spellStart"/>
      <w:r w:rsidRPr="00CA706A">
        <w:rPr>
          <w:rStyle w:val="Hyperlink"/>
          <w:rFonts w:ascii="Times New Roman" w:hAnsi="Times New Roman"/>
          <w:i/>
          <w:color w:val="auto"/>
          <w:spacing w:val="4"/>
          <w:sz w:val="24"/>
          <w:szCs w:val="24"/>
          <w:u w:val="none"/>
          <w:shd w:val="clear" w:color="auto" w:fill="FCFCFC"/>
          <w:rPrChange w:id="494" w:author="Costas Thanos" w:date="2024-05-20T15:58:00Z">
            <w:rPr>
              <w:rStyle w:val="Hyperlink"/>
              <w:rFonts w:ascii="Times New Roman" w:hAnsi="Times New Roman"/>
              <w:color w:val="auto"/>
              <w:spacing w:val="4"/>
              <w:sz w:val="24"/>
              <w:szCs w:val="24"/>
              <w:u w:val="none"/>
              <w:shd w:val="clear" w:color="auto" w:fill="FCFCFC"/>
            </w:rPr>
          </w:rPrChange>
        </w:rPr>
        <w:t>Mus</w:t>
      </w:r>
      <w:ins w:id="495" w:author="Costas Thanos" w:date="2024-05-20T15:58:00Z">
        <w:r w:rsidR="00CA706A" w:rsidRPr="00CA706A">
          <w:rPr>
            <w:rStyle w:val="Hyperlink"/>
            <w:rFonts w:ascii="Times New Roman" w:hAnsi="Times New Roman"/>
            <w:i/>
            <w:color w:val="auto"/>
            <w:spacing w:val="4"/>
            <w:sz w:val="24"/>
            <w:szCs w:val="24"/>
            <w:u w:val="none"/>
            <w:shd w:val="clear" w:color="auto" w:fill="FCFCFC"/>
            <w:rPrChange w:id="496" w:author="Costas Thanos" w:date="2024-05-20T15:58:00Z">
              <w:rPr>
                <w:rStyle w:val="Hyperlink"/>
                <w:rFonts w:ascii="Times New Roman" w:hAnsi="Times New Roman"/>
                <w:color w:val="auto"/>
                <w:spacing w:val="4"/>
                <w:sz w:val="24"/>
                <w:szCs w:val="24"/>
                <w:u w:val="none"/>
                <w:shd w:val="clear" w:color="auto" w:fill="FCFCFC"/>
              </w:rPr>
            </w:rPrChange>
          </w:rPr>
          <w:t>é</w:t>
        </w:r>
      </w:ins>
      <w:del w:id="497" w:author="Costas Thanos" w:date="2024-05-20T15:58:00Z">
        <w:r w:rsidRPr="00CA706A" w:rsidDel="00CA706A">
          <w:rPr>
            <w:rStyle w:val="Hyperlink"/>
            <w:rFonts w:ascii="Times New Roman" w:hAnsi="Times New Roman"/>
            <w:i/>
            <w:color w:val="auto"/>
            <w:spacing w:val="4"/>
            <w:sz w:val="24"/>
            <w:szCs w:val="24"/>
            <w:u w:val="none"/>
            <w:shd w:val="clear" w:color="auto" w:fill="FCFCFC"/>
            <w:rPrChange w:id="498" w:author="Costas Thanos" w:date="2024-05-20T15:58:00Z">
              <w:rPr>
                <w:rStyle w:val="Hyperlink"/>
                <w:rFonts w:ascii="Times New Roman" w:hAnsi="Times New Roman"/>
                <w:color w:val="auto"/>
                <w:spacing w:val="4"/>
                <w:sz w:val="24"/>
                <w:szCs w:val="24"/>
                <w:u w:val="none"/>
                <w:shd w:val="clear" w:color="auto" w:fill="FCFCFC"/>
              </w:rPr>
            </w:rPrChange>
          </w:rPr>
          <w:delText>e</w:delText>
        </w:r>
      </w:del>
      <w:r w:rsidRPr="00CA706A">
        <w:rPr>
          <w:rStyle w:val="Hyperlink"/>
          <w:rFonts w:ascii="Times New Roman" w:hAnsi="Times New Roman"/>
          <w:i/>
          <w:color w:val="auto"/>
          <w:spacing w:val="4"/>
          <w:sz w:val="24"/>
          <w:szCs w:val="24"/>
          <w:u w:val="none"/>
          <w:shd w:val="clear" w:color="auto" w:fill="FCFCFC"/>
          <w:rPrChange w:id="499" w:author="Costas Thanos" w:date="2024-05-20T15:58:00Z">
            <w:rPr>
              <w:rStyle w:val="Hyperlink"/>
              <w:rFonts w:ascii="Times New Roman" w:hAnsi="Times New Roman"/>
              <w:color w:val="auto"/>
              <w:spacing w:val="4"/>
              <w:sz w:val="24"/>
              <w:szCs w:val="24"/>
              <w:u w:val="none"/>
              <w:shd w:val="clear" w:color="auto" w:fill="FCFCFC"/>
            </w:rPr>
          </w:rPrChange>
        </w:rPr>
        <w:t>e</w:t>
      </w:r>
      <w:proofErr w:type="spellEnd"/>
      <w:r w:rsidRPr="00CA706A">
        <w:rPr>
          <w:rStyle w:val="Hyperlink"/>
          <w:rFonts w:ascii="Times New Roman" w:hAnsi="Times New Roman"/>
          <w:i/>
          <w:color w:val="auto"/>
          <w:spacing w:val="4"/>
          <w:sz w:val="24"/>
          <w:szCs w:val="24"/>
          <w:u w:val="none"/>
          <w:shd w:val="clear" w:color="auto" w:fill="FCFCFC"/>
          <w:rPrChange w:id="500" w:author="Costas Thanos" w:date="2024-05-20T15:58:00Z">
            <w:rPr>
              <w:rStyle w:val="Hyperlink"/>
              <w:rFonts w:ascii="Times New Roman" w:hAnsi="Times New Roman"/>
              <w:color w:val="auto"/>
              <w:spacing w:val="4"/>
              <w:sz w:val="24"/>
              <w:szCs w:val="24"/>
              <w:u w:val="none"/>
              <w:shd w:val="clear" w:color="auto" w:fill="FCFCFC"/>
            </w:rPr>
          </w:rPrChange>
        </w:rPr>
        <w:t xml:space="preserve"> </w:t>
      </w:r>
      <w:proofErr w:type="spellStart"/>
      <w:r w:rsidRPr="00CA706A">
        <w:rPr>
          <w:rStyle w:val="Hyperlink"/>
          <w:rFonts w:ascii="Times New Roman" w:hAnsi="Times New Roman"/>
          <w:i/>
          <w:color w:val="auto"/>
          <w:spacing w:val="4"/>
          <w:sz w:val="24"/>
          <w:szCs w:val="24"/>
          <w:u w:val="none"/>
          <w:shd w:val="clear" w:color="auto" w:fill="FCFCFC"/>
          <w:rPrChange w:id="501" w:author="Costas Thanos" w:date="2024-05-20T15:58:00Z">
            <w:rPr>
              <w:rStyle w:val="Hyperlink"/>
              <w:rFonts w:ascii="Times New Roman" w:hAnsi="Times New Roman"/>
              <w:color w:val="auto"/>
              <w:spacing w:val="4"/>
              <w:sz w:val="24"/>
              <w:szCs w:val="24"/>
              <w:u w:val="none"/>
              <w:shd w:val="clear" w:color="auto" w:fill="FCFCFC"/>
            </w:rPr>
          </w:rPrChange>
        </w:rPr>
        <w:t>d’</w:t>
      </w:r>
      <w:del w:id="502" w:author="Costas Thanos" w:date="2024-05-20T15:58:00Z">
        <w:r w:rsidRPr="00CA706A" w:rsidDel="00CA706A">
          <w:rPr>
            <w:rStyle w:val="Hyperlink"/>
            <w:rFonts w:ascii="Times New Roman" w:hAnsi="Times New Roman"/>
            <w:i/>
            <w:color w:val="auto"/>
            <w:spacing w:val="4"/>
            <w:sz w:val="24"/>
            <w:szCs w:val="24"/>
            <w:u w:val="none"/>
            <w:shd w:val="clear" w:color="auto" w:fill="FCFCFC"/>
            <w:rPrChange w:id="503" w:author="Costas Thanos" w:date="2024-05-20T15:58:00Z">
              <w:rPr>
                <w:rStyle w:val="Hyperlink"/>
                <w:rFonts w:ascii="Times New Roman" w:hAnsi="Times New Roman"/>
                <w:color w:val="auto"/>
                <w:spacing w:val="4"/>
                <w:sz w:val="24"/>
                <w:szCs w:val="24"/>
                <w:u w:val="none"/>
                <w:shd w:val="clear" w:color="auto" w:fill="FCFCFC"/>
              </w:rPr>
            </w:rPrChange>
          </w:rPr>
          <w:delText xml:space="preserve"> </w:delText>
        </w:r>
      </w:del>
      <w:r w:rsidRPr="00CA706A">
        <w:rPr>
          <w:rStyle w:val="Hyperlink"/>
          <w:rFonts w:ascii="Times New Roman" w:hAnsi="Times New Roman"/>
          <w:i/>
          <w:color w:val="auto"/>
          <w:spacing w:val="4"/>
          <w:sz w:val="24"/>
          <w:szCs w:val="24"/>
          <w:u w:val="none"/>
          <w:shd w:val="clear" w:color="auto" w:fill="FCFCFC"/>
          <w:rPrChange w:id="504" w:author="Costas Thanos" w:date="2024-05-20T15:58:00Z">
            <w:rPr>
              <w:rStyle w:val="Hyperlink"/>
              <w:rFonts w:ascii="Times New Roman" w:hAnsi="Times New Roman"/>
              <w:color w:val="auto"/>
              <w:spacing w:val="4"/>
              <w:sz w:val="24"/>
              <w:szCs w:val="24"/>
              <w:u w:val="none"/>
              <w:shd w:val="clear" w:color="auto" w:fill="FCFCFC"/>
            </w:rPr>
          </w:rPrChange>
        </w:rPr>
        <w:t>Histoire</w:t>
      </w:r>
      <w:proofErr w:type="spellEnd"/>
      <w:r w:rsidRPr="00CA706A">
        <w:rPr>
          <w:rStyle w:val="Hyperlink"/>
          <w:rFonts w:ascii="Times New Roman" w:hAnsi="Times New Roman"/>
          <w:i/>
          <w:color w:val="auto"/>
          <w:spacing w:val="4"/>
          <w:sz w:val="24"/>
          <w:szCs w:val="24"/>
          <w:u w:val="none"/>
          <w:shd w:val="clear" w:color="auto" w:fill="FCFCFC"/>
          <w:rPrChange w:id="505" w:author="Costas Thanos" w:date="2024-05-20T15:58:00Z">
            <w:rPr>
              <w:rStyle w:val="Hyperlink"/>
              <w:rFonts w:ascii="Times New Roman" w:hAnsi="Times New Roman"/>
              <w:color w:val="auto"/>
              <w:spacing w:val="4"/>
              <w:sz w:val="24"/>
              <w:szCs w:val="24"/>
              <w:u w:val="none"/>
              <w:shd w:val="clear" w:color="auto" w:fill="FCFCFC"/>
            </w:rPr>
          </w:rPrChange>
        </w:rPr>
        <w:t xml:space="preserve"> Naturelle de Paris,</w:t>
      </w:r>
      <w:r w:rsidRPr="00B80079">
        <w:rPr>
          <w:rStyle w:val="Hyperlink"/>
          <w:rFonts w:ascii="Times New Roman" w:hAnsi="Times New Roman"/>
          <w:color w:val="auto"/>
          <w:spacing w:val="4"/>
          <w:sz w:val="24"/>
          <w:szCs w:val="24"/>
          <w:u w:val="none"/>
          <w:shd w:val="clear" w:color="auto" w:fill="FCFCFC"/>
        </w:rPr>
        <w:t xml:space="preserve"> </w:t>
      </w:r>
      <w:r w:rsidRPr="00CA706A">
        <w:rPr>
          <w:rStyle w:val="Hyperlink"/>
          <w:rFonts w:ascii="Times New Roman" w:hAnsi="Times New Roman"/>
          <w:i/>
          <w:color w:val="auto"/>
          <w:spacing w:val="4"/>
          <w:sz w:val="24"/>
          <w:szCs w:val="24"/>
          <w:u w:val="none"/>
          <w:shd w:val="clear" w:color="auto" w:fill="FCFCFC"/>
          <w:rPrChange w:id="506" w:author="Costas Thanos" w:date="2024-05-20T15:58:00Z">
            <w:rPr>
              <w:rStyle w:val="Hyperlink"/>
              <w:rFonts w:ascii="Times New Roman" w:hAnsi="Times New Roman"/>
              <w:color w:val="auto"/>
              <w:spacing w:val="4"/>
              <w:sz w:val="24"/>
              <w:szCs w:val="24"/>
              <w:u w:val="none"/>
              <w:shd w:val="clear" w:color="auto" w:fill="FCFCFC"/>
            </w:rPr>
          </w:rPrChange>
        </w:rPr>
        <w:t xml:space="preserve">Travaux du </w:t>
      </w:r>
      <w:proofErr w:type="spellStart"/>
      <w:r w:rsidRPr="00CA706A">
        <w:rPr>
          <w:rStyle w:val="Hyperlink"/>
          <w:rFonts w:ascii="Times New Roman" w:hAnsi="Times New Roman"/>
          <w:i/>
          <w:color w:val="auto"/>
          <w:spacing w:val="4"/>
          <w:sz w:val="24"/>
          <w:szCs w:val="24"/>
          <w:u w:val="none"/>
          <w:shd w:val="clear" w:color="auto" w:fill="FCFCFC"/>
          <w:rPrChange w:id="507" w:author="Costas Thanos" w:date="2024-05-20T15:58:00Z">
            <w:rPr>
              <w:rStyle w:val="Hyperlink"/>
              <w:rFonts w:ascii="Times New Roman" w:hAnsi="Times New Roman"/>
              <w:color w:val="auto"/>
              <w:spacing w:val="4"/>
              <w:sz w:val="24"/>
              <w:szCs w:val="24"/>
              <w:u w:val="none"/>
              <w:shd w:val="clear" w:color="auto" w:fill="FCFCFC"/>
            </w:rPr>
          </w:rPrChange>
        </w:rPr>
        <w:t>Laboratoire</w:t>
      </w:r>
      <w:proofErr w:type="spellEnd"/>
      <w:r w:rsidRPr="00CA706A">
        <w:rPr>
          <w:rStyle w:val="Hyperlink"/>
          <w:rFonts w:ascii="Times New Roman" w:hAnsi="Times New Roman"/>
          <w:i/>
          <w:color w:val="auto"/>
          <w:spacing w:val="4"/>
          <w:sz w:val="24"/>
          <w:szCs w:val="24"/>
          <w:u w:val="none"/>
          <w:shd w:val="clear" w:color="auto" w:fill="FCFCFC"/>
          <w:rPrChange w:id="508" w:author="Costas Thanos" w:date="2024-05-20T15:58:00Z">
            <w:rPr>
              <w:rStyle w:val="Hyperlink"/>
              <w:rFonts w:ascii="Times New Roman" w:hAnsi="Times New Roman"/>
              <w:color w:val="auto"/>
              <w:spacing w:val="4"/>
              <w:sz w:val="24"/>
              <w:szCs w:val="24"/>
              <w:u w:val="none"/>
              <w:shd w:val="clear" w:color="auto" w:fill="FCFCFC"/>
            </w:rPr>
          </w:rPrChange>
        </w:rPr>
        <w:t xml:space="preserve"> </w:t>
      </w:r>
      <w:ins w:id="509" w:author="Costas Thanos" w:date="2024-05-20T15:58:00Z">
        <w:r w:rsidR="00CA706A" w:rsidRPr="00CA706A">
          <w:rPr>
            <w:rStyle w:val="Hyperlink"/>
            <w:rFonts w:ascii="Times New Roman" w:hAnsi="Times New Roman"/>
            <w:i/>
            <w:color w:val="auto"/>
            <w:spacing w:val="4"/>
            <w:sz w:val="24"/>
            <w:szCs w:val="24"/>
            <w:u w:val="none"/>
            <w:shd w:val="clear" w:color="auto" w:fill="FCFCFC"/>
            <w:rPrChange w:id="510" w:author="Costas Thanos" w:date="2024-05-20T15:58:00Z">
              <w:rPr>
                <w:rStyle w:val="Hyperlink"/>
                <w:rFonts w:ascii="Times New Roman" w:hAnsi="Times New Roman"/>
                <w:color w:val="auto"/>
                <w:spacing w:val="4"/>
                <w:sz w:val="24"/>
                <w:szCs w:val="24"/>
                <w:u w:val="none"/>
                <w:shd w:val="clear" w:color="auto" w:fill="FCFCFC"/>
              </w:rPr>
            </w:rPrChange>
          </w:rPr>
          <w:t>de l</w:t>
        </w:r>
      </w:ins>
      <w:del w:id="511" w:author="Costas Thanos" w:date="2024-05-20T15:58:00Z">
        <w:r w:rsidRPr="00CA706A" w:rsidDel="00CA706A">
          <w:rPr>
            <w:rStyle w:val="Hyperlink"/>
            <w:rFonts w:ascii="Times New Roman" w:hAnsi="Times New Roman"/>
            <w:i/>
            <w:color w:val="auto"/>
            <w:spacing w:val="4"/>
            <w:sz w:val="24"/>
            <w:szCs w:val="24"/>
            <w:u w:val="none"/>
            <w:shd w:val="clear" w:color="auto" w:fill="FCFCFC"/>
            <w:rPrChange w:id="512" w:author="Costas Thanos" w:date="2024-05-20T15:58:00Z">
              <w:rPr>
                <w:rStyle w:val="Hyperlink"/>
                <w:rFonts w:ascii="Times New Roman" w:hAnsi="Times New Roman"/>
                <w:color w:val="auto"/>
                <w:spacing w:val="4"/>
                <w:sz w:val="24"/>
                <w:szCs w:val="24"/>
                <w:u w:val="none"/>
                <w:shd w:val="clear" w:color="auto" w:fill="FCFCFC"/>
              </w:rPr>
            </w:rPrChange>
          </w:rPr>
          <w:delText>L</w:delText>
        </w:r>
      </w:del>
      <w:r w:rsidRPr="00CA706A">
        <w:rPr>
          <w:rStyle w:val="Hyperlink"/>
          <w:rFonts w:ascii="Times New Roman" w:hAnsi="Times New Roman"/>
          <w:i/>
          <w:color w:val="auto"/>
          <w:spacing w:val="4"/>
          <w:sz w:val="24"/>
          <w:szCs w:val="24"/>
          <w:u w:val="none"/>
          <w:shd w:val="clear" w:color="auto" w:fill="FCFCFC"/>
          <w:rPrChange w:id="513" w:author="Costas Thanos" w:date="2024-05-20T15:58:00Z">
            <w:rPr>
              <w:rStyle w:val="Hyperlink"/>
              <w:rFonts w:ascii="Times New Roman" w:hAnsi="Times New Roman"/>
              <w:color w:val="auto"/>
              <w:spacing w:val="4"/>
              <w:sz w:val="24"/>
              <w:szCs w:val="24"/>
              <w:u w:val="none"/>
              <w:shd w:val="clear" w:color="auto" w:fill="FCFCFC"/>
            </w:rPr>
          </w:rPrChange>
        </w:rPr>
        <w:t xml:space="preserve">a </w:t>
      </w:r>
      <w:proofErr w:type="spellStart"/>
      <w:r w:rsidRPr="00CA706A">
        <w:rPr>
          <w:rStyle w:val="Hyperlink"/>
          <w:rFonts w:ascii="Times New Roman" w:hAnsi="Times New Roman"/>
          <w:i/>
          <w:color w:val="auto"/>
          <w:spacing w:val="4"/>
          <w:sz w:val="24"/>
          <w:szCs w:val="24"/>
          <w:u w:val="none"/>
          <w:shd w:val="clear" w:color="auto" w:fill="FCFCFC"/>
          <w:rPrChange w:id="514" w:author="Costas Thanos" w:date="2024-05-20T15:58:00Z">
            <w:rPr>
              <w:rStyle w:val="Hyperlink"/>
              <w:rFonts w:ascii="Times New Roman" w:hAnsi="Times New Roman"/>
              <w:color w:val="auto"/>
              <w:spacing w:val="4"/>
              <w:sz w:val="24"/>
              <w:szCs w:val="24"/>
              <w:u w:val="none"/>
              <w:shd w:val="clear" w:color="auto" w:fill="FCFCFC"/>
            </w:rPr>
          </w:rPrChange>
        </w:rPr>
        <w:t>Jaysinia</w:t>
      </w:r>
      <w:proofErr w:type="spellEnd"/>
      <w:r w:rsidR="003D5CA3" w:rsidRPr="00B80079">
        <w:rPr>
          <w:rStyle w:val="Hyperlink"/>
          <w:rFonts w:ascii="Times New Roman" w:hAnsi="Times New Roman"/>
          <w:color w:val="auto"/>
          <w:spacing w:val="4"/>
          <w:sz w:val="24"/>
          <w:szCs w:val="24"/>
          <w:u w:val="none"/>
          <w:shd w:val="clear" w:color="auto" w:fill="FCFCFC"/>
        </w:rPr>
        <w:t xml:space="preserve"> </w:t>
      </w:r>
      <w:r w:rsidR="003D5CA3" w:rsidRPr="00B80079">
        <w:rPr>
          <w:rStyle w:val="Hyperlink"/>
          <w:rFonts w:ascii="Times New Roman" w:hAnsi="Times New Roman"/>
          <w:b/>
          <w:bCs/>
          <w:color w:val="auto"/>
          <w:spacing w:val="4"/>
          <w:sz w:val="24"/>
          <w:szCs w:val="24"/>
          <w:u w:val="none"/>
          <w:shd w:val="clear" w:color="auto" w:fill="FCFCFC"/>
        </w:rPr>
        <w:t>3</w:t>
      </w:r>
      <w:r w:rsidR="00CA04F6" w:rsidRPr="00B80079">
        <w:rPr>
          <w:rStyle w:val="Hyperlink"/>
          <w:rFonts w:ascii="Times New Roman" w:hAnsi="Times New Roman"/>
          <w:color w:val="auto"/>
          <w:spacing w:val="4"/>
          <w:sz w:val="24"/>
          <w:szCs w:val="24"/>
          <w:u w:val="none"/>
          <w:shd w:val="clear" w:color="auto" w:fill="FCFCFC"/>
        </w:rPr>
        <w:t>,</w:t>
      </w:r>
      <w:r w:rsidR="003D5CA3" w:rsidRPr="00B80079">
        <w:rPr>
          <w:rStyle w:val="Hyperlink"/>
          <w:rFonts w:ascii="Times New Roman" w:hAnsi="Times New Roman"/>
          <w:color w:val="auto"/>
          <w:spacing w:val="4"/>
          <w:sz w:val="24"/>
          <w:szCs w:val="24"/>
          <w:u w:val="none"/>
          <w:shd w:val="clear" w:color="auto" w:fill="FCFCFC"/>
        </w:rPr>
        <w:t xml:space="preserve"> 89-98.</w:t>
      </w:r>
    </w:p>
    <w:p w14:paraId="2DD38522" w14:textId="77777777" w:rsidR="00573108" w:rsidRPr="00B80079" w:rsidRDefault="00573108" w:rsidP="00586832">
      <w:pPr>
        <w:autoSpaceDE w:val="0"/>
        <w:autoSpaceDN w:val="0"/>
        <w:adjustRightInd w:val="0"/>
        <w:spacing w:after="0" w:line="360" w:lineRule="auto"/>
        <w:ind w:left="426" w:hanging="426"/>
        <w:jc w:val="both"/>
        <w:rPr>
          <w:rStyle w:val="Hyperlink"/>
          <w:rFonts w:ascii="Times New Roman" w:hAnsi="Times New Roman"/>
          <w:color w:val="auto"/>
          <w:spacing w:val="4"/>
          <w:sz w:val="24"/>
          <w:szCs w:val="24"/>
          <w:u w:val="none"/>
          <w:shd w:val="clear" w:color="auto" w:fill="FCFCFC"/>
        </w:rPr>
      </w:pPr>
      <w:r w:rsidRPr="00B80079">
        <w:rPr>
          <w:rStyle w:val="Hyperlink"/>
          <w:rFonts w:ascii="Times New Roman" w:hAnsi="Times New Roman"/>
          <w:b/>
          <w:bCs/>
          <w:color w:val="auto"/>
          <w:spacing w:val="4"/>
          <w:sz w:val="24"/>
          <w:szCs w:val="24"/>
          <w:u w:val="none"/>
          <w:shd w:val="clear" w:color="auto" w:fill="FCFCFC"/>
        </w:rPr>
        <w:t xml:space="preserve">Vitt P, Taylor A, </w:t>
      </w:r>
      <w:proofErr w:type="spellStart"/>
      <w:r w:rsidRPr="00B80079">
        <w:rPr>
          <w:rStyle w:val="Hyperlink"/>
          <w:rFonts w:ascii="Times New Roman" w:hAnsi="Times New Roman"/>
          <w:b/>
          <w:bCs/>
          <w:color w:val="auto"/>
          <w:spacing w:val="4"/>
          <w:sz w:val="24"/>
          <w:szCs w:val="24"/>
          <w:u w:val="none"/>
          <w:shd w:val="clear" w:color="auto" w:fill="FCFCFC"/>
        </w:rPr>
        <w:t>Rakosy</w:t>
      </w:r>
      <w:proofErr w:type="spellEnd"/>
      <w:r w:rsidRPr="00B80079">
        <w:rPr>
          <w:rStyle w:val="Hyperlink"/>
          <w:rFonts w:ascii="Times New Roman" w:hAnsi="Times New Roman"/>
          <w:b/>
          <w:bCs/>
          <w:color w:val="auto"/>
          <w:spacing w:val="4"/>
          <w:sz w:val="24"/>
          <w:szCs w:val="24"/>
          <w:u w:val="none"/>
          <w:shd w:val="clear" w:color="auto" w:fill="FCFCFC"/>
        </w:rPr>
        <w:t xml:space="preserve"> D, Kreft H, Meyer A, Weigelt P and Knight MT</w:t>
      </w:r>
      <w:r w:rsidR="006629AF" w:rsidRPr="006629AF">
        <w:rPr>
          <w:rStyle w:val="Hyperlink"/>
          <w:rFonts w:ascii="Times New Roman" w:hAnsi="Times New Roman"/>
          <w:b/>
          <w:bCs/>
          <w:color w:val="auto"/>
          <w:spacing w:val="4"/>
          <w:sz w:val="24"/>
          <w:szCs w:val="24"/>
          <w:u w:val="none"/>
          <w:shd w:val="clear" w:color="auto" w:fill="FCFCFC"/>
        </w:rPr>
        <w:t>.</w:t>
      </w:r>
      <w:r w:rsidRPr="00B80079">
        <w:rPr>
          <w:rStyle w:val="Hyperlink"/>
          <w:rFonts w:ascii="Times New Roman" w:hAnsi="Times New Roman"/>
          <w:b/>
          <w:bCs/>
          <w:color w:val="auto"/>
          <w:spacing w:val="4"/>
          <w:sz w:val="24"/>
          <w:szCs w:val="24"/>
          <w:u w:val="none"/>
          <w:shd w:val="clear" w:color="auto" w:fill="FCFCFC"/>
        </w:rPr>
        <w:t xml:space="preserve"> </w:t>
      </w:r>
      <w:r w:rsidRPr="00B80079">
        <w:rPr>
          <w:rStyle w:val="Hyperlink"/>
          <w:rFonts w:ascii="Times New Roman" w:hAnsi="Times New Roman"/>
          <w:color w:val="auto"/>
          <w:spacing w:val="4"/>
          <w:sz w:val="24"/>
          <w:szCs w:val="24"/>
          <w:u w:val="none"/>
          <w:shd w:val="clear" w:color="auto" w:fill="FCFCFC"/>
        </w:rPr>
        <w:t xml:space="preserve">(2023) Global conservation prioritization for the Orchidaceae. </w:t>
      </w:r>
      <w:r w:rsidRPr="00B80079">
        <w:rPr>
          <w:rStyle w:val="Hyperlink"/>
          <w:rFonts w:ascii="Times New Roman" w:hAnsi="Times New Roman"/>
          <w:i/>
          <w:iCs/>
          <w:color w:val="auto"/>
          <w:spacing w:val="4"/>
          <w:sz w:val="24"/>
          <w:szCs w:val="24"/>
          <w:u w:val="none"/>
          <w:shd w:val="clear" w:color="auto" w:fill="FCFCFC"/>
        </w:rPr>
        <w:t>Scientific reports</w:t>
      </w:r>
      <w:r w:rsidRPr="00B80079">
        <w:rPr>
          <w:rStyle w:val="Hyperlink"/>
          <w:rFonts w:ascii="Times New Roman" w:hAnsi="Times New Roman"/>
          <w:color w:val="auto"/>
          <w:spacing w:val="4"/>
          <w:sz w:val="24"/>
          <w:szCs w:val="24"/>
          <w:u w:val="none"/>
          <w:shd w:val="clear" w:color="auto" w:fill="FCFCFC"/>
        </w:rPr>
        <w:t xml:space="preserve">, </w:t>
      </w:r>
      <w:r w:rsidRPr="00B80079">
        <w:rPr>
          <w:rStyle w:val="Hyperlink"/>
          <w:rFonts w:ascii="Times New Roman" w:hAnsi="Times New Roman"/>
          <w:b/>
          <w:bCs/>
          <w:color w:val="auto"/>
          <w:spacing w:val="4"/>
          <w:sz w:val="24"/>
          <w:szCs w:val="24"/>
          <w:u w:val="none"/>
          <w:shd w:val="clear" w:color="auto" w:fill="FCFCFC"/>
        </w:rPr>
        <w:t>13</w:t>
      </w:r>
      <w:r w:rsidR="00CA04F6" w:rsidRPr="00B80079">
        <w:rPr>
          <w:rStyle w:val="Hyperlink"/>
          <w:rFonts w:ascii="Times New Roman" w:hAnsi="Times New Roman"/>
          <w:color w:val="auto"/>
          <w:spacing w:val="4"/>
          <w:sz w:val="24"/>
          <w:szCs w:val="24"/>
          <w:u w:val="none"/>
          <w:shd w:val="clear" w:color="auto" w:fill="FCFCFC"/>
        </w:rPr>
        <w:t>.</w:t>
      </w:r>
    </w:p>
    <w:p w14:paraId="26A732EF" w14:textId="77777777" w:rsidR="00B56CD6" w:rsidRPr="00B80079" w:rsidRDefault="00B56CD6" w:rsidP="005628F3">
      <w:pPr>
        <w:autoSpaceDE w:val="0"/>
        <w:autoSpaceDN w:val="0"/>
        <w:adjustRightInd w:val="0"/>
        <w:spacing w:after="0" w:line="360" w:lineRule="auto"/>
        <w:ind w:left="426" w:hanging="426"/>
        <w:jc w:val="both"/>
        <w:rPr>
          <w:rStyle w:val="Hyperlink"/>
          <w:rFonts w:ascii="Times New Roman" w:hAnsi="Times New Roman"/>
          <w:color w:val="auto"/>
          <w:sz w:val="24"/>
          <w:szCs w:val="24"/>
          <w:u w:val="none"/>
          <w:shd w:val="clear" w:color="auto" w:fill="FFFFFF"/>
        </w:rPr>
      </w:pPr>
      <w:r w:rsidRPr="00B80079">
        <w:rPr>
          <w:rStyle w:val="Emphasis"/>
          <w:rFonts w:ascii="Times New Roman" w:hAnsi="Times New Roman"/>
          <w:b/>
          <w:bCs/>
          <w:i w:val="0"/>
          <w:iCs w:val="0"/>
          <w:sz w:val="24"/>
          <w:szCs w:val="24"/>
          <w:shd w:val="clear" w:color="auto" w:fill="FFFFFF"/>
        </w:rPr>
        <w:t xml:space="preserve">WCSP </w:t>
      </w:r>
      <w:r w:rsidR="00FD7C50" w:rsidRPr="00B80079">
        <w:rPr>
          <w:rStyle w:val="Emphasis"/>
          <w:rFonts w:ascii="Times New Roman" w:hAnsi="Times New Roman"/>
          <w:i w:val="0"/>
          <w:iCs w:val="0"/>
          <w:sz w:val="24"/>
          <w:szCs w:val="24"/>
          <w:shd w:val="clear" w:color="auto" w:fill="FFFFFF"/>
        </w:rPr>
        <w:t>(</w:t>
      </w:r>
      <w:r w:rsidRPr="00B80079">
        <w:rPr>
          <w:rStyle w:val="fullyear"/>
          <w:rFonts w:ascii="Times New Roman" w:hAnsi="Times New Roman"/>
          <w:sz w:val="24"/>
          <w:szCs w:val="24"/>
          <w:shd w:val="clear" w:color="auto" w:fill="FFFFFF"/>
        </w:rPr>
        <w:t>202</w:t>
      </w:r>
      <w:r w:rsidR="00926A02" w:rsidRPr="00B80079">
        <w:rPr>
          <w:rStyle w:val="fullyear"/>
          <w:rFonts w:ascii="Times New Roman" w:hAnsi="Times New Roman"/>
          <w:sz w:val="24"/>
          <w:szCs w:val="24"/>
          <w:shd w:val="clear" w:color="auto" w:fill="FFFFFF"/>
        </w:rPr>
        <w:t>0</w:t>
      </w:r>
      <w:r w:rsidR="00FD7C50" w:rsidRPr="00B80079">
        <w:rPr>
          <w:rStyle w:val="fullyear"/>
          <w:rFonts w:ascii="Times New Roman" w:hAnsi="Times New Roman"/>
          <w:sz w:val="24"/>
          <w:szCs w:val="24"/>
          <w:shd w:val="clear" w:color="auto" w:fill="FFFFFF"/>
        </w:rPr>
        <w:t>)</w:t>
      </w:r>
      <w:r w:rsidRPr="00B80079">
        <w:rPr>
          <w:rStyle w:val="Emphasis"/>
          <w:rFonts w:ascii="Times New Roman" w:hAnsi="Times New Roman"/>
          <w:i w:val="0"/>
          <w:iCs w:val="0"/>
          <w:sz w:val="24"/>
          <w:szCs w:val="24"/>
          <w:shd w:val="clear" w:color="auto" w:fill="FFFFFF"/>
        </w:rPr>
        <w:t xml:space="preserve"> </w:t>
      </w:r>
      <w:del w:id="515" w:author="Costas Thanos" w:date="2024-05-20T15:59:00Z">
        <w:r w:rsidRPr="00B80079" w:rsidDel="00CA706A">
          <w:rPr>
            <w:rStyle w:val="Emphasis"/>
            <w:rFonts w:ascii="Times New Roman" w:hAnsi="Times New Roman"/>
            <w:sz w:val="24"/>
            <w:szCs w:val="24"/>
            <w:shd w:val="clear" w:color="auto" w:fill="FFFFFF"/>
          </w:rPr>
          <w:delText>'</w:delText>
        </w:r>
      </w:del>
      <w:r w:rsidRPr="00B80079">
        <w:rPr>
          <w:rStyle w:val="Emphasis"/>
          <w:rFonts w:ascii="Times New Roman" w:hAnsi="Times New Roman"/>
          <w:sz w:val="24"/>
          <w:szCs w:val="24"/>
          <w:shd w:val="clear" w:color="auto" w:fill="FFFFFF"/>
        </w:rPr>
        <w:t>World Checklist of Selected Plant Families.</w:t>
      </w:r>
      <w:r w:rsidRPr="00B80079">
        <w:rPr>
          <w:rFonts w:ascii="Times New Roman" w:hAnsi="Times New Roman"/>
          <w:iCs/>
          <w:sz w:val="24"/>
          <w:szCs w:val="24"/>
          <w:shd w:val="clear" w:color="auto" w:fill="FFFFFF"/>
        </w:rPr>
        <w:t xml:space="preserve"> </w:t>
      </w:r>
      <w:r w:rsidRPr="00B80079">
        <w:rPr>
          <w:rFonts w:ascii="Times New Roman" w:hAnsi="Times New Roman"/>
          <w:i/>
          <w:sz w:val="24"/>
          <w:szCs w:val="24"/>
          <w:shd w:val="clear" w:color="auto" w:fill="FFFFFF"/>
        </w:rPr>
        <w:t>Facilitated by the Royal Botanic Gardens, Kew. Published on the Internet</w:t>
      </w:r>
      <w:r w:rsidR="008031A1" w:rsidRPr="00B80079">
        <w:rPr>
          <w:rFonts w:ascii="Times New Roman" w:hAnsi="Times New Roman"/>
          <w:sz w:val="24"/>
          <w:szCs w:val="24"/>
          <w:shd w:val="clear" w:color="auto" w:fill="FFFFFF"/>
        </w:rPr>
        <w:t xml:space="preserve">. URL: </w:t>
      </w:r>
      <w:r w:rsidRPr="00B80079">
        <w:rPr>
          <w:rFonts w:ascii="Times New Roman" w:hAnsi="Times New Roman"/>
          <w:sz w:val="24"/>
          <w:szCs w:val="24"/>
          <w:shd w:val="clear" w:color="auto" w:fill="FFFFFF"/>
        </w:rPr>
        <w:t>http://wcsp.science.kew.org/.</w:t>
      </w:r>
      <w:r w:rsidR="005628F3" w:rsidRPr="00B80079">
        <w:rPr>
          <w:rFonts w:ascii="Times New Roman" w:hAnsi="Times New Roman"/>
          <w:sz w:val="24"/>
          <w:szCs w:val="24"/>
          <w:shd w:val="clear" w:color="auto" w:fill="FFFFFF"/>
        </w:rPr>
        <w:t xml:space="preserve"> </w:t>
      </w:r>
      <w:r w:rsidR="005628F3" w:rsidRPr="00B80079">
        <w:rPr>
          <w:rStyle w:val="Hyperlink"/>
          <w:rFonts w:ascii="Times New Roman" w:hAnsi="Times New Roman"/>
          <w:color w:val="auto"/>
          <w:sz w:val="24"/>
          <w:szCs w:val="24"/>
          <w:u w:val="none"/>
          <w:shd w:val="clear" w:color="auto" w:fill="FFFFFF"/>
        </w:rPr>
        <w:t>[accessed 11 October 2021]</w:t>
      </w:r>
      <w:r w:rsidR="005628F3" w:rsidRPr="00B80079">
        <w:rPr>
          <w:rFonts w:ascii="Times New Roman" w:hAnsi="Times New Roman"/>
          <w:sz w:val="24"/>
          <w:szCs w:val="24"/>
          <w:shd w:val="clear" w:color="auto" w:fill="FFFFFF"/>
        </w:rPr>
        <w:t>.</w:t>
      </w:r>
    </w:p>
    <w:p w14:paraId="7759D389" w14:textId="77777777" w:rsidR="005A5322" w:rsidRDefault="00934F8F" w:rsidP="00DC6486">
      <w:pPr>
        <w:autoSpaceDE w:val="0"/>
        <w:autoSpaceDN w:val="0"/>
        <w:adjustRightInd w:val="0"/>
        <w:spacing w:after="0" w:line="360" w:lineRule="auto"/>
        <w:ind w:left="426" w:hanging="426"/>
        <w:jc w:val="both"/>
        <w:rPr>
          <w:ins w:id="516" w:author="Spyridon Oikonomidis" w:date="2024-05-15T13:57:00Z"/>
          <w:rStyle w:val="Hyperlink"/>
          <w:rFonts w:ascii="Times New Roman" w:hAnsi="Times New Roman"/>
          <w:color w:val="auto"/>
          <w:spacing w:val="4"/>
          <w:sz w:val="24"/>
          <w:szCs w:val="24"/>
          <w:u w:val="none"/>
          <w:shd w:val="clear" w:color="auto" w:fill="FCFCFC"/>
        </w:rPr>
      </w:pPr>
      <w:r w:rsidRPr="00B80079">
        <w:rPr>
          <w:rStyle w:val="Hyperlink"/>
          <w:rFonts w:ascii="Times New Roman" w:hAnsi="Times New Roman"/>
          <w:b/>
          <w:bCs/>
          <w:color w:val="auto"/>
          <w:spacing w:val="4"/>
          <w:sz w:val="24"/>
          <w:szCs w:val="24"/>
          <w:u w:val="none"/>
          <w:shd w:val="clear" w:color="auto" w:fill="FCFCFC"/>
        </w:rPr>
        <w:t>Wraith J, Norman P</w:t>
      </w:r>
      <w:r w:rsidR="00FD7C50" w:rsidRPr="00B80079">
        <w:rPr>
          <w:rStyle w:val="Hyperlink"/>
          <w:rFonts w:ascii="Times New Roman" w:hAnsi="Times New Roman"/>
          <w:b/>
          <w:bCs/>
          <w:color w:val="auto"/>
          <w:spacing w:val="4"/>
          <w:sz w:val="24"/>
          <w:szCs w:val="24"/>
          <w:u w:val="none"/>
          <w:shd w:val="clear" w:color="auto" w:fill="FCFCFC"/>
        </w:rPr>
        <w:t xml:space="preserve"> and</w:t>
      </w:r>
      <w:r w:rsidRPr="00B80079">
        <w:rPr>
          <w:rStyle w:val="Hyperlink"/>
          <w:rFonts w:ascii="Times New Roman" w:hAnsi="Times New Roman"/>
          <w:b/>
          <w:bCs/>
          <w:color w:val="auto"/>
          <w:spacing w:val="4"/>
          <w:sz w:val="24"/>
          <w:szCs w:val="24"/>
          <w:u w:val="none"/>
          <w:shd w:val="clear" w:color="auto" w:fill="FCFCFC"/>
        </w:rPr>
        <w:t xml:space="preserve"> Pickering C</w:t>
      </w:r>
      <w:r w:rsidR="006629AF" w:rsidRPr="006629AF">
        <w:rPr>
          <w:rStyle w:val="Hyperlink"/>
          <w:rFonts w:ascii="Times New Roman" w:hAnsi="Times New Roman"/>
          <w:b/>
          <w:bCs/>
          <w:color w:val="auto"/>
          <w:spacing w:val="4"/>
          <w:sz w:val="24"/>
          <w:szCs w:val="24"/>
          <w:u w:val="none"/>
          <w:shd w:val="clear" w:color="auto" w:fill="FCFCFC"/>
        </w:rPr>
        <w:t>.</w:t>
      </w:r>
      <w:r w:rsidRPr="00B80079">
        <w:rPr>
          <w:rStyle w:val="Hyperlink"/>
          <w:rFonts w:ascii="Times New Roman" w:hAnsi="Times New Roman"/>
          <w:b/>
          <w:bCs/>
          <w:color w:val="auto"/>
          <w:spacing w:val="4"/>
          <w:sz w:val="24"/>
          <w:szCs w:val="24"/>
          <w:u w:val="none"/>
          <w:shd w:val="clear" w:color="auto" w:fill="FCFCFC"/>
        </w:rPr>
        <w:t xml:space="preserve"> </w:t>
      </w:r>
      <w:r w:rsidR="00FD7C50" w:rsidRPr="00B80079">
        <w:rPr>
          <w:rStyle w:val="Hyperlink"/>
          <w:rFonts w:ascii="Times New Roman" w:hAnsi="Times New Roman"/>
          <w:color w:val="auto"/>
          <w:spacing w:val="4"/>
          <w:sz w:val="24"/>
          <w:szCs w:val="24"/>
          <w:u w:val="none"/>
          <w:shd w:val="clear" w:color="auto" w:fill="FCFCFC"/>
        </w:rPr>
        <w:t>(</w:t>
      </w:r>
      <w:r w:rsidRPr="00B80079">
        <w:rPr>
          <w:rStyle w:val="Hyperlink"/>
          <w:rFonts w:ascii="Times New Roman" w:hAnsi="Times New Roman"/>
          <w:color w:val="auto"/>
          <w:spacing w:val="4"/>
          <w:sz w:val="24"/>
          <w:szCs w:val="24"/>
          <w:u w:val="none"/>
          <w:shd w:val="clear" w:color="auto" w:fill="FCFCFC"/>
        </w:rPr>
        <w:t>2020</w:t>
      </w:r>
      <w:r w:rsidR="00FD7C50" w:rsidRPr="00B80079">
        <w:rPr>
          <w:rStyle w:val="Hyperlink"/>
          <w:rFonts w:ascii="Times New Roman" w:hAnsi="Times New Roman"/>
          <w:color w:val="auto"/>
          <w:spacing w:val="4"/>
          <w:sz w:val="24"/>
          <w:szCs w:val="24"/>
          <w:u w:val="none"/>
          <w:shd w:val="clear" w:color="auto" w:fill="FCFCFC"/>
        </w:rPr>
        <w:t>)</w:t>
      </w:r>
      <w:r w:rsidRPr="00B80079">
        <w:rPr>
          <w:rStyle w:val="Hyperlink"/>
          <w:rFonts w:ascii="Times New Roman" w:hAnsi="Times New Roman"/>
          <w:b/>
          <w:bCs/>
          <w:color w:val="auto"/>
          <w:spacing w:val="4"/>
          <w:sz w:val="24"/>
          <w:szCs w:val="24"/>
          <w:u w:val="none"/>
          <w:shd w:val="clear" w:color="auto" w:fill="FCFCFC"/>
        </w:rPr>
        <w:t xml:space="preserve"> </w:t>
      </w:r>
      <w:r w:rsidRPr="00B80079">
        <w:rPr>
          <w:rStyle w:val="Hyperlink"/>
          <w:rFonts w:ascii="Times New Roman" w:hAnsi="Times New Roman"/>
          <w:color w:val="auto"/>
          <w:spacing w:val="4"/>
          <w:sz w:val="24"/>
          <w:szCs w:val="24"/>
          <w:u w:val="none"/>
          <w:shd w:val="clear" w:color="auto" w:fill="FCFCFC"/>
        </w:rPr>
        <w:t xml:space="preserve">Orchid conservation and research: An analysis of gaps and priorities for globally Red Listed species. </w:t>
      </w:r>
      <w:proofErr w:type="spellStart"/>
      <w:r w:rsidRPr="00B80079">
        <w:rPr>
          <w:rStyle w:val="Hyperlink"/>
          <w:rFonts w:ascii="Times New Roman" w:hAnsi="Times New Roman"/>
          <w:i/>
          <w:iCs/>
          <w:color w:val="auto"/>
          <w:spacing w:val="4"/>
          <w:sz w:val="24"/>
          <w:szCs w:val="24"/>
          <w:u w:val="none"/>
          <w:shd w:val="clear" w:color="auto" w:fill="FCFCFC"/>
        </w:rPr>
        <w:t>Ambio</w:t>
      </w:r>
      <w:proofErr w:type="spellEnd"/>
      <w:r w:rsidRPr="00B80079">
        <w:rPr>
          <w:rStyle w:val="Hyperlink"/>
          <w:rFonts w:ascii="Times New Roman" w:hAnsi="Times New Roman"/>
          <w:color w:val="auto"/>
          <w:spacing w:val="4"/>
          <w:sz w:val="24"/>
          <w:szCs w:val="24"/>
          <w:u w:val="none"/>
          <w:shd w:val="clear" w:color="auto" w:fill="FCFCFC"/>
        </w:rPr>
        <w:t xml:space="preserve"> </w:t>
      </w:r>
      <w:r w:rsidRPr="00B80079">
        <w:rPr>
          <w:rStyle w:val="Hyperlink"/>
          <w:rFonts w:ascii="Times New Roman" w:hAnsi="Times New Roman"/>
          <w:b/>
          <w:bCs/>
          <w:color w:val="auto"/>
          <w:spacing w:val="4"/>
          <w:sz w:val="24"/>
          <w:szCs w:val="24"/>
          <w:u w:val="none"/>
          <w:shd w:val="clear" w:color="auto" w:fill="FCFCFC"/>
        </w:rPr>
        <w:t>49</w:t>
      </w:r>
      <w:r w:rsidR="00CA04F6" w:rsidRPr="00B80079">
        <w:rPr>
          <w:rStyle w:val="Hyperlink"/>
          <w:rFonts w:ascii="Times New Roman" w:hAnsi="Times New Roman"/>
          <w:color w:val="auto"/>
          <w:spacing w:val="4"/>
          <w:sz w:val="24"/>
          <w:szCs w:val="24"/>
          <w:u w:val="none"/>
          <w:shd w:val="clear" w:color="auto" w:fill="FCFCFC"/>
        </w:rPr>
        <w:t>,</w:t>
      </w:r>
      <w:r w:rsidRPr="00B80079">
        <w:rPr>
          <w:rStyle w:val="Hyperlink"/>
          <w:rFonts w:ascii="Times New Roman" w:hAnsi="Times New Roman"/>
          <w:color w:val="auto"/>
          <w:spacing w:val="4"/>
          <w:sz w:val="24"/>
          <w:szCs w:val="24"/>
          <w:u w:val="none"/>
          <w:shd w:val="clear" w:color="auto" w:fill="FCFCFC"/>
        </w:rPr>
        <w:t xml:space="preserve"> 1601</w:t>
      </w:r>
      <w:r w:rsidR="00927506" w:rsidRPr="00B80079">
        <w:rPr>
          <w:rFonts w:ascii="Times New Roman" w:eastAsia="Times New Roman" w:hAnsi="Times New Roman"/>
          <w:color w:val="1C1D1E"/>
          <w:sz w:val="24"/>
          <w:szCs w:val="24"/>
          <w:lang w:eastAsia="en-GB"/>
        </w:rPr>
        <w:t>–</w:t>
      </w:r>
      <w:r w:rsidRPr="00B80079">
        <w:rPr>
          <w:rStyle w:val="Hyperlink"/>
          <w:rFonts w:ascii="Times New Roman" w:hAnsi="Times New Roman"/>
          <w:color w:val="auto"/>
          <w:spacing w:val="4"/>
          <w:sz w:val="24"/>
          <w:szCs w:val="24"/>
          <w:u w:val="none"/>
          <w:shd w:val="clear" w:color="auto" w:fill="FCFCFC"/>
        </w:rPr>
        <w:t>1611.</w:t>
      </w:r>
    </w:p>
    <w:p w14:paraId="4C15315E" w14:textId="77777777" w:rsidR="000B43C4" w:rsidRPr="00F13481" w:rsidRDefault="000B43C4" w:rsidP="00DC6486">
      <w:pPr>
        <w:autoSpaceDE w:val="0"/>
        <w:autoSpaceDN w:val="0"/>
        <w:adjustRightInd w:val="0"/>
        <w:spacing w:after="0" w:line="360" w:lineRule="auto"/>
        <w:ind w:left="426" w:hanging="426"/>
        <w:jc w:val="both"/>
        <w:rPr>
          <w:rStyle w:val="Hyperlink"/>
          <w:rFonts w:ascii="Times New Roman" w:hAnsi="Times New Roman"/>
          <w:color w:val="auto"/>
          <w:spacing w:val="4"/>
          <w:sz w:val="24"/>
          <w:szCs w:val="24"/>
          <w:u w:val="none"/>
          <w:shd w:val="clear" w:color="auto" w:fill="FCFCFC"/>
        </w:rPr>
      </w:pPr>
      <w:ins w:id="517" w:author="Spyridon Oikonomidis" w:date="2024-05-15T13:57:00Z">
        <w:r>
          <w:rPr>
            <w:rStyle w:val="Hyperlink"/>
            <w:rFonts w:ascii="Times New Roman" w:hAnsi="Times New Roman"/>
            <w:b/>
            <w:bCs/>
            <w:color w:val="auto"/>
            <w:spacing w:val="4"/>
            <w:sz w:val="24"/>
            <w:szCs w:val="24"/>
            <w:u w:val="none"/>
            <w:shd w:val="clear" w:color="auto" w:fill="FCFCFC"/>
          </w:rPr>
          <w:t>Yamazaki J and Miyoshi K.</w:t>
        </w:r>
        <w:r>
          <w:rPr>
            <w:rStyle w:val="Hyperlink"/>
            <w:rFonts w:ascii="Times New Roman" w:hAnsi="Times New Roman"/>
            <w:color w:val="auto"/>
            <w:spacing w:val="4"/>
            <w:sz w:val="24"/>
            <w:szCs w:val="24"/>
            <w:u w:val="none"/>
            <w:shd w:val="clear" w:color="auto" w:fill="FCFCFC"/>
          </w:rPr>
          <w:t xml:space="preserve"> (2006) In vitro asymbiotic germination of immature seed and formation of </w:t>
        </w:r>
        <w:r>
          <w:rPr>
            <w:rStyle w:val="Hyperlink"/>
            <w:rFonts w:ascii="Times New Roman" w:hAnsi="Times New Roman"/>
            <w:color w:val="auto"/>
            <w:spacing w:val="4"/>
            <w:sz w:val="24"/>
            <w:szCs w:val="24"/>
            <w:u w:val="none"/>
            <w:shd w:val="clear" w:color="auto" w:fill="FCFCFC"/>
          </w:rPr>
          <w:lastRenderedPageBreak/>
          <w:t>protocorm b</w:t>
        </w:r>
      </w:ins>
      <w:ins w:id="518" w:author="Spyridon Oikonomidis" w:date="2024-05-15T13:58:00Z">
        <w:r>
          <w:rPr>
            <w:rStyle w:val="Hyperlink"/>
            <w:rFonts w:ascii="Times New Roman" w:hAnsi="Times New Roman"/>
            <w:color w:val="auto"/>
            <w:spacing w:val="4"/>
            <w:sz w:val="24"/>
            <w:szCs w:val="24"/>
            <w:u w:val="none"/>
            <w:shd w:val="clear" w:color="auto" w:fill="FCFCFC"/>
          </w:rPr>
          <w:t xml:space="preserve">y </w:t>
        </w:r>
        <w:r>
          <w:rPr>
            <w:rStyle w:val="Hyperlink"/>
            <w:rFonts w:ascii="Times New Roman" w:hAnsi="Times New Roman"/>
            <w:i/>
            <w:iCs/>
            <w:color w:val="auto"/>
            <w:spacing w:val="4"/>
            <w:sz w:val="24"/>
            <w:szCs w:val="24"/>
            <w:u w:val="none"/>
            <w:shd w:val="clear" w:color="auto" w:fill="FCFCFC"/>
          </w:rPr>
          <w:t>Cephalanthera falcata</w:t>
        </w:r>
        <w:r>
          <w:rPr>
            <w:rStyle w:val="Hyperlink"/>
            <w:rFonts w:ascii="Times New Roman" w:hAnsi="Times New Roman"/>
            <w:color w:val="auto"/>
            <w:spacing w:val="4"/>
            <w:sz w:val="24"/>
            <w:szCs w:val="24"/>
            <w:u w:val="none"/>
            <w:shd w:val="clear" w:color="auto" w:fill="FCFCFC"/>
          </w:rPr>
          <w:t xml:space="preserve"> (Orchidaceae).</w:t>
        </w:r>
      </w:ins>
      <w:ins w:id="519" w:author="Spyridon Oikonomidis" w:date="2024-05-15T14:00:00Z">
        <w:r w:rsidR="00F13481">
          <w:rPr>
            <w:rStyle w:val="Hyperlink"/>
            <w:rFonts w:ascii="Times New Roman" w:hAnsi="Times New Roman"/>
            <w:color w:val="auto"/>
            <w:spacing w:val="4"/>
            <w:sz w:val="24"/>
            <w:szCs w:val="24"/>
            <w:u w:val="none"/>
            <w:shd w:val="clear" w:color="auto" w:fill="FCFCFC"/>
          </w:rPr>
          <w:t xml:space="preserve"> Annals of </w:t>
        </w:r>
      </w:ins>
      <w:ins w:id="520" w:author="Spyridon Oikonomidis" w:date="2024-05-15T14:01:00Z">
        <w:r w:rsidR="00F13481">
          <w:rPr>
            <w:rStyle w:val="Hyperlink"/>
            <w:rFonts w:ascii="Times New Roman" w:hAnsi="Times New Roman"/>
            <w:color w:val="auto"/>
            <w:spacing w:val="4"/>
            <w:sz w:val="24"/>
            <w:szCs w:val="24"/>
            <w:u w:val="none"/>
            <w:shd w:val="clear" w:color="auto" w:fill="FCFCFC"/>
          </w:rPr>
          <w:t xml:space="preserve">Botany </w:t>
        </w:r>
      </w:ins>
      <w:ins w:id="521" w:author="Spyridon Oikonomidis" w:date="2024-05-15T13:58:00Z">
        <w:r w:rsidR="00F13481">
          <w:rPr>
            <w:rStyle w:val="Hyperlink"/>
            <w:rFonts w:ascii="Times New Roman" w:hAnsi="Times New Roman"/>
            <w:b/>
            <w:bCs/>
            <w:color w:val="auto"/>
            <w:spacing w:val="4"/>
            <w:sz w:val="24"/>
            <w:szCs w:val="24"/>
            <w:u w:val="none"/>
            <w:shd w:val="clear" w:color="auto" w:fill="FCFCFC"/>
          </w:rPr>
          <w:t>98</w:t>
        </w:r>
        <w:r w:rsidR="00F13481">
          <w:rPr>
            <w:rStyle w:val="Hyperlink"/>
            <w:rFonts w:ascii="Times New Roman" w:hAnsi="Times New Roman"/>
            <w:color w:val="auto"/>
            <w:spacing w:val="4"/>
            <w:sz w:val="24"/>
            <w:szCs w:val="24"/>
            <w:u w:val="none"/>
            <w:shd w:val="clear" w:color="auto" w:fill="FCFCFC"/>
          </w:rPr>
          <w:t>, 1197-1206.</w:t>
        </w:r>
      </w:ins>
    </w:p>
    <w:p w14:paraId="6413D410" w14:textId="77777777" w:rsidR="00F13481" w:rsidRDefault="005A5322" w:rsidP="00DC6486">
      <w:pPr>
        <w:autoSpaceDE w:val="0"/>
        <w:autoSpaceDN w:val="0"/>
        <w:adjustRightInd w:val="0"/>
        <w:spacing w:after="0" w:line="360" w:lineRule="auto"/>
        <w:ind w:left="426" w:hanging="426"/>
        <w:jc w:val="both"/>
        <w:rPr>
          <w:ins w:id="522" w:author="Spyridon Oikonomidis" w:date="2024-05-15T13:59:00Z"/>
          <w:rFonts w:ascii="Times New Roman" w:hAnsi="Times New Roman"/>
          <w:spacing w:val="4"/>
          <w:sz w:val="24"/>
          <w:szCs w:val="24"/>
          <w:shd w:val="clear" w:color="auto" w:fill="FCFCFC"/>
        </w:rPr>
      </w:pPr>
      <w:r w:rsidRPr="00B80079">
        <w:rPr>
          <w:rStyle w:val="Hyperlink"/>
          <w:rFonts w:ascii="Times New Roman" w:hAnsi="Times New Roman"/>
          <w:b/>
          <w:bCs/>
          <w:color w:val="auto"/>
          <w:spacing w:val="4"/>
          <w:sz w:val="24"/>
          <w:szCs w:val="24"/>
          <w:u w:val="none"/>
          <w:shd w:val="clear" w:color="auto" w:fill="FCFCFC"/>
        </w:rPr>
        <w:t>Zettler LW</w:t>
      </w:r>
      <w:r w:rsidR="00FD7C50" w:rsidRPr="00B80079">
        <w:rPr>
          <w:rStyle w:val="Hyperlink"/>
          <w:rFonts w:ascii="Times New Roman" w:hAnsi="Times New Roman"/>
          <w:b/>
          <w:bCs/>
          <w:color w:val="auto"/>
          <w:spacing w:val="4"/>
          <w:sz w:val="24"/>
          <w:szCs w:val="24"/>
          <w:u w:val="none"/>
          <w:shd w:val="clear" w:color="auto" w:fill="FCFCFC"/>
        </w:rPr>
        <w:t xml:space="preserve"> and</w:t>
      </w:r>
      <w:r w:rsidRPr="00B80079">
        <w:rPr>
          <w:rStyle w:val="Hyperlink"/>
          <w:rFonts w:ascii="Times New Roman" w:hAnsi="Times New Roman"/>
          <w:b/>
          <w:bCs/>
          <w:color w:val="auto"/>
          <w:spacing w:val="4"/>
          <w:sz w:val="24"/>
          <w:szCs w:val="24"/>
          <w:u w:val="none"/>
          <w:shd w:val="clear" w:color="auto" w:fill="FCFCFC"/>
        </w:rPr>
        <w:t xml:space="preserve"> Hofer CJ</w:t>
      </w:r>
      <w:r w:rsidR="006629AF" w:rsidRPr="006629AF">
        <w:rPr>
          <w:rStyle w:val="Hyperlink"/>
          <w:rFonts w:ascii="Times New Roman" w:hAnsi="Times New Roman"/>
          <w:b/>
          <w:bCs/>
          <w:color w:val="auto"/>
          <w:spacing w:val="4"/>
          <w:sz w:val="24"/>
          <w:szCs w:val="24"/>
          <w:u w:val="none"/>
          <w:shd w:val="clear" w:color="auto" w:fill="FCFCFC"/>
        </w:rPr>
        <w:t>.</w:t>
      </w:r>
      <w:r w:rsidRPr="00B80079">
        <w:rPr>
          <w:rStyle w:val="Hyperlink"/>
          <w:rFonts w:ascii="Times New Roman" w:hAnsi="Times New Roman"/>
          <w:b/>
          <w:bCs/>
          <w:color w:val="auto"/>
          <w:spacing w:val="4"/>
          <w:sz w:val="24"/>
          <w:szCs w:val="24"/>
          <w:u w:val="none"/>
          <w:shd w:val="clear" w:color="auto" w:fill="FCFCFC"/>
        </w:rPr>
        <w:t xml:space="preserve"> </w:t>
      </w:r>
      <w:r w:rsidR="00FD7C50" w:rsidRPr="00B80079">
        <w:rPr>
          <w:rStyle w:val="Hyperlink"/>
          <w:rFonts w:ascii="Times New Roman" w:hAnsi="Times New Roman"/>
          <w:color w:val="auto"/>
          <w:spacing w:val="4"/>
          <w:sz w:val="24"/>
          <w:szCs w:val="24"/>
          <w:u w:val="none"/>
          <w:shd w:val="clear" w:color="auto" w:fill="FCFCFC"/>
        </w:rPr>
        <w:t>(</w:t>
      </w:r>
      <w:r w:rsidRPr="00B80079">
        <w:rPr>
          <w:rStyle w:val="Hyperlink"/>
          <w:rFonts w:ascii="Times New Roman" w:hAnsi="Times New Roman"/>
          <w:color w:val="auto"/>
          <w:spacing w:val="4"/>
          <w:sz w:val="24"/>
          <w:szCs w:val="24"/>
          <w:u w:val="none"/>
          <w:shd w:val="clear" w:color="auto" w:fill="FCFCFC"/>
        </w:rPr>
        <w:t>1998</w:t>
      </w:r>
      <w:r w:rsidR="00FD7C50" w:rsidRPr="00B80079">
        <w:rPr>
          <w:rStyle w:val="Hyperlink"/>
          <w:rFonts w:ascii="Times New Roman" w:hAnsi="Times New Roman"/>
          <w:color w:val="auto"/>
          <w:spacing w:val="4"/>
          <w:sz w:val="24"/>
          <w:szCs w:val="24"/>
          <w:u w:val="none"/>
          <w:shd w:val="clear" w:color="auto" w:fill="FCFCFC"/>
        </w:rPr>
        <w:t>)</w:t>
      </w:r>
      <w:r w:rsidRPr="00B80079">
        <w:rPr>
          <w:rFonts w:ascii="Times New Roman" w:hAnsi="Times New Roman"/>
          <w:b/>
          <w:bCs/>
          <w:spacing w:val="4"/>
          <w:sz w:val="24"/>
          <w:szCs w:val="24"/>
          <w:shd w:val="clear" w:color="auto" w:fill="FCFCFC"/>
        </w:rPr>
        <w:t xml:space="preserve"> </w:t>
      </w:r>
      <w:r w:rsidRPr="00B80079">
        <w:rPr>
          <w:rFonts w:ascii="Times New Roman" w:hAnsi="Times New Roman"/>
          <w:spacing w:val="4"/>
          <w:sz w:val="24"/>
          <w:szCs w:val="24"/>
          <w:shd w:val="clear" w:color="auto" w:fill="FCFCFC"/>
        </w:rPr>
        <w:t>Propagation of the little club-spur orchid (</w:t>
      </w:r>
      <w:proofErr w:type="spellStart"/>
      <w:r w:rsidRPr="00B80079">
        <w:rPr>
          <w:rFonts w:ascii="Times New Roman" w:hAnsi="Times New Roman"/>
          <w:i/>
          <w:iCs/>
          <w:spacing w:val="4"/>
          <w:sz w:val="24"/>
          <w:szCs w:val="24"/>
          <w:shd w:val="clear" w:color="auto" w:fill="FCFCFC"/>
        </w:rPr>
        <w:t>Platanthera</w:t>
      </w:r>
      <w:proofErr w:type="spellEnd"/>
      <w:r w:rsidRPr="00B80079">
        <w:rPr>
          <w:rFonts w:ascii="Times New Roman" w:hAnsi="Times New Roman"/>
          <w:i/>
          <w:iCs/>
          <w:spacing w:val="4"/>
          <w:sz w:val="24"/>
          <w:szCs w:val="24"/>
          <w:shd w:val="clear" w:color="auto" w:fill="FCFCFC"/>
        </w:rPr>
        <w:t xml:space="preserve"> </w:t>
      </w:r>
      <w:proofErr w:type="spellStart"/>
      <w:r w:rsidRPr="00B80079">
        <w:rPr>
          <w:rFonts w:ascii="Times New Roman" w:hAnsi="Times New Roman"/>
          <w:i/>
          <w:iCs/>
          <w:spacing w:val="4"/>
          <w:sz w:val="24"/>
          <w:szCs w:val="24"/>
          <w:shd w:val="clear" w:color="auto" w:fill="FCFCFC"/>
        </w:rPr>
        <w:t>clavellata</w:t>
      </w:r>
      <w:proofErr w:type="spellEnd"/>
      <w:r w:rsidRPr="00B80079">
        <w:rPr>
          <w:rFonts w:ascii="Times New Roman" w:hAnsi="Times New Roman"/>
          <w:spacing w:val="4"/>
          <w:sz w:val="24"/>
          <w:szCs w:val="24"/>
          <w:shd w:val="clear" w:color="auto" w:fill="FCFCFC"/>
        </w:rPr>
        <w:t xml:space="preserve">) by symbiotic seed germination and its ecological implications. </w:t>
      </w:r>
      <w:del w:id="523" w:author="Spyridon Oikonomidis" w:date="2024-05-15T13:58:00Z">
        <w:r w:rsidRPr="00B80079" w:rsidDel="00F13481">
          <w:rPr>
            <w:rFonts w:ascii="Times New Roman" w:hAnsi="Times New Roman"/>
            <w:spacing w:val="4"/>
            <w:sz w:val="24"/>
            <w:szCs w:val="24"/>
            <w:shd w:val="clear" w:color="auto" w:fill="FCFCFC"/>
          </w:rPr>
          <w:delText xml:space="preserve">– </w:delText>
        </w:r>
      </w:del>
      <w:r w:rsidR="00237268" w:rsidRPr="00237268">
        <w:rPr>
          <w:rFonts w:ascii="Times New Roman" w:hAnsi="Times New Roman"/>
          <w:i/>
          <w:iCs/>
          <w:spacing w:val="4"/>
          <w:sz w:val="24"/>
          <w:szCs w:val="24"/>
          <w:shd w:val="clear" w:color="auto" w:fill="FCFCFC"/>
          <w:rPrChange w:id="524" w:author="Spyridon Oikonomidis" w:date="2024-05-15T13:58:00Z">
            <w:rPr>
              <w:rFonts w:ascii="Times New Roman" w:hAnsi="Times New Roman"/>
              <w:spacing w:val="4"/>
              <w:sz w:val="24"/>
              <w:szCs w:val="24"/>
              <w:shd w:val="clear" w:color="auto" w:fill="FCFCFC"/>
            </w:rPr>
          </w:rPrChange>
        </w:rPr>
        <w:t>Environmental and Experimental Botany</w:t>
      </w:r>
      <w:r w:rsidRPr="00B80079">
        <w:rPr>
          <w:rFonts w:ascii="Times New Roman" w:hAnsi="Times New Roman"/>
          <w:b/>
          <w:bCs/>
          <w:spacing w:val="4"/>
          <w:sz w:val="24"/>
          <w:szCs w:val="24"/>
          <w:shd w:val="clear" w:color="auto" w:fill="FCFCFC"/>
        </w:rPr>
        <w:t xml:space="preserve"> 39</w:t>
      </w:r>
      <w:r w:rsidR="00CA04F6" w:rsidRPr="00B80079">
        <w:rPr>
          <w:rFonts w:ascii="Times New Roman" w:hAnsi="Times New Roman"/>
          <w:spacing w:val="4"/>
          <w:sz w:val="24"/>
          <w:szCs w:val="24"/>
          <w:shd w:val="clear" w:color="auto" w:fill="FCFCFC"/>
        </w:rPr>
        <w:t>,</w:t>
      </w:r>
      <w:r w:rsidRPr="00B80079">
        <w:rPr>
          <w:rFonts w:ascii="Times New Roman" w:hAnsi="Times New Roman"/>
          <w:spacing w:val="4"/>
          <w:sz w:val="24"/>
          <w:szCs w:val="24"/>
          <w:shd w:val="clear" w:color="auto" w:fill="FCFCFC"/>
        </w:rPr>
        <w:t xml:space="preserve"> 189-195.</w:t>
      </w:r>
    </w:p>
    <w:p w14:paraId="67BB5FBF" w14:textId="77777777" w:rsidR="00DC6486" w:rsidRPr="00E147BC" w:rsidRDefault="00F13481" w:rsidP="00DC6486">
      <w:pPr>
        <w:autoSpaceDE w:val="0"/>
        <w:autoSpaceDN w:val="0"/>
        <w:adjustRightInd w:val="0"/>
        <w:spacing w:after="0" w:line="360" w:lineRule="auto"/>
        <w:ind w:left="426" w:hanging="426"/>
        <w:jc w:val="both"/>
        <w:rPr>
          <w:rFonts w:ascii="Times New Roman" w:hAnsi="Times New Roman"/>
          <w:b/>
          <w:bCs/>
          <w:spacing w:val="4"/>
          <w:sz w:val="24"/>
          <w:szCs w:val="24"/>
          <w:shd w:val="clear" w:color="auto" w:fill="FCFCFC"/>
        </w:rPr>
      </w:pPr>
      <w:ins w:id="525" w:author="Spyridon Oikonomidis" w:date="2024-05-15T13:59:00Z">
        <w:r>
          <w:rPr>
            <w:rStyle w:val="Hyperlink"/>
            <w:rFonts w:ascii="Times New Roman" w:hAnsi="Times New Roman"/>
            <w:b/>
            <w:bCs/>
            <w:color w:val="auto"/>
            <w:spacing w:val="4"/>
            <w:sz w:val="24"/>
            <w:szCs w:val="24"/>
            <w:u w:val="none"/>
            <w:shd w:val="clear" w:color="auto" w:fill="FCFCFC"/>
          </w:rPr>
          <w:t>Zhang Y, Li YY, Chen XM, Guo SX</w:t>
        </w:r>
      </w:ins>
      <w:ins w:id="526" w:author="Costas Thanos" w:date="2024-05-20T15:59:00Z">
        <w:r w:rsidR="00CA706A">
          <w:rPr>
            <w:rStyle w:val="Hyperlink"/>
            <w:rFonts w:ascii="Times New Roman" w:hAnsi="Times New Roman"/>
            <w:b/>
            <w:bCs/>
            <w:color w:val="auto"/>
            <w:spacing w:val="4"/>
            <w:sz w:val="24"/>
            <w:szCs w:val="24"/>
            <w:u w:val="none"/>
            <w:shd w:val="clear" w:color="auto" w:fill="FCFCFC"/>
          </w:rPr>
          <w:t xml:space="preserve"> and</w:t>
        </w:r>
      </w:ins>
      <w:ins w:id="527" w:author="Spyridon Oikonomidis" w:date="2024-05-15T13:59:00Z">
        <w:del w:id="528" w:author="Costas Thanos" w:date="2024-05-20T15:59:00Z">
          <w:r w:rsidDel="00CA706A">
            <w:rPr>
              <w:rStyle w:val="Hyperlink"/>
              <w:rFonts w:ascii="Times New Roman" w:hAnsi="Times New Roman"/>
              <w:b/>
              <w:bCs/>
              <w:color w:val="auto"/>
              <w:spacing w:val="4"/>
              <w:sz w:val="24"/>
              <w:szCs w:val="24"/>
              <w:u w:val="none"/>
              <w:shd w:val="clear" w:color="auto" w:fill="FCFCFC"/>
            </w:rPr>
            <w:delText>,</w:delText>
          </w:r>
        </w:del>
        <w:r>
          <w:rPr>
            <w:rStyle w:val="Hyperlink"/>
            <w:rFonts w:ascii="Times New Roman" w:hAnsi="Times New Roman"/>
            <w:b/>
            <w:bCs/>
            <w:color w:val="auto"/>
            <w:spacing w:val="4"/>
            <w:sz w:val="24"/>
            <w:szCs w:val="24"/>
            <w:u w:val="none"/>
            <w:shd w:val="clear" w:color="auto" w:fill="FCFCFC"/>
          </w:rPr>
          <w:t xml:space="preserve"> Lee YI</w:t>
        </w:r>
      </w:ins>
      <w:ins w:id="529" w:author="Costas Thanos" w:date="2024-05-20T15:59:00Z">
        <w:r w:rsidR="00CA706A">
          <w:rPr>
            <w:rStyle w:val="Hyperlink"/>
            <w:rFonts w:ascii="Times New Roman" w:hAnsi="Times New Roman"/>
            <w:b/>
            <w:bCs/>
            <w:color w:val="auto"/>
            <w:spacing w:val="4"/>
            <w:sz w:val="24"/>
            <w:szCs w:val="24"/>
            <w:u w:val="none"/>
            <w:shd w:val="clear" w:color="auto" w:fill="FCFCFC"/>
          </w:rPr>
          <w:t>.</w:t>
        </w:r>
      </w:ins>
      <w:ins w:id="530" w:author="Spyridon Oikonomidis" w:date="2024-05-15T13:59:00Z">
        <w:del w:id="531" w:author="Costas Thanos" w:date="2024-05-20T15:59:00Z">
          <w:r w:rsidDel="00CA706A">
            <w:rPr>
              <w:rStyle w:val="Hyperlink"/>
              <w:rFonts w:ascii="Times New Roman" w:hAnsi="Times New Roman"/>
              <w:color w:val="auto"/>
              <w:spacing w:val="4"/>
              <w:sz w:val="24"/>
              <w:szCs w:val="24"/>
              <w:u w:val="none"/>
              <w:shd w:val="clear" w:color="auto" w:fill="FCFCFC"/>
            </w:rPr>
            <w:delText>.</w:delText>
          </w:r>
        </w:del>
        <w:r>
          <w:rPr>
            <w:rStyle w:val="Hyperlink"/>
            <w:rFonts w:ascii="Times New Roman" w:hAnsi="Times New Roman"/>
            <w:color w:val="auto"/>
            <w:spacing w:val="4"/>
            <w:sz w:val="24"/>
            <w:szCs w:val="24"/>
            <w:u w:val="none"/>
            <w:shd w:val="clear" w:color="auto" w:fill="FCFCFC"/>
          </w:rPr>
          <w:t xml:space="preserve"> (2020). Effect of different mycobionts on symbiotic germination and seedling growth </w:t>
        </w:r>
      </w:ins>
      <w:ins w:id="532" w:author="Spyridon Oikonomidis" w:date="2024-05-15T14:00:00Z">
        <w:r>
          <w:rPr>
            <w:rStyle w:val="Hyperlink"/>
            <w:rFonts w:ascii="Times New Roman" w:hAnsi="Times New Roman"/>
            <w:color w:val="auto"/>
            <w:spacing w:val="4"/>
            <w:sz w:val="24"/>
            <w:szCs w:val="24"/>
            <w:u w:val="none"/>
            <w:shd w:val="clear" w:color="auto" w:fill="FCFCFC"/>
          </w:rPr>
          <w:t xml:space="preserve">of </w:t>
        </w:r>
        <w:r>
          <w:rPr>
            <w:rStyle w:val="Hyperlink"/>
            <w:rFonts w:ascii="Times New Roman" w:hAnsi="Times New Roman"/>
            <w:i/>
            <w:iCs/>
            <w:color w:val="auto"/>
            <w:spacing w:val="4"/>
            <w:sz w:val="24"/>
            <w:szCs w:val="24"/>
            <w:u w:val="none"/>
            <w:shd w:val="clear" w:color="auto" w:fill="FCFCFC"/>
          </w:rPr>
          <w:t>Dendrobium officinale</w:t>
        </w:r>
        <w:r>
          <w:rPr>
            <w:rStyle w:val="Hyperlink"/>
            <w:rFonts w:ascii="Times New Roman" w:hAnsi="Times New Roman"/>
            <w:color w:val="auto"/>
            <w:spacing w:val="4"/>
            <w:sz w:val="24"/>
            <w:szCs w:val="24"/>
            <w:u w:val="none"/>
            <w:shd w:val="clear" w:color="auto" w:fill="FCFCFC"/>
          </w:rPr>
          <w:t xml:space="preserve">, an important medicinal orchid. </w:t>
        </w:r>
        <w:r>
          <w:rPr>
            <w:rStyle w:val="Hyperlink"/>
            <w:rFonts w:ascii="Times New Roman" w:hAnsi="Times New Roman"/>
            <w:i/>
            <w:iCs/>
            <w:color w:val="auto"/>
            <w:spacing w:val="4"/>
            <w:sz w:val="24"/>
            <w:szCs w:val="24"/>
            <w:u w:val="none"/>
            <w:shd w:val="clear" w:color="auto" w:fill="FCFCFC"/>
          </w:rPr>
          <w:t>Botanical Studies</w:t>
        </w:r>
      </w:ins>
      <w:ins w:id="533" w:author="Spyridon Oikonomidis" w:date="2024-05-15T14:01:00Z">
        <w:r>
          <w:rPr>
            <w:rStyle w:val="Hyperlink"/>
            <w:rFonts w:ascii="Times New Roman" w:hAnsi="Times New Roman"/>
            <w:i/>
            <w:iCs/>
            <w:color w:val="auto"/>
            <w:spacing w:val="4"/>
            <w:sz w:val="24"/>
            <w:szCs w:val="24"/>
            <w:u w:val="none"/>
            <w:shd w:val="clear" w:color="auto" w:fill="FCFCFC"/>
          </w:rPr>
          <w:t xml:space="preserve"> </w:t>
        </w:r>
        <w:r>
          <w:rPr>
            <w:rStyle w:val="Hyperlink"/>
            <w:rFonts w:ascii="Times New Roman" w:hAnsi="Times New Roman"/>
            <w:b/>
            <w:bCs/>
            <w:color w:val="auto"/>
            <w:spacing w:val="4"/>
            <w:sz w:val="24"/>
            <w:szCs w:val="24"/>
            <w:u w:val="none"/>
            <w:shd w:val="clear" w:color="auto" w:fill="FCFCFC"/>
          </w:rPr>
          <w:t>61</w:t>
        </w:r>
        <w:r>
          <w:rPr>
            <w:rStyle w:val="Hyperlink"/>
            <w:rFonts w:ascii="Times New Roman" w:hAnsi="Times New Roman"/>
            <w:color w:val="auto"/>
            <w:spacing w:val="4"/>
            <w:sz w:val="24"/>
            <w:szCs w:val="24"/>
            <w:u w:val="none"/>
            <w:shd w:val="clear" w:color="auto" w:fill="FCFCFC"/>
          </w:rPr>
          <w:t>.</w:t>
        </w:r>
      </w:ins>
      <w:r w:rsidR="00DC6486" w:rsidRPr="00E147BC">
        <w:rPr>
          <w:rFonts w:ascii="Times New Roman" w:hAnsi="Times New Roman"/>
          <w:b/>
          <w:bCs/>
          <w:spacing w:val="4"/>
          <w:sz w:val="24"/>
          <w:szCs w:val="24"/>
          <w:shd w:val="clear" w:color="auto" w:fill="FCFCFC"/>
        </w:rPr>
        <w:br w:type="page"/>
      </w:r>
    </w:p>
    <w:p w14:paraId="1A551ED8" w14:textId="77777777" w:rsidR="00E20ECC" w:rsidRPr="00E147BC" w:rsidRDefault="00E20ECC" w:rsidP="00586832">
      <w:pPr>
        <w:autoSpaceDE w:val="0"/>
        <w:autoSpaceDN w:val="0"/>
        <w:adjustRightInd w:val="0"/>
        <w:spacing w:after="0" w:line="360" w:lineRule="auto"/>
        <w:rPr>
          <w:rFonts w:ascii="Times New Roman" w:hAnsi="Times New Roman"/>
          <w:b/>
          <w:bCs/>
          <w:spacing w:val="4"/>
          <w:sz w:val="24"/>
          <w:szCs w:val="24"/>
          <w:shd w:val="clear" w:color="auto" w:fill="FCFCFC"/>
        </w:rPr>
      </w:pPr>
      <w:r w:rsidRPr="00E147BC">
        <w:rPr>
          <w:rFonts w:ascii="Times New Roman" w:hAnsi="Times New Roman"/>
          <w:b/>
          <w:bCs/>
          <w:spacing w:val="4"/>
          <w:sz w:val="24"/>
          <w:szCs w:val="24"/>
          <w:shd w:val="clear" w:color="auto" w:fill="FCFCFC"/>
        </w:rPr>
        <w:lastRenderedPageBreak/>
        <w:t>Figures</w:t>
      </w:r>
    </w:p>
    <w:p w14:paraId="4E8D12FE" w14:textId="77777777" w:rsidR="00DC6486" w:rsidRPr="00E147BC" w:rsidRDefault="00DC6486" w:rsidP="00586832">
      <w:pPr>
        <w:autoSpaceDE w:val="0"/>
        <w:autoSpaceDN w:val="0"/>
        <w:adjustRightInd w:val="0"/>
        <w:spacing w:after="0" w:line="360" w:lineRule="auto"/>
        <w:rPr>
          <w:rFonts w:ascii="Times New Roman" w:hAnsi="Times New Roman"/>
          <w:spacing w:val="4"/>
          <w:sz w:val="24"/>
          <w:szCs w:val="24"/>
          <w:shd w:val="clear" w:color="auto" w:fill="FCFCFC"/>
        </w:rPr>
      </w:pPr>
    </w:p>
    <w:p w14:paraId="151E81E7" w14:textId="77777777" w:rsidR="00B614AE" w:rsidRPr="00B80079" w:rsidRDefault="00B614AE" w:rsidP="00B614AE">
      <w:pPr>
        <w:autoSpaceDE w:val="0"/>
        <w:autoSpaceDN w:val="0"/>
        <w:adjustRightInd w:val="0"/>
        <w:spacing w:after="0" w:line="360" w:lineRule="auto"/>
        <w:jc w:val="both"/>
        <w:rPr>
          <w:rFonts w:ascii="Times New Roman" w:hAnsi="Times New Roman"/>
          <w:color w:val="000000" w:themeColor="text1"/>
          <w:spacing w:val="4"/>
          <w:sz w:val="24"/>
          <w:szCs w:val="24"/>
          <w:shd w:val="clear" w:color="auto" w:fill="FCFCFC"/>
        </w:rPr>
      </w:pPr>
      <w:r w:rsidRPr="00B80079">
        <w:rPr>
          <w:rFonts w:ascii="Times New Roman" w:hAnsi="Times New Roman"/>
          <w:b/>
          <w:bCs/>
          <w:color w:val="000000" w:themeColor="text1"/>
          <w:spacing w:val="4"/>
          <w:sz w:val="24"/>
          <w:szCs w:val="24"/>
          <w:shd w:val="clear" w:color="auto" w:fill="FCFCFC"/>
        </w:rPr>
        <w:t xml:space="preserve">Figure 1. </w:t>
      </w:r>
      <w:r w:rsidRPr="00B80079">
        <w:rPr>
          <w:rFonts w:ascii="Times New Roman" w:hAnsi="Times New Roman"/>
          <w:color w:val="000000" w:themeColor="text1"/>
          <w:spacing w:val="4"/>
          <w:sz w:val="24"/>
          <w:szCs w:val="24"/>
          <w:shd w:val="clear" w:color="auto" w:fill="FCFCFC"/>
        </w:rPr>
        <w:t>The relationship of E:S with: germination type (a), habitat shadiness (b), climate zone (c), mycoheterotrophy level (d), and growth form (e) for a dataset of 203 members of the family Orchidaceae (see Table 1).</w:t>
      </w:r>
      <w:r w:rsidR="00B80079">
        <w:rPr>
          <w:rFonts w:ascii="Times New Roman" w:hAnsi="Times New Roman"/>
          <w:color w:val="000000" w:themeColor="text1"/>
          <w:spacing w:val="4"/>
          <w:sz w:val="24"/>
          <w:szCs w:val="24"/>
          <w:shd w:val="clear" w:color="auto" w:fill="FCFCFC"/>
        </w:rPr>
        <w:t xml:space="preserve"> </w:t>
      </w:r>
      <w:r w:rsidRPr="00B80079">
        <w:rPr>
          <w:rFonts w:ascii="Times New Roman" w:hAnsi="Times New Roman"/>
          <w:color w:val="000000" w:themeColor="text1"/>
          <w:spacing w:val="4"/>
          <w:sz w:val="24"/>
          <w:szCs w:val="24"/>
          <w:shd w:val="clear" w:color="auto" w:fill="FCFCFC"/>
        </w:rPr>
        <w:t>The yellow dot inside each viol-boxplot corresponds to the mean of the group (m). The test statistics [</w:t>
      </w:r>
      <w:proofErr w:type="gramStart"/>
      <w:r w:rsidRPr="00B80079">
        <w:rPr>
          <w:rFonts w:ascii="Times New Roman" w:hAnsi="Times New Roman"/>
          <w:color w:val="000000" w:themeColor="text1"/>
          <w:spacing w:val="4"/>
          <w:sz w:val="24"/>
          <w:szCs w:val="24"/>
          <w:shd w:val="clear" w:color="auto" w:fill="FCFCFC"/>
        </w:rPr>
        <w:t>log</w:t>
      </w:r>
      <w:r w:rsidRPr="00B80079">
        <w:rPr>
          <w:rFonts w:ascii="Times New Roman" w:hAnsi="Times New Roman"/>
          <w:color w:val="000000" w:themeColor="text1"/>
          <w:spacing w:val="4"/>
          <w:sz w:val="24"/>
          <w:szCs w:val="24"/>
          <w:shd w:val="clear" w:color="auto" w:fill="FCFCFC"/>
          <w:vertAlign w:val="subscript"/>
        </w:rPr>
        <w:t>e</w:t>
      </w:r>
      <w:r w:rsidRPr="00B80079">
        <w:rPr>
          <w:rFonts w:ascii="Times New Roman" w:hAnsi="Times New Roman"/>
          <w:color w:val="000000" w:themeColor="text1"/>
          <w:spacing w:val="4"/>
          <w:sz w:val="24"/>
          <w:szCs w:val="24"/>
          <w:shd w:val="clear" w:color="auto" w:fill="FCFCFC"/>
        </w:rPr>
        <w:t>(</w:t>
      </w:r>
      <w:proofErr w:type="spellStart"/>
      <w:proofErr w:type="gramEnd"/>
      <w:r w:rsidRPr="00B80079">
        <w:rPr>
          <w:rFonts w:ascii="Times New Roman" w:hAnsi="Times New Roman"/>
          <w:color w:val="000000" w:themeColor="text1"/>
          <w:spacing w:val="4"/>
          <w:sz w:val="24"/>
          <w:szCs w:val="24"/>
          <w:shd w:val="clear" w:color="auto" w:fill="FCFCFC"/>
        </w:rPr>
        <w:t>W</w:t>
      </w:r>
      <w:r w:rsidRPr="00B80079">
        <w:rPr>
          <w:rFonts w:ascii="Times New Roman" w:hAnsi="Times New Roman"/>
          <w:color w:val="000000" w:themeColor="text1"/>
          <w:spacing w:val="4"/>
          <w:sz w:val="24"/>
          <w:szCs w:val="24"/>
          <w:shd w:val="clear" w:color="auto" w:fill="FCFCFC"/>
          <w:vertAlign w:val="subscript"/>
        </w:rPr>
        <w:t>mann-whitney</w:t>
      </w:r>
      <w:proofErr w:type="spellEnd"/>
      <w:r w:rsidRPr="00B80079">
        <w:rPr>
          <w:rFonts w:ascii="Times New Roman" w:hAnsi="Times New Roman"/>
          <w:color w:val="000000" w:themeColor="text1"/>
          <w:spacing w:val="4"/>
          <w:sz w:val="24"/>
          <w:szCs w:val="24"/>
          <w:shd w:val="clear" w:color="auto" w:fill="FCFCFC"/>
        </w:rPr>
        <w:t>)], p-value (p), effect size (r), its confidence interval (Cl</w:t>
      </w:r>
      <w:r w:rsidRPr="00B80079">
        <w:rPr>
          <w:rFonts w:ascii="Times New Roman" w:hAnsi="Times New Roman"/>
          <w:color w:val="000000" w:themeColor="text1"/>
          <w:spacing w:val="4"/>
          <w:sz w:val="24"/>
          <w:szCs w:val="24"/>
          <w:shd w:val="clear" w:color="auto" w:fill="FCFCFC"/>
          <w:vertAlign w:val="subscript"/>
        </w:rPr>
        <w:t>95%</w:t>
      </w:r>
      <w:r w:rsidRPr="00B80079">
        <w:rPr>
          <w:rFonts w:ascii="Times New Roman" w:hAnsi="Times New Roman"/>
          <w:color w:val="000000" w:themeColor="text1"/>
          <w:spacing w:val="4"/>
          <w:sz w:val="24"/>
          <w:szCs w:val="24"/>
          <w:shd w:val="clear" w:color="auto" w:fill="FCFCFC"/>
        </w:rPr>
        <w:t>), and the total number (n</w:t>
      </w:r>
      <w:r w:rsidRPr="00B80079">
        <w:rPr>
          <w:rFonts w:ascii="Times New Roman" w:hAnsi="Times New Roman"/>
          <w:color w:val="000000" w:themeColor="text1"/>
          <w:spacing w:val="4"/>
          <w:sz w:val="24"/>
          <w:szCs w:val="24"/>
          <w:shd w:val="clear" w:color="auto" w:fill="FCFCFC"/>
          <w:vertAlign w:val="subscript"/>
        </w:rPr>
        <w:t>obs</w:t>
      </w:r>
      <w:r w:rsidRPr="00B80079">
        <w:rPr>
          <w:rFonts w:ascii="Times New Roman" w:hAnsi="Times New Roman"/>
          <w:color w:val="000000" w:themeColor="text1"/>
          <w:spacing w:val="4"/>
          <w:sz w:val="24"/>
          <w:szCs w:val="24"/>
          <w:shd w:val="clear" w:color="auto" w:fill="FCFCFC"/>
        </w:rPr>
        <w:t>) of observations are showed on top of each diagram</w:t>
      </w:r>
      <w:bookmarkStart w:id="534" w:name="_Hlk156213988"/>
      <w:r w:rsidRPr="00B80079">
        <w:rPr>
          <w:rFonts w:ascii="Times New Roman" w:hAnsi="Times New Roman"/>
          <w:color w:val="000000" w:themeColor="text1"/>
          <w:spacing w:val="4"/>
          <w:sz w:val="24"/>
          <w:szCs w:val="24"/>
          <w:shd w:val="clear" w:color="auto" w:fill="FCFCFC"/>
        </w:rPr>
        <w:t xml:space="preserve"> The number of observations in each category is displayed beneath the group name on the x-axis</w:t>
      </w:r>
      <w:bookmarkEnd w:id="534"/>
      <w:r w:rsidRPr="00B80079">
        <w:rPr>
          <w:rFonts w:ascii="Times New Roman" w:hAnsi="Times New Roman"/>
          <w:color w:val="000000" w:themeColor="text1"/>
          <w:spacing w:val="4"/>
          <w:sz w:val="24"/>
          <w:szCs w:val="24"/>
          <w:shd w:val="clear" w:color="auto" w:fill="FCFCFC"/>
        </w:rPr>
        <w:t>.</w:t>
      </w:r>
    </w:p>
    <w:p w14:paraId="4E6A3669" w14:textId="77777777" w:rsidR="00A77CE7" w:rsidRPr="00B80079" w:rsidRDefault="00A77CE7" w:rsidP="00586832">
      <w:pPr>
        <w:autoSpaceDE w:val="0"/>
        <w:autoSpaceDN w:val="0"/>
        <w:adjustRightInd w:val="0"/>
        <w:spacing w:after="0" w:line="360" w:lineRule="auto"/>
        <w:jc w:val="both"/>
        <w:rPr>
          <w:rFonts w:ascii="Times New Roman" w:hAnsi="Times New Roman"/>
          <w:spacing w:val="4"/>
          <w:sz w:val="24"/>
          <w:szCs w:val="24"/>
          <w:shd w:val="clear" w:color="auto" w:fill="FCFCFC"/>
        </w:rPr>
      </w:pPr>
    </w:p>
    <w:p w14:paraId="5BB63C86" w14:textId="77777777" w:rsidR="00B614AE" w:rsidRPr="00B80079" w:rsidRDefault="00B614AE" w:rsidP="00B614AE">
      <w:pPr>
        <w:autoSpaceDE w:val="0"/>
        <w:autoSpaceDN w:val="0"/>
        <w:adjustRightInd w:val="0"/>
        <w:spacing w:after="0" w:line="360" w:lineRule="auto"/>
        <w:jc w:val="both"/>
        <w:rPr>
          <w:rFonts w:ascii="Times New Roman" w:hAnsi="Times New Roman"/>
          <w:color w:val="000000" w:themeColor="text1"/>
          <w:spacing w:val="4"/>
          <w:sz w:val="24"/>
          <w:szCs w:val="24"/>
          <w:shd w:val="clear" w:color="auto" w:fill="FCFCFC"/>
        </w:rPr>
      </w:pPr>
      <w:r w:rsidRPr="00B80079">
        <w:rPr>
          <w:rFonts w:ascii="Times New Roman" w:hAnsi="Times New Roman"/>
          <w:b/>
          <w:bCs/>
          <w:color w:val="000000" w:themeColor="text1"/>
          <w:spacing w:val="4"/>
          <w:sz w:val="24"/>
          <w:szCs w:val="24"/>
          <w:shd w:val="clear" w:color="auto" w:fill="FCFCFC"/>
        </w:rPr>
        <w:t xml:space="preserve">Figure 2. </w:t>
      </w:r>
      <w:r w:rsidRPr="00B80079">
        <w:rPr>
          <w:rFonts w:ascii="Times New Roman" w:hAnsi="Times New Roman"/>
          <w:color w:val="000000" w:themeColor="text1"/>
          <w:sz w:val="24"/>
          <w:szCs w:val="24"/>
        </w:rPr>
        <w:t>The relationship</w:t>
      </w:r>
      <w:r w:rsidRPr="00B80079">
        <w:rPr>
          <w:rFonts w:ascii="Times New Roman" w:hAnsi="Times New Roman"/>
          <w:color w:val="000000" w:themeColor="text1"/>
          <w:spacing w:val="4"/>
          <w:sz w:val="24"/>
          <w:szCs w:val="24"/>
          <w:shd w:val="clear" w:color="auto" w:fill="FCFCFC"/>
        </w:rPr>
        <w:t xml:space="preserve"> of E:S with germination type and habitat shadiness</w:t>
      </w:r>
      <w:r w:rsidR="00B80079">
        <w:rPr>
          <w:rFonts w:ascii="Times New Roman" w:hAnsi="Times New Roman"/>
          <w:color w:val="000000" w:themeColor="text1"/>
          <w:spacing w:val="4"/>
          <w:sz w:val="24"/>
          <w:szCs w:val="24"/>
          <w:shd w:val="clear" w:color="auto" w:fill="FCFCFC"/>
        </w:rPr>
        <w:t>,</w:t>
      </w:r>
      <w:r w:rsidRPr="00B80079">
        <w:rPr>
          <w:rFonts w:ascii="Times New Roman" w:hAnsi="Times New Roman"/>
          <w:color w:val="000000" w:themeColor="text1"/>
          <w:spacing w:val="4"/>
          <w:sz w:val="24"/>
          <w:szCs w:val="24"/>
          <w:shd w:val="clear" w:color="auto" w:fill="FCFCFC"/>
        </w:rPr>
        <w:t xml:space="preserve"> depicted separately for the subfamilies Epidendroideae (a, b) and Orchidoideae (c, d). The yellow dot inside each viol-boxplot corresponds to the mean of the group (m). The test statistics [</w:t>
      </w:r>
      <w:proofErr w:type="gramStart"/>
      <w:r w:rsidRPr="00B80079">
        <w:rPr>
          <w:rFonts w:ascii="Times New Roman" w:hAnsi="Times New Roman"/>
          <w:color w:val="000000" w:themeColor="text1"/>
          <w:spacing w:val="4"/>
          <w:sz w:val="24"/>
          <w:szCs w:val="24"/>
          <w:shd w:val="clear" w:color="auto" w:fill="FCFCFC"/>
        </w:rPr>
        <w:t>log</w:t>
      </w:r>
      <w:r w:rsidRPr="00B80079">
        <w:rPr>
          <w:rFonts w:ascii="Times New Roman" w:hAnsi="Times New Roman"/>
          <w:color w:val="000000" w:themeColor="text1"/>
          <w:spacing w:val="4"/>
          <w:sz w:val="24"/>
          <w:szCs w:val="24"/>
          <w:shd w:val="clear" w:color="auto" w:fill="FCFCFC"/>
          <w:vertAlign w:val="subscript"/>
        </w:rPr>
        <w:t>e</w:t>
      </w:r>
      <w:r w:rsidRPr="00B80079">
        <w:rPr>
          <w:rFonts w:ascii="Times New Roman" w:hAnsi="Times New Roman"/>
          <w:color w:val="000000" w:themeColor="text1"/>
          <w:spacing w:val="4"/>
          <w:sz w:val="24"/>
          <w:szCs w:val="24"/>
          <w:shd w:val="clear" w:color="auto" w:fill="FCFCFC"/>
        </w:rPr>
        <w:t>(</w:t>
      </w:r>
      <w:proofErr w:type="spellStart"/>
      <w:proofErr w:type="gramEnd"/>
      <w:r w:rsidRPr="00B80079">
        <w:rPr>
          <w:rFonts w:ascii="Times New Roman" w:hAnsi="Times New Roman"/>
          <w:color w:val="000000" w:themeColor="text1"/>
          <w:spacing w:val="4"/>
          <w:sz w:val="24"/>
          <w:szCs w:val="24"/>
          <w:shd w:val="clear" w:color="auto" w:fill="FCFCFC"/>
        </w:rPr>
        <w:t>W</w:t>
      </w:r>
      <w:r w:rsidRPr="00B80079">
        <w:rPr>
          <w:rFonts w:ascii="Times New Roman" w:hAnsi="Times New Roman"/>
          <w:color w:val="000000" w:themeColor="text1"/>
          <w:spacing w:val="4"/>
          <w:sz w:val="24"/>
          <w:szCs w:val="24"/>
          <w:shd w:val="clear" w:color="auto" w:fill="FCFCFC"/>
          <w:vertAlign w:val="subscript"/>
        </w:rPr>
        <w:t>mann-whitney</w:t>
      </w:r>
      <w:proofErr w:type="spellEnd"/>
      <w:r w:rsidRPr="00B80079">
        <w:rPr>
          <w:rFonts w:ascii="Times New Roman" w:hAnsi="Times New Roman"/>
          <w:color w:val="000000" w:themeColor="text1"/>
          <w:spacing w:val="4"/>
          <w:sz w:val="24"/>
          <w:szCs w:val="24"/>
          <w:shd w:val="clear" w:color="auto" w:fill="FCFCFC"/>
        </w:rPr>
        <w:t>)], p-value (p), effect size (r), its confidence interval (Cl</w:t>
      </w:r>
      <w:r w:rsidRPr="00B80079">
        <w:rPr>
          <w:rFonts w:ascii="Times New Roman" w:hAnsi="Times New Roman"/>
          <w:color w:val="000000" w:themeColor="text1"/>
          <w:spacing w:val="4"/>
          <w:sz w:val="24"/>
          <w:szCs w:val="24"/>
          <w:shd w:val="clear" w:color="auto" w:fill="FCFCFC"/>
          <w:vertAlign w:val="subscript"/>
        </w:rPr>
        <w:t>95%</w:t>
      </w:r>
      <w:r w:rsidRPr="00B80079">
        <w:rPr>
          <w:rFonts w:ascii="Times New Roman" w:hAnsi="Times New Roman"/>
          <w:color w:val="000000" w:themeColor="text1"/>
          <w:spacing w:val="4"/>
          <w:sz w:val="24"/>
          <w:szCs w:val="24"/>
          <w:shd w:val="clear" w:color="auto" w:fill="FCFCFC"/>
        </w:rPr>
        <w:t>), and the number (n</w:t>
      </w:r>
      <w:r w:rsidRPr="00B80079">
        <w:rPr>
          <w:rFonts w:ascii="Times New Roman" w:hAnsi="Times New Roman"/>
          <w:color w:val="000000" w:themeColor="text1"/>
          <w:spacing w:val="4"/>
          <w:sz w:val="24"/>
          <w:szCs w:val="24"/>
          <w:shd w:val="clear" w:color="auto" w:fill="FCFCFC"/>
          <w:vertAlign w:val="subscript"/>
        </w:rPr>
        <w:t>obs</w:t>
      </w:r>
      <w:r w:rsidRPr="00B80079">
        <w:rPr>
          <w:rFonts w:ascii="Times New Roman" w:hAnsi="Times New Roman"/>
          <w:color w:val="000000" w:themeColor="text1"/>
          <w:spacing w:val="4"/>
          <w:sz w:val="24"/>
          <w:szCs w:val="24"/>
          <w:shd w:val="clear" w:color="auto" w:fill="FCFCFC"/>
        </w:rPr>
        <w:t>) of observations are showed on top of each diagram.</w:t>
      </w:r>
    </w:p>
    <w:p w14:paraId="793CCD79" w14:textId="77777777" w:rsidR="00E86479" w:rsidRPr="00B80079" w:rsidRDefault="00E86479" w:rsidP="00586832">
      <w:pPr>
        <w:autoSpaceDE w:val="0"/>
        <w:autoSpaceDN w:val="0"/>
        <w:adjustRightInd w:val="0"/>
        <w:spacing w:after="0" w:line="360" w:lineRule="auto"/>
        <w:jc w:val="both"/>
        <w:rPr>
          <w:rFonts w:ascii="Times New Roman" w:hAnsi="Times New Roman"/>
          <w:spacing w:val="4"/>
          <w:sz w:val="24"/>
          <w:szCs w:val="24"/>
          <w:shd w:val="clear" w:color="auto" w:fill="FCFCFC"/>
        </w:rPr>
      </w:pPr>
    </w:p>
    <w:p w14:paraId="2CA39145" w14:textId="77777777" w:rsidR="00B614AE" w:rsidRPr="00B80079" w:rsidRDefault="00B614AE" w:rsidP="00B614AE">
      <w:pPr>
        <w:autoSpaceDE w:val="0"/>
        <w:autoSpaceDN w:val="0"/>
        <w:adjustRightInd w:val="0"/>
        <w:spacing w:after="0" w:line="360" w:lineRule="auto"/>
        <w:jc w:val="both"/>
        <w:rPr>
          <w:rFonts w:ascii="Times New Roman" w:hAnsi="Times New Roman"/>
          <w:color w:val="000000" w:themeColor="text1"/>
          <w:sz w:val="24"/>
          <w:szCs w:val="24"/>
        </w:rPr>
      </w:pPr>
      <w:r w:rsidRPr="00B80079">
        <w:rPr>
          <w:rFonts w:ascii="Times New Roman" w:hAnsi="Times New Roman"/>
          <w:b/>
          <w:bCs/>
          <w:color w:val="000000" w:themeColor="text1"/>
          <w:spacing w:val="4"/>
          <w:sz w:val="24"/>
          <w:szCs w:val="24"/>
          <w:shd w:val="clear" w:color="auto" w:fill="FCFCFC"/>
        </w:rPr>
        <w:t xml:space="preserve">Figure 3. </w:t>
      </w:r>
      <w:r w:rsidRPr="00B80079">
        <w:rPr>
          <w:rFonts w:ascii="Times New Roman" w:hAnsi="Times New Roman"/>
          <w:color w:val="000000" w:themeColor="text1"/>
          <w:sz w:val="24"/>
          <w:szCs w:val="24"/>
        </w:rPr>
        <w:t>FAMD factor maps, obtained through the Factor Analysis for Mixed Data approach (FAMD analysis), depict the clustering patterns of the 203 species in the dataset based on the five variables studied (E:S, germination type, habitat shadiness, growth form, and climate zone). Each factor map corresponds to the clustering pattern of the species based on one of the four categorical variables in the dataset. For each variable in the corresponding factor map, the convex hull and the 95% confidence interval ellipse are presented, with the group mean at its centre.</w:t>
      </w:r>
    </w:p>
    <w:p w14:paraId="1A08D6B7" w14:textId="77777777" w:rsidR="00B614AE" w:rsidRPr="00B80079" w:rsidRDefault="00B614AE" w:rsidP="00B614AE">
      <w:pPr>
        <w:autoSpaceDE w:val="0"/>
        <w:autoSpaceDN w:val="0"/>
        <w:adjustRightInd w:val="0"/>
        <w:spacing w:after="0" w:line="360" w:lineRule="auto"/>
        <w:jc w:val="both"/>
        <w:rPr>
          <w:rFonts w:ascii="Times New Roman" w:hAnsi="Times New Roman"/>
          <w:color w:val="000000" w:themeColor="text1"/>
          <w:sz w:val="24"/>
          <w:szCs w:val="24"/>
        </w:rPr>
      </w:pPr>
    </w:p>
    <w:p w14:paraId="6021EB5E" w14:textId="77777777" w:rsidR="00B614AE" w:rsidRPr="00B80079" w:rsidRDefault="00B614AE" w:rsidP="00B614AE">
      <w:pPr>
        <w:autoSpaceDE w:val="0"/>
        <w:autoSpaceDN w:val="0"/>
        <w:adjustRightInd w:val="0"/>
        <w:spacing w:after="0" w:line="360" w:lineRule="auto"/>
        <w:jc w:val="both"/>
        <w:rPr>
          <w:rFonts w:ascii="Times New Roman" w:hAnsi="Times New Roman"/>
          <w:sz w:val="24"/>
          <w:szCs w:val="24"/>
        </w:rPr>
      </w:pPr>
      <w:r w:rsidRPr="00B80079">
        <w:rPr>
          <w:rFonts w:ascii="Times New Roman" w:hAnsi="Times New Roman"/>
          <w:b/>
          <w:bCs/>
          <w:spacing w:val="4"/>
          <w:sz w:val="24"/>
          <w:szCs w:val="24"/>
          <w:shd w:val="clear" w:color="auto" w:fill="FCFCFC"/>
        </w:rPr>
        <w:lastRenderedPageBreak/>
        <w:t xml:space="preserve">Figure 4. </w:t>
      </w:r>
      <w:r w:rsidRPr="00B80079">
        <w:rPr>
          <w:rFonts w:ascii="Times New Roman" w:hAnsi="Times New Roman"/>
          <w:sz w:val="24"/>
          <w:szCs w:val="24"/>
        </w:rPr>
        <w:t>The relationship between E:S and FG percentage, accompanied by the best-fitted second-degree polynomial curve. The colour of the dots represents the ‘trait index’ as shown in the legend (for explanation of the TI values, see Materials and Methods). The equation of the Generalized Linear Model (GLM) regression is also shown (inset box), along with the three pseudo-R</w:t>
      </w:r>
      <w:r w:rsidRPr="00B80079">
        <w:rPr>
          <w:rFonts w:ascii="Times New Roman" w:hAnsi="Times New Roman"/>
          <w:sz w:val="24"/>
          <w:szCs w:val="24"/>
          <w:vertAlign w:val="superscript"/>
        </w:rPr>
        <w:t>2</w:t>
      </w:r>
      <w:r w:rsidRPr="00B80079">
        <w:rPr>
          <w:rFonts w:ascii="Times New Roman" w:hAnsi="Times New Roman"/>
          <w:sz w:val="24"/>
          <w:szCs w:val="24"/>
        </w:rPr>
        <w:t xml:space="preserve"> values correspond to: 1) McFadden, 2) Cox and Snell, and 3) Nagelkerke, respectively.</w:t>
      </w:r>
    </w:p>
    <w:p w14:paraId="104F5A88" w14:textId="77777777" w:rsidR="003A39A0" w:rsidRPr="00B80079" w:rsidRDefault="003A39A0" w:rsidP="00586832">
      <w:pPr>
        <w:autoSpaceDE w:val="0"/>
        <w:autoSpaceDN w:val="0"/>
        <w:adjustRightInd w:val="0"/>
        <w:spacing w:after="0" w:line="360" w:lineRule="auto"/>
        <w:jc w:val="both"/>
        <w:rPr>
          <w:rFonts w:ascii="Times New Roman" w:hAnsi="Times New Roman"/>
          <w:spacing w:val="4"/>
          <w:sz w:val="24"/>
          <w:szCs w:val="24"/>
          <w:shd w:val="clear" w:color="auto" w:fill="FCFCFC"/>
        </w:rPr>
      </w:pPr>
    </w:p>
    <w:p w14:paraId="4F50BDAA" w14:textId="77777777" w:rsidR="00A06B18" w:rsidRPr="00B80079" w:rsidDel="008E51FB" w:rsidRDefault="00B614AE" w:rsidP="00A06B18">
      <w:pPr>
        <w:autoSpaceDE w:val="0"/>
        <w:autoSpaceDN w:val="0"/>
        <w:adjustRightInd w:val="0"/>
        <w:spacing w:after="0" w:line="360" w:lineRule="auto"/>
        <w:jc w:val="both"/>
        <w:rPr>
          <w:del w:id="535" w:author="Spyridon Oikonomidis" w:date="2024-05-11T12:12:00Z"/>
          <w:rFonts w:ascii="Times New Roman" w:hAnsi="Times New Roman"/>
          <w:color w:val="000000" w:themeColor="text1"/>
          <w:spacing w:val="4"/>
          <w:sz w:val="24"/>
          <w:szCs w:val="24"/>
          <w:shd w:val="clear" w:color="auto" w:fill="FCFCFC"/>
        </w:rPr>
      </w:pPr>
      <w:del w:id="536" w:author="Spyridon Oikonomidis" w:date="2024-05-11T12:12:00Z">
        <w:r w:rsidRPr="00B80079" w:rsidDel="008E51FB">
          <w:rPr>
            <w:rFonts w:ascii="Times New Roman" w:hAnsi="Times New Roman"/>
            <w:b/>
            <w:bCs/>
            <w:color w:val="000000" w:themeColor="text1"/>
            <w:spacing w:val="4"/>
            <w:sz w:val="24"/>
            <w:szCs w:val="24"/>
            <w:shd w:val="clear" w:color="auto" w:fill="FCFCFC"/>
          </w:rPr>
          <w:delText xml:space="preserve">Figure 5. </w:delText>
        </w:r>
        <w:r w:rsidRPr="00B80079" w:rsidDel="008E51FB">
          <w:rPr>
            <w:rFonts w:ascii="Times New Roman" w:hAnsi="Times New Roman"/>
            <w:color w:val="000000" w:themeColor="text1"/>
            <w:sz w:val="24"/>
            <w:szCs w:val="24"/>
          </w:rPr>
          <w:delText xml:space="preserve">A divisive hierarchical clustering dendrogram of the studied orchids, split in two for better visualisation. The colour of each species on the dendrogram corresponds to the 'trait index' values: black for 4, red for 3, green for 2, blue for 1, and turquoise for 0. The accompanying bar graph displays the E:S value for each species, with the colours of the bars indicating the subfamily of each species: dark green for Epidendroideae, yellow for Orchidoideae, gray for Apostasioideae, dark gray for Vanilloideae, and orange for Cypripedioideae. In addition, a smaller version of the entire dendrogram is placed in the centre-bottom, to the left of the split. </w:delText>
        </w:r>
      </w:del>
    </w:p>
    <w:p w14:paraId="67890DAE" w14:textId="77777777" w:rsidR="00362DDF" w:rsidRPr="00B80079" w:rsidRDefault="00362DDF" w:rsidP="00586832">
      <w:pPr>
        <w:autoSpaceDE w:val="0"/>
        <w:autoSpaceDN w:val="0"/>
        <w:adjustRightInd w:val="0"/>
        <w:spacing w:after="0" w:line="360" w:lineRule="auto"/>
        <w:jc w:val="both"/>
        <w:rPr>
          <w:rFonts w:ascii="Times New Roman" w:hAnsi="Times New Roman"/>
          <w:spacing w:val="4"/>
          <w:sz w:val="24"/>
          <w:szCs w:val="24"/>
          <w:shd w:val="clear" w:color="auto" w:fill="FCFCFC"/>
        </w:rPr>
      </w:pPr>
    </w:p>
    <w:p w14:paraId="0FDEADC5" w14:textId="77777777" w:rsidR="00B614AE" w:rsidRPr="00B80079" w:rsidRDefault="00B614AE" w:rsidP="00B614AE">
      <w:pPr>
        <w:autoSpaceDE w:val="0"/>
        <w:autoSpaceDN w:val="0"/>
        <w:adjustRightInd w:val="0"/>
        <w:spacing w:after="0" w:line="360" w:lineRule="auto"/>
        <w:jc w:val="both"/>
        <w:rPr>
          <w:rFonts w:ascii="Times New Roman" w:hAnsi="Times New Roman"/>
          <w:spacing w:val="4"/>
          <w:sz w:val="24"/>
          <w:szCs w:val="24"/>
          <w:shd w:val="clear" w:color="auto" w:fill="FCFCFC"/>
        </w:rPr>
      </w:pPr>
      <w:r w:rsidRPr="00B80079">
        <w:rPr>
          <w:rFonts w:ascii="Times New Roman" w:hAnsi="Times New Roman"/>
          <w:b/>
          <w:bCs/>
          <w:color w:val="000000" w:themeColor="text1"/>
          <w:spacing w:val="4"/>
          <w:sz w:val="24"/>
          <w:szCs w:val="24"/>
          <w:shd w:val="clear" w:color="auto" w:fill="FCFCFC"/>
        </w:rPr>
        <w:t xml:space="preserve">Figure </w:t>
      </w:r>
      <w:del w:id="537" w:author="Spyridon Oikonomidis" w:date="2024-05-11T12:12:00Z">
        <w:r w:rsidRPr="00B80079" w:rsidDel="008E51FB">
          <w:rPr>
            <w:rFonts w:ascii="Times New Roman" w:hAnsi="Times New Roman"/>
            <w:b/>
            <w:bCs/>
            <w:color w:val="000000" w:themeColor="text1"/>
            <w:spacing w:val="4"/>
            <w:sz w:val="24"/>
            <w:szCs w:val="24"/>
            <w:shd w:val="clear" w:color="auto" w:fill="FCFCFC"/>
          </w:rPr>
          <w:delText>6</w:delText>
        </w:r>
      </w:del>
      <w:ins w:id="538" w:author="Spyridon Oikonomidis" w:date="2024-05-11T12:12:00Z">
        <w:r w:rsidR="008E51FB">
          <w:rPr>
            <w:rFonts w:ascii="Times New Roman" w:hAnsi="Times New Roman"/>
            <w:b/>
            <w:bCs/>
            <w:color w:val="000000" w:themeColor="text1"/>
            <w:spacing w:val="4"/>
            <w:sz w:val="24"/>
            <w:szCs w:val="24"/>
            <w:shd w:val="clear" w:color="auto" w:fill="FCFCFC"/>
          </w:rPr>
          <w:t>5</w:t>
        </w:r>
      </w:ins>
      <w:r w:rsidRPr="00B80079">
        <w:rPr>
          <w:rFonts w:ascii="Times New Roman" w:hAnsi="Times New Roman"/>
          <w:b/>
          <w:bCs/>
          <w:color w:val="000000" w:themeColor="text1"/>
          <w:spacing w:val="4"/>
          <w:sz w:val="24"/>
          <w:szCs w:val="24"/>
          <w:shd w:val="clear" w:color="auto" w:fill="FCFCFC"/>
        </w:rPr>
        <w:t xml:space="preserve">. </w:t>
      </w:r>
      <w:r w:rsidRPr="00B80079">
        <w:rPr>
          <w:rFonts w:ascii="Times New Roman" w:hAnsi="Times New Roman"/>
          <w:color w:val="000000" w:themeColor="text1"/>
          <w:spacing w:val="4"/>
          <w:sz w:val="24"/>
          <w:szCs w:val="24"/>
          <w:shd w:val="clear" w:color="auto" w:fill="FCFCFC"/>
        </w:rPr>
        <w:t>Variable tree representing the complete dataset of the study. In each box the number of observations, the</w:t>
      </w:r>
      <w:r w:rsidRPr="00B80079">
        <w:rPr>
          <w:rFonts w:ascii="Times New Roman" w:hAnsi="Times New Roman"/>
          <w:spacing w:val="4"/>
          <w:sz w:val="24"/>
          <w:szCs w:val="24"/>
          <w:shd w:val="clear" w:color="auto" w:fill="FCFCFC"/>
        </w:rPr>
        <w:t xml:space="preserve"> percentage in the group and the level of the dividing factor are presented. The root of the tree represents the number of the observations in the entire dataset. The name of the dividing factor for each step of the tree is also presented at the base of the graph.</w:t>
      </w:r>
    </w:p>
    <w:p w14:paraId="6CBD2512" w14:textId="77777777" w:rsidR="00AC4CBD" w:rsidRPr="00B80079" w:rsidRDefault="00AC4CBD" w:rsidP="00586832">
      <w:pPr>
        <w:autoSpaceDE w:val="0"/>
        <w:autoSpaceDN w:val="0"/>
        <w:adjustRightInd w:val="0"/>
        <w:spacing w:after="0" w:line="360" w:lineRule="auto"/>
        <w:rPr>
          <w:rFonts w:ascii="Times New Roman" w:hAnsi="Times New Roman"/>
          <w:b/>
          <w:bCs/>
          <w:spacing w:val="4"/>
          <w:sz w:val="24"/>
          <w:szCs w:val="24"/>
          <w:shd w:val="clear" w:color="auto" w:fill="FCFCFC"/>
        </w:rPr>
      </w:pPr>
    </w:p>
    <w:p w14:paraId="2F4420D2" w14:textId="77777777" w:rsidR="00B614AE" w:rsidRPr="00B80079" w:rsidRDefault="00B614AE" w:rsidP="00B614AE">
      <w:pPr>
        <w:autoSpaceDE w:val="0"/>
        <w:autoSpaceDN w:val="0"/>
        <w:adjustRightInd w:val="0"/>
        <w:spacing w:after="0" w:line="360" w:lineRule="auto"/>
        <w:rPr>
          <w:rFonts w:ascii="Times New Roman" w:hAnsi="Times New Roman"/>
          <w:b/>
          <w:bCs/>
          <w:color w:val="000000" w:themeColor="text1"/>
          <w:spacing w:val="4"/>
          <w:sz w:val="24"/>
          <w:szCs w:val="24"/>
          <w:shd w:val="clear" w:color="auto" w:fill="FCFCFC"/>
        </w:rPr>
      </w:pPr>
      <w:r w:rsidRPr="00B80079">
        <w:rPr>
          <w:rFonts w:ascii="Times New Roman" w:hAnsi="Times New Roman"/>
          <w:b/>
          <w:bCs/>
          <w:color w:val="000000" w:themeColor="text1"/>
          <w:spacing w:val="4"/>
          <w:sz w:val="24"/>
          <w:szCs w:val="24"/>
          <w:shd w:val="clear" w:color="auto" w:fill="FCFCFC"/>
        </w:rPr>
        <w:t>Tables</w:t>
      </w:r>
    </w:p>
    <w:p w14:paraId="63ABE6BD" w14:textId="77777777" w:rsidR="00B614AE" w:rsidRPr="00B80079" w:rsidRDefault="00B614AE" w:rsidP="00B614AE">
      <w:pPr>
        <w:autoSpaceDE w:val="0"/>
        <w:autoSpaceDN w:val="0"/>
        <w:adjustRightInd w:val="0"/>
        <w:spacing w:after="0" w:line="360" w:lineRule="auto"/>
        <w:rPr>
          <w:rFonts w:ascii="Times New Roman" w:hAnsi="Times New Roman"/>
          <w:b/>
          <w:bCs/>
          <w:color w:val="000000" w:themeColor="text1"/>
          <w:spacing w:val="4"/>
          <w:sz w:val="24"/>
          <w:szCs w:val="24"/>
          <w:shd w:val="clear" w:color="auto" w:fill="FCFCFC"/>
        </w:rPr>
      </w:pPr>
    </w:p>
    <w:p w14:paraId="54BFC151" w14:textId="77777777" w:rsidR="00445EC9" w:rsidRDefault="00B614AE" w:rsidP="00586832">
      <w:pPr>
        <w:autoSpaceDE w:val="0"/>
        <w:autoSpaceDN w:val="0"/>
        <w:adjustRightInd w:val="0"/>
        <w:spacing w:after="0" w:line="360" w:lineRule="auto"/>
        <w:rPr>
          <w:rFonts w:ascii="Times New Roman" w:hAnsi="Times New Roman"/>
          <w:color w:val="000000" w:themeColor="text1"/>
          <w:sz w:val="24"/>
          <w:szCs w:val="24"/>
        </w:rPr>
      </w:pPr>
      <w:r w:rsidRPr="00B80079">
        <w:rPr>
          <w:rFonts w:ascii="Times New Roman" w:hAnsi="Times New Roman"/>
          <w:b/>
          <w:bCs/>
          <w:color w:val="000000" w:themeColor="text1"/>
          <w:spacing w:val="4"/>
          <w:sz w:val="24"/>
          <w:szCs w:val="24"/>
          <w:shd w:val="clear" w:color="auto" w:fill="FCFCFC"/>
        </w:rPr>
        <w:t>Table 1.</w:t>
      </w:r>
      <w:r w:rsidRPr="00B80079">
        <w:rPr>
          <w:rFonts w:ascii="Times New Roman" w:hAnsi="Times New Roman"/>
          <w:color w:val="000000" w:themeColor="text1"/>
          <w:spacing w:val="4"/>
          <w:sz w:val="24"/>
          <w:szCs w:val="24"/>
          <w:shd w:val="clear" w:color="auto" w:fill="FCFCFC"/>
        </w:rPr>
        <w:t xml:space="preserve"> </w:t>
      </w:r>
      <w:r w:rsidRPr="00B80079">
        <w:rPr>
          <w:rFonts w:ascii="Times New Roman" w:hAnsi="Times New Roman"/>
          <w:color w:val="000000" w:themeColor="text1"/>
          <w:sz w:val="24"/>
          <w:szCs w:val="24"/>
        </w:rPr>
        <w:t xml:space="preserve">Dataset breakdown by Orchidaceae subfamilies. </w:t>
      </w:r>
    </w:p>
    <w:p w14:paraId="5B682667" w14:textId="77777777" w:rsidR="00B80079" w:rsidRPr="00B80079" w:rsidRDefault="00B80079" w:rsidP="00586832">
      <w:pPr>
        <w:autoSpaceDE w:val="0"/>
        <w:autoSpaceDN w:val="0"/>
        <w:adjustRightInd w:val="0"/>
        <w:spacing w:after="0" w:line="360" w:lineRule="auto"/>
        <w:rPr>
          <w:rFonts w:ascii="Times New Roman" w:hAnsi="Times New Roman"/>
          <w:color w:val="000000" w:themeColor="text1"/>
          <w:spacing w:val="4"/>
          <w:sz w:val="24"/>
          <w:szCs w:val="24"/>
          <w:shd w:val="clear" w:color="auto" w:fill="FCFCFC"/>
        </w:rPr>
      </w:pPr>
    </w:p>
    <w:sectPr w:rsidR="00B80079" w:rsidRPr="00B80079" w:rsidSect="003F391A">
      <w:footerReference w:type="default" r:id="rId16"/>
      <w:pgSz w:w="11906" w:h="16838" w:code="9"/>
      <w:pgMar w:top="1440" w:right="2880" w:bottom="1440" w:left="2880"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446DBB" w14:textId="77777777" w:rsidR="00983413" w:rsidRDefault="00983413" w:rsidP="00586832">
      <w:pPr>
        <w:spacing w:after="0" w:line="240" w:lineRule="auto"/>
      </w:pPr>
      <w:r>
        <w:separator/>
      </w:r>
    </w:p>
  </w:endnote>
  <w:endnote w:type="continuationSeparator" w:id="0">
    <w:p w14:paraId="0FE5635F" w14:textId="77777777" w:rsidR="00983413" w:rsidRDefault="00983413" w:rsidP="005868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TimesNewRomanPSMT">
    <w:altName w:val="Yu Gothic"/>
    <w:panose1 w:val="00000000000000000000"/>
    <w:charset w:val="00"/>
    <w:family w:val="auto"/>
    <w:notTrueType/>
    <w:pitch w:val="default"/>
    <w:sig w:usb0="00000003" w:usb1="08070000" w:usb2="00000010" w:usb3="00000000" w:csb0="00020001"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F3B88C" w14:textId="77777777" w:rsidR="00586832" w:rsidRDefault="00237268">
    <w:pPr>
      <w:pStyle w:val="Footer"/>
    </w:pPr>
    <w:r>
      <w:fldChar w:fldCharType="begin"/>
    </w:r>
    <w:r w:rsidR="005F2601">
      <w:instrText xml:space="preserve"> PAGE   \* MERGEFORMAT </w:instrText>
    </w:r>
    <w:r>
      <w:fldChar w:fldCharType="separate"/>
    </w:r>
    <w:r w:rsidR="00896463">
      <w:rPr>
        <w:noProof/>
      </w:rPr>
      <w:t>19</w:t>
    </w:r>
    <w:r>
      <w:rPr>
        <w:noProof/>
      </w:rPr>
      <w:fldChar w:fldCharType="end"/>
    </w:r>
  </w:p>
  <w:p w14:paraId="7DFB84D5" w14:textId="77777777" w:rsidR="00586832" w:rsidRDefault="005868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849539" w14:textId="77777777" w:rsidR="00983413" w:rsidRDefault="00983413" w:rsidP="00586832">
      <w:pPr>
        <w:spacing w:after="0" w:line="240" w:lineRule="auto"/>
      </w:pPr>
      <w:r>
        <w:separator/>
      </w:r>
    </w:p>
  </w:footnote>
  <w:footnote w:type="continuationSeparator" w:id="0">
    <w:p w14:paraId="3F84BC39" w14:textId="77777777" w:rsidR="00983413" w:rsidRDefault="00983413" w:rsidP="0058683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B36CD0"/>
    <w:multiLevelType w:val="hybridMultilevel"/>
    <w:tmpl w:val="843C68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26842E1"/>
    <w:multiLevelType w:val="hybridMultilevel"/>
    <w:tmpl w:val="EAAEBD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B5B2F62"/>
    <w:multiLevelType w:val="hybridMultilevel"/>
    <w:tmpl w:val="8BC0DE0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3D85AA0"/>
    <w:multiLevelType w:val="hybridMultilevel"/>
    <w:tmpl w:val="9FEA84F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1413746428">
    <w:abstractNumId w:val="1"/>
  </w:num>
  <w:num w:numId="2" w16cid:durableId="819855694">
    <w:abstractNumId w:val="0"/>
  </w:num>
  <w:num w:numId="3" w16cid:durableId="1986658929">
    <w:abstractNumId w:val="2"/>
  </w:num>
  <w:num w:numId="4" w16cid:durableId="707803319">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pyridon Oikonomidis">
    <w15:presenceInfo w15:providerId="Windows Live" w15:userId="104196229199bb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97ED6"/>
    <w:rsid w:val="000003F2"/>
    <w:rsid w:val="0000089F"/>
    <w:rsid w:val="00000FB4"/>
    <w:rsid w:val="00006DE2"/>
    <w:rsid w:val="0001175F"/>
    <w:rsid w:val="000123EB"/>
    <w:rsid w:val="00012CE8"/>
    <w:rsid w:val="00014BD4"/>
    <w:rsid w:val="00014D4A"/>
    <w:rsid w:val="00015DEA"/>
    <w:rsid w:val="00016782"/>
    <w:rsid w:val="00020A9C"/>
    <w:rsid w:val="00021AB2"/>
    <w:rsid w:val="000246AD"/>
    <w:rsid w:val="00025DFF"/>
    <w:rsid w:val="00026178"/>
    <w:rsid w:val="00032878"/>
    <w:rsid w:val="000347F2"/>
    <w:rsid w:val="00034857"/>
    <w:rsid w:val="00041A86"/>
    <w:rsid w:val="000423A8"/>
    <w:rsid w:val="000446FA"/>
    <w:rsid w:val="00046F5B"/>
    <w:rsid w:val="000525C7"/>
    <w:rsid w:val="00054E66"/>
    <w:rsid w:val="000608C1"/>
    <w:rsid w:val="00062885"/>
    <w:rsid w:val="00063546"/>
    <w:rsid w:val="0006365C"/>
    <w:rsid w:val="0006497B"/>
    <w:rsid w:val="00064CE6"/>
    <w:rsid w:val="00064CF7"/>
    <w:rsid w:val="00065B1A"/>
    <w:rsid w:val="0007389B"/>
    <w:rsid w:val="00074031"/>
    <w:rsid w:val="000743F6"/>
    <w:rsid w:val="0007612C"/>
    <w:rsid w:val="0008350D"/>
    <w:rsid w:val="00084EA0"/>
    <w:rsid w:val="00085B5A"/>
    <w:rsid w:val="00087103"/>
    <w:rsid w:val="00087F05"/>
    <w:rsid w:val="00092693"/>
    <w:rsid w:val="0009372A"/>
    <w:rsid w:val="00094205"/>
    <w:rsid w:val="00096D63"/>
    <w:rsid w:val="000976FD"/>
    <w:rsid w:val="000A0021"/>
    <w:rsid w:val="000A140C"/>
    <w:rsid w:val="000A40FE"/>
    <w:rsid w:val="000A60CF"/>
    <w:rsid w:val="000A648C"/>
    <w:rsid w:val="000B43C4"/>
    <w:rsid w:val="000B44A2"/>
    <w:rsid w:val="000B55D9"/>
    <w:rsid w:val="000B65FC"/>
    <w:rsid w:val="000B6867"/>
    <w:rsid w:val="000C2346"/>
    <w:rsid w:val="000C4A7F"/>
    <w:rsid w:val="000C5197"/>
    <w:rsid w:val="000C5208"/>
    <w:rsid w:val="000C5EBF"/>
    <w:rsid w:val="000D3672"/>
    <w:rsid w:val="000D5743"/>
    <w:rsid w:val="000E47C9"/>
    <w:rsid w:val="000E7515"/>
    <w:rsid w:val="000F1B91"/>
    <w:rsid w:val="000F23C8"/>
    <w:rsid w:val="000F3191"/>
    <w:rsid w:val="000F32D8"/>
    <w:rsid w:val="000F34EB"/>
    <w:rsid w:val="000F762C"/>
    <w:rsid w:val="00100837"/>
    <w:rsid w:val="0010242F"/>
    <w:rsid w:val="001069BD"/>
    <w:rsid w:val="00110842"/>
    <w:rsid w:val="00113890"/>
    <w:rsid w:val="00115F1C"/>
    <w:rsid w:val="001219B5"/>
    <w:rsid w:val="00121F89"/>
    <w:rsid w:val="0012292A"/>
    <w:rsid w:val="001250A9"/>
    <w:rsid w:val="00125179"/>
    <w:rsid w:val="001316F0"/>
    <w:rsid w:val="00137E31"/>
    <w:rsid w:val="0014009B"/>
    <w:rsid w:val="00140292"/>
    <w:rsid w:val="00140D1D"/>
    <w:rsid w:val="0014158D"/>
    <w:rsid w:val="00146681"/>
    <w:rsid w:val="00147124"/>
    <w:rsid w:val="00147FEE"/>
    <w:rsid w:val="00151DB6"/>
    <w:rsid w:val="00152368"/>
    <w:rsid w:val="0015630A"/>
    <w:rsid w:val="0015795C"/>
    <w:rsid w:val="00160611"/>
    <w:rsid w:val="00160F2D"/>
    <w:rsid w:val="00160F4F"/>
    <w:rsid w:val="0016323D"/>
    <w:rsid w:val="00165B00"/>
    <w:rsid w:val="00166A11"/>
    <w:rsid w:val="00171003"/>
    <w:rsid w:val="001710B0"/>
    <w:rsid w:val="0017433B"/>
    <w:rsid w:val="001743B3"/>
    <w:rsid w:val="001763DF"/>
    <w:rsid w:val="00181277"/>
    <w:rsid w:val="00182AB5"/>
    <w:rsid w:val="00185E1A"/>
    <w:rsid w:val="00186266"/>
    <w:rsid w:val="001875AE"/>
    <w:rsid w:val="00187B18"/>
    <w:rsid w:val="00187D0B"/>
    <w:rsid w:val="00190A3F"/>
    <w:rsid w:val="00190B5A"/>
    <w:rsid w:val="00191D35"/>
    <w:rsid w:val="00192320"/>
    <w:rsid w:val="001953F8"/>
    <w:rsid w:val="001954E6"/>
    <w:rsid w:val="00197BA9"/>
    <w:rsid w:val="001A3180"/>
    <w:rsid w:val="001A32D0"/>
    <w:rsid w:val="001B068B"/>
    <w:rsid w:val="001B1DAD"/>
    <w:rsid w:val="001B2762"/>
    <w:rsid w:val="001B426B"/>
    <w:rsid w:val="001B4C0E"/>
    <w:rsid w:val="001B57B2"/>
    <w:rsid w:val="001C003C"/>
    <w:rsid w:val="001C2BBE"/>
    <w:rsid w:val="001C33A5"/>
    <w:rsid w:val="001C357B"/>
    <w:rsid w:val="001C4F36"/>
    <w:rsid w:val="001D02C7"/>
    <w:rsid w:val="001D0726"/>
    <w:rsid w:val="001E06CF"/>
    <w:rsid w:val="001E407F"/>
    <w:rsid w:val="001E45DB"/>
    <w:rsid w:val="001E4604"/>
    <w:rsid w:val="001E4743"/>
    <w:rsid w:val="001F02BD"/>
    <w:rsid w:val="001F5BB0"/>
    <w:rsid w:val="00202593"/>
    <w:rsid w:val="0020267D"/>
    <w:rsid w:val="00202EFC"/>
    <w:rsid w:val="00205759"/>
    <w:rsid w:val="0021285C"/>
    <w:rsid w:val="00212F1A"/>
    <w:rsid w:val="00215B18"/>
    <w:rsid w:val="00217FA8"/>
    <w:rsid w:val="00226805"/>
    <w:rsid w:val="00227331"/>
    <w:rsid w:val="00232DC4"/>
    <w:rsid w:val="00233E5E"/>
    <w:rsid w:val="00237268"/>
    <w:rsid w:val="002403E8"/>
    <w:rsid w:val="00240B75"/>
    <w:rsid w:val="00240EE6"/>
    <w:rsid w:val="00243A61"/>
    <w:rsid w:val="00244F8E"/>
    <w:rsid w:val="00246774"/>
    <w:rsid w:val="0025009D"/>
    <w:rsid w:val="00252D39"/>
    <w:rsid w:val="002531C4"/>
    <w:rsid w:val="00256CC1"/>
    <w:rsid w:val="0025726F"/>
    <w:rsid w:val="002601FA"/>
    <w:rsid w:val="00260D69"/>
    <w:rsid w:val="00260E3C"/>
    <w:rsid w:val="00260F77"/>
    <w:rsid w:val="00263E83"/>
    <w:rsid w:val="002649BA"/>
    <w:rsid w:val="00266810"/>
    <w:rsid w:val="00266B01"/>
    <w:rsid w:val="00267724"/>
    <w:rsid w:val="002723D3"/>
    <w:rsid w:val="00275053"/>
    <w:rsid w:val="0027510F"/>
    <w:rsid w:val="00276E85"/>
    <w:rsid w:val="00277E02"/>
    <w:rsid w:val="00280839"/>
    <w:rsid w:val="002831EA"/>
    <w:rsid w:val="002862AF"/>
    <w:rsid w:val="00286640"/>
    <w:rsid w:val="00287878"/>
    <w:rsid w:val="00287EA3"/>
    <w:rsid w:val="00291AD0"/>
    <w:rsid w:val="00291AF4"/>
    <w:rsid w:val="0029407C"/>
    <w:rsid w:val="002943AC"/>
    <w:rsid w:val="00294C43"/>
    <w:rsid w:val="00294CDA"/>
    <w:rsid w:val="00295592"/>
    <w:rsid w:val="002962FA"/>
    <w:rsid w:val="002978AE"/>
    <w:rsid w:val="002A53A5"/>
    <w:rsid w:val="002A54F5"/>
    <w:rsid w:val="002B2506"/>
    <w:rsid w:val="002B4793"/>
    <w:rsid w:val="002B4FE0"/>
    <w:rsid w:val="002B5E9B"/>
    <w:rsid w:val="002C191D"/>
    <w:rsid w:val="002C5172"/>
    <w:rsid w:val="002C6BE5"/>
    <w:rsid w:val="002C79E8"/>
    <w:rsid w:val="002D0F79"/>
    <w:rsid w:val="002D107D"/>
    <w:rsid w:val="002D4FF2"/>
    <w:rsid w:val="002D514C"/>
    <w:rsid w:val="002D7C73"/>
    <w:rsid w:val="002E1318"/>
    <w:rsid w:val="002E4803"/>
    <w:rsid w:val="002E563C"/>
    <w:rsid w:val="002E592D"/>
    <w:rsid w:val="002F0BE1"/>
    <w:rsid w:val="002F2C6E"/>
    <w:rsid w:val="002F3650"/>
    <w:rsid w:val="002F561A"/>
    <w:rsid w:val="002F64AD"/>
    <w:rsid w:val="003021E5"/>
    <w:rsid w:val="00306E37"/>
    <w:rsid w:val="00310F95"/>
    <w:rsid w:val="00315315"/>
    <w:rsid w:val="00317532"/>
    <w:rsid w:val="003228A9"/>
    <w:rsid w:val="003231B0"/>
    <w:rsid w:val="00324D0E"/>
    <w:rsid w:val="00326149"/>
    <w:rsid w:val="00330BC0"/>
    <w:rsid w:val="00334C41"/>
    <w:rsid w:val="00341B59"/>
    <w:rsid w:val="003429B5"/>
    <w:rsid w:val="00342CA5"/>
    <w:rsid w:val="003432AD"/>
    <w:rsid w:val="00343A96"/>
    <w:rsid w:val="00343E3C"/>
    <w:rsid w:val="00346694"/>
    <w:rsid w:val="003467FA"/>
    <w:rsid w:val="00346C11"/>
    <w:rsid w:val="00347574"/>
    <w:rsid w:val="003512CC"/>
    <w:rsid w:val="003524BB"/>
    <w:rsid w:val="0035505B"/>
    <w:rsid w:val="00357B30"/>
    <w:rsid w:val="00362893"/>
    <w:rsid w:val="00362DDF"/>
    <w:rsid w:val="00363833"/>
    <w:rsid w:val="00364A1F"/>
    <w:rsid w:val="00366037"/>
    <w:rsid w:val="00366FAD"/>
    <w:rsid w:val="003731C1"/>
    <w:rsid w:val="00374DBF"/>
    <w:rsid w:val="00375894"/>
    <w:rsid w:val="003800CD"/>
    <w:rsid w:val="0038029E"/>
    <w:rsid w:val="003901CC"/>
    <w:rsid w:val="0039063F"/>
    <w:rsid w:val="0039137A"/>
    <w:rsid w:val="00391D82"/>
    <w:rsid w:val="00392EFC"/>
    <w:rsid w:val="00395BBC"/>
    <w:rsid w:val="00396D8F"/>
    <w:rsid w:val="003977DD"/>
    <w:rsid w:val="00397ED6"/>
    <w:rsid w:val="003A1057"/>
    <w:rsid w:val="003A11C0"/>
    <w:rsid w:val="003A3578"/>
    <w:rsid w:val="003A39A0"/>
    <w:rsid w:val="003A3C11"/>
    <w:rsid w:val="003A5259"/>
    <w:rsid w:val="003A7755"/>
    <w:rsid w:val="003B3571"/>
    <w:rsid w:val="003B618F"/>
    <w:rsid w:val="003B6407"/>
    <w:rsid w:val="003B6BB9"/>
    <w:rsid w:val="003C01A9"/>
    <w:rsid w:val="003C442D"/>
    <w:rsid w:val="003C4C0A"/>
    <w:rsid w:val="003C7A64"/>
    <w:rsid w:val="003D2BF8"/>
    <w:rsid w:val="003D5CA3"/>
    <w:rsid w:val="003E00A5"/>
    <w:rsid w:val="003E077F"/>
    <w:rsid w:val="003E2085"/>
    <w:rsid w:val="003E46B0"/>
    <w:rsid w:val="003E69D4"/>
    <w:rsid w:val="003F391A"/>
    <w:rsid w:val="003F41FA"/>
    <w:rsid w:val="003F5226"/>
    <w:rsid w:val="004001AA"/>
    <w:rsid w:val="004004DA"/>
    <w:rsid w:val="00402CD0"/>
    <w:rsid w:val="00404F63"/>
    <w:rsid w:val="004051A4"/>
    <w:rsid w:val="00405A71"/>
    <w:rsid w:val="00407F5C"/>
    <w:rsid w:val="00412579"/>
    <w:rsid w:val="00413D58"/>
    <w:rsid w:val="0041679F"/>
    <w:rsid w:val="00417FE1"/>
    <w:rsid w:val="00420ED4"/>
    <w:rsid w:val="00421177"/>
    <w:rsid w:val="00424915"/>
    <w:rsid w:val="0042779A"/>
    <w:rsid w:val="00431D17"/>
    <w:rsid w:val="00432F61"/>
    <w:rsid w:val="004364BA"/>
    <w:rsid w:val="00436B4B"/>
    <w:rsid w:val="00437FF1"/>
    <w:rsid w:val="00443650"/>
    <w:rsid w:val="00445C03"/>
    <w:rsid w:val="00445EC9"/>
    <w:rsid w:val="00451630"/>
    <w:rsid w:val="004519E8"/>
    <w:rsid w:val="004521D3"/>
    <w:rsid w:val="0045371E"/>
    <w:rsid w:val="004604EB"/>
    <w:rsid w:val="00465280"/>
    <w:rsid w:val="004732DE"/>
    <w:rsid w:val="00473A2A"/>
    <w:rsid w:val="004757C6"/>
    <w:rsid w:val="004900D2"/>
    <w:rsid w:val="00490D4D"/>
    <w:rsid w:val="004A04D4"/>
    <w:rsid w:val="004A1093"/>
    <w:rsid w:val="004A18F0"/>
    <w:rsid w:val="004A4D08"/>
    <w:rsid w:val="004B7AD2"/>
    <w:rsid w:val="004C1EC0"/>
    <w:rsid w:val="004C22FC"/>
    <w:rsid w:val="004C255E"/>
    <w:rsid w:val="004C50C0"/>
    <w:rsid w:val="004C5FF4"/>
    <w:rsid w:val="004C7937"/>
    <w:rsid w:val="004C7FD8"/>
    <w:rsid w:val="004D1C81"/>
    <w:rsid w:val="004D26F0"/>
    <w:rsid w:val="004D4711"/>
    <w:rsid w:val="004D78CD"/>
    <w:rsid w:val="004E035C"/>
    <w:rsid w:val="004E2B94"/>
    <w:rsid w:val="004E314C"/>
    <w:rsid w:val="004E461E"/>
    <w:rsid w:val="004E492B"/>
    <w:rsid w:val="004E4F15"/>
    <w:rsid w:val="004E7854"/>
    <w:rsid w:val="004F21AC"/>
    <w:rsid w:val="004F2616"/>
    <w:rsid w:val="004F67C8"/>
    <w:rsid w:val="004F69A7"/>
    <w:rsid w:val="005007B1"/>
    <w:rsid w:val="005033A5"/>
    <w:rsid w:val="0050419C"/>
    <w:rsid w:val="00505907"/>
    <w:rsid w:val="00505EE1"/>
    <w:rsid w:val="00506B85"/>
    <w:rsid w:val="00512284"/>
    <w:rsid w:val="0051262E"/>
    <w:rsid w:val="00512C8E"/>
    <w:rsid w:val="005136A3"/>
    <w:rsid w:val="00515C84"/>
    <w:rsid w:val="005177C6"/>
    <w:rsid w:val="00521B00"/>
    <w:rsid w:val="00524C35"/>
    <w:rsid w:val="00525784"/>
    <w:rsid w:val="00536160"/>
    <w:rsid w:val="00540A76"/>
    <w:rsid w:val="00543F8B"/>
    <w:rsid w:val="00544B10"/>
    <w:rsid w:val="0054521C"/>
    <w:rsid w:val="00545497"/>
    <w:rsid w:val="00547D5B"/>
    <w:rsid w:val="00555945"/>
    <w:rsid w:val="00557335"/>
    <w:rsid w:val="0056107A"/>
    <w:rsid w:val="005628F3"/>
    <w:rsid w:val="0056537B"/>
    <w:rsid w:val="00566107"/>
    <w:rsid w:val="0056752C"/>
    <w:rsid w:val="00572264"/>
    <w:rsid w:val="00573108"/>
    <w:rsid w:val="00573643"/>
    <w:rsid w:val="005754E2"/>
    <w:rsid w:val="005772CB"/>
    <w:rsid w:val="00581E1E"/>
    <w:rsid w:val="00582E54"/>
    <w:rsid w:val="0058502B"/>
    <w:rsid w:val="005851F4"/>
    <w:rsid w:val="005854F3"/>
    <w:rsid w:val="00586832"/>
    <w:rsid w:val="00586E4C"/>
    <w:rsid w:val="00587154"/>
    <w:rsid w:val="00587EA7"/>
    <w:rsid w:val="00592176"/>
    <w:rsid w:val="005938AA"/>
    <w:rsid w:val="00595842"/>
    <w:rsid w:val="00597B7A"/>
    <w:rsid w:val="005A0AB3"/>
    <w:rsid w:val="005A1C95"/>
    <w:rsid w:val="005A48C8"/>
    <w:rsid w:val="005A5322"/>
    <w:rsid w:val="005A539C"/>
    <w:rsid w:val="005A74A8"/>
    <w:rsid w:val="005B0336"/>
    <w:rsid w:val="005B42E7"/>
    <w:rsid w:val="005B4680"/>
    <w:rsid w:val="005B7425"/>
    <w:rsid w:val="005B7D33"/>
    <w:rsid w:val="005C03A0"/>
    <w:rsid w:val="005C0C8D"/>
    <w:rsid w:val="005C2526"/>
    <w:rsid w:val="005C5368"/>
    <w:rsid w:val="005C5C15"/>
    <w:rsid w:val="005C7659"/>
    <w:rsid w:val="005D1CF9"/>
    <w:rsid w:val="005D70EE"/>
    <w:rsid w:val="005E0C3A"/>
    <w:rsid w:val="005E44D5"/>
    <w:rsid w:val="005E6DA8"/>
    <w:rsid w:val="005E75AC"/>
    <w:rsid w:val="005F2601"/>
    <w:rsid w:val="005F355F"/>
    <w:rsid w:val="005F7E65"/>
    <w:rsid w:val="006000D1"/>
    <w:rsid w:val="00601C55"/>
    <w:rsid w:val="006028F7"/>
    <w:rsid w:val="006034D1"/>
    <w:rsid w:val="006040F8"/>
    <w:rsid w:val="00606B14"/>
    <w:rsid w:val="00613D23"/>
    <w:rsid w:val="00613DCD"/>
    <w:rsid w:val="0061457E"/>
    <w:rsid w:val="00615CB5"/>
    <w:rsid w:val="006163F0"/>
    <w:rsid w:val="00616CE9"/>
    <w:rsid w:val="00616EE4"/>
    <w:rsid w:val="00617460"/>
    <w:rsid w:val="006204FC"/>
    <w:rsid w:val="006213D5"/>
    <w:rsid w:val="0062400C"/>
    <w:rsid w:val="006309FA"/>
    <w:rsid w:val="00630B14"/>
    <w:rsid w:val="00632597"/>
    <w:rsid w:val="00632EC4"/>
    <w:rsid w:val="00633A3D"/>
    <w:rsid w:val="0063461E"/>
    <w:rsid w:val="006349AC"/>
    <w:rsid w:val="006356EE"/>
    <w:rsid w:val="00641742"/>
    <w:rsid w:val="00644549"/>
    <w:rsid w:val="0064471B"/>
    <w:rsid w:val="00644E8D"/>
    <w:rsid w:val="00652069"/>
    <w:rsid w:val="00653014"/>
    <w:rsid w:val="00653104"/>
    <w:rsid w:val="00653A8F"/>
    <w:rsid w:val="00657CF2"/>
    <w:rsid w:val="006629AF"/>
    <w:rsid w:val="00662E37"/>
    <w:rsid w:val="00663935"/>
    <w:rsid w:val="0066461D"/>
    <w:rsid w:val="00664D90"/>
    <w:rsid w:val="00666331"/>
    <w:rsid w:val="006664A2"/>
    <w:rsid w:val="00667D5A"/>
    <w:rsid w:val="00673DF9"/>
    <w:rsid w:val="00677064"/>
    <w:rsid w:val="00677C5E"/>
    <w:rsid w:val="00686F74"/>
    <w:rsid w:val="006904DA"/>
    <w:rsid w:val="00695E05"/>
    <w:rsid w:val="00696295"/>
    <w:rsid w:val="006A0D9D"/>
    <w:rsid w:val="006A27AF"/>
    <w:rsid w:val="006A3C36"/>
    <w:rsid w:val="006A42A3"/>
    <w:rsid w:val="006A4457"/>
    <w:rsid w:val="006B0213"/>
    <w:rsid w:val="006B0AB2"/>
    <w:rsid w:val="006B2444"/>
    <w:rsid w:val="006B3B70"/>
    <w:rsid w:val="006B769F"/>
    <w:rsid w:val="006B77A3"/>
    <w:rsid w:val="006C2D9C"/>
    <w:rsid w:val="006C4EA5"/>
    <w:rsid w:val="006D0075"/>
    <w:rsid w:val="006D0235"/>
    <w:rsid w:val="006D08D7"/>
    <w:rsid w:val="006D20AC"/>
    <w:rsid w:val="006D2779"/>
    <w:rsid w:val="006D2AB7"/>
    <w:rsid w:val="006D314E"/>
    <w:rsid w:val="006D468B"/>
    <w:rsid w:val="006D4C7A"/>
    <w:rsid w:val="006D6669"/>
    <w:rsid w:val="006D6F25"/>
    <w:rsid w:val="006D7880"/>
    <w:rsid w:val="006D7FDF"/>
    <w:rsid w:val="006E36B5"/>
    <w:rsid w:val="006E689C"/>
    <w:rsid w:val="006F3BB4"/>
    <w:rsid w:val="006F3EB8"/>
    <w:rsid w:val="006F6022"/>
    <w:rsid w:val="00701329"/>
    <w:rsid w:val="007017D8"/>
    <w:rsid w:val="007024A0"/>
    <w:rsid w:val="00703311"/>
    <w:rsid w:val="00704693"/>
    <w:rsid w:val="00704C41"/>
    <w:rsid w:val="007068D1"/>
    <w:rsid w:val="007142C0"/>
    <w:rsid w:val="007165F9"/>
    <w:rsid w:val="00720B29"/>
    <w:rsid w:val="00721222"/>
    <w:rsid w:val="007257F0"/>
    <w:rsid w:val="007259B5"/>
    <w:rsid w:val="0072753C"/>
    <w:rsid w:val="00730B88"/>
    <w:rsid w:val="00733362"/>
    <w:rsid w:val="00734DE4"/>
    <w:rsid w:val="00735584"/>
    <w:rsid w:val="007360E3"/>
    <w:rsid w:val="00736FC8"/>
    <w:rsid w:val="00740934"/>
    <w:rsid w:val="00743462"/>
    <w:rsid w:val="007507B3"/>
    <w:rsid w:val="00750C56"/>
    <w:rsid w:val="00752280"/>
    <w:rsid w:val="00753B19"/>
    <w:rsid w:val="00762150"/>
    <w:rsid w:val="007630C6"/>
    <w:rsid w:val="0076684B"/>
    <w:rsid w:val="00766C07"/>
    <w:rsid w:val="0077022B"/>
    <w:rsid w:val="00781B90"/>
    <w:rsid w:val="007861D6"/>
    <w:rsid w:val="00786588"/>
    <w:rsid w:val="00786D5A"/>
    <w:rsid w:val="0078701C"/>
    <w:rsid w:val="0078797E"/>
    <w:rsid w:val="00791BE7"/>
    <w:rsid w:val="00792812"/>
    <w:rsid w:val="007929B7"/>
    <w:rsid w:val="00793F4C"/>
    <w:rsid w:val="00795F47"/>
    <w:rsid w:val="007A4084"/>
    <w:rsid w:val="007A464F"/>
    <w:rsid w:val="007A5D5B"/>
    <w:rsid w:val="007B0620"/>
    <w:rsid w:val="007B5347"/>
    <w:rsid w:val="007B57EE"/>
    <w:rsid w:val="007C0E19"/>
    <w:rsid w:val="007C32AB"/>
    <w:rsid w:val="007C3DD7"/>
    <w:rsid w:val="007C479F"/>
    <w:rsid w:val="007C54D9"/>
    <w:rsid w:val="007C7443"/>
    <w:rsid w:val="007C776F"/>
    <w:rsid w:val="007D101C"/>
    <w:rsid w:val="007D25ED"/>
    <w:rsid w:val="007D2758"/>
    <w:rsid w:val="007D3145"/>
    <w:rsid w:val="007D3BBD"/>
    <w:rsid w:val="007E0215"/>
    <w:rsid w:val="007E08D9"/>
    <w:rsid w:val="007E3813"/>
    <w:rsid w:val="007E3B8C"/>
    <w:rsid w:val="007E3D4F"/>
    <w:rsid w:val="007E54B2"/>
    <w:rsid w:val="007E56C4"/>
    <w:rsid w:val="007E6106"/>
    <w:rsid w:val="007F3482"/>
    <w:rsid w:val="007F3F85"/>
    <w:rsid w:val="007F467F"/>
    <w:rsid w:val="007F4A60"/>
    <w:rsid w:val="007F5105"/>
    <w:rsid w:val="008031A1"/>
    <w:rsid w:val="00807225"/>
    <w:rsid w:val="0081118B"/>
    <w:rsid w:val="008125FD"/>
    <w:rsid w:val="00820229"/>
    <w:rsid w:val="00824145"/>
    <w:rsid w:val="008279E5"/>
    <w:rsid w:val="00827E02"/>
    <w:rsid w:val="00831167"/>
    <w:rsid w:val="00831811"/>
    <w:rsid w:val="008355A5"/>
    <w:rsid w:val="00835A40"/>
    <w:rsid w:val="0084121E"/>
    <w:rsid w:val="00843317"/>
    <w:rsid w:val="00844F72"/>
    <w:rsid w:val="00845006"/>
    <w:rsid w:val="0084725E"/>
    <w:rsid w:val="00847FAB"/>
    <w:rsid w:val="008521EC"/>
    <w:rsid w:val="0085507D"/>
    <w:rsid w:val="008567A3"/>
    <w:rsid w:val="00856A07"/>
    <w:rsid w:val="00856E5A"/>
    <w:rsid w:val="00860D2A"/>
    <w:rsid w:val="00863C88"/>
    <w:rsid w:val="00871EBA"/>
    <w:rsid w:val="008726C0"/>
    <w:rsid w:val="0087386C"/>
    <w:rsid w:val="00876784"/>
    <w:rsid w:val="0088114E"/>
    <w:rsid w:val="00881C46"/>
    <w:rsid w:val="00881EE4"/>
    <w:rsid w:val="00890BF8"/>
    <w:rsid w:val="008922CC"/>
    <w:rsid w:val="008925FB"/>
    <w:rsid w:val="00892B70"/>
    <w:rsid w:val="00892E13"/>
    <w:rsid w:val="00893191"/>
    <w:rsid w:val="008951D1"/>
    <w:rsid w:val="00896463"/>
    <w:rsid w:val="008969D9"/>
    <w:rsid w:val="008A3F4D"/>
    <w:rsid w:val="008A4233"/>
    <w:rsid w:val="008A5617"/>
    <w:rsid w:val="008B29B4"/>
    <w:rsid w:val="008B5F78"/>
    <w:rsid w:val="008C4292"/>
    <w:rsid w:val="008C4D54"/>
    <w:rsid w:val="008C619D"/>
    <w:rsid w:val="008C7316"/>
    <w:rsid w:val="008C79D1"/>
    <w:rsid w:val="008D76B6"/>
    <w:rsid w:val="008E3D9E"/>
    <w:rsid w:val="008E46A4"/>
    <w:rsid w:val="008E51FB"/>
    <w:rsid w:val="008E5FB9"/>
    <w:rsid w:val="008E6EDE"/>
    <w:rsid w:val="008F0D98"/>
    <w:rsid w:val="008F7DA4"/>
    <w:rsid w:val="009045E2"/>
    <w:rsid w:val="0090683F"/>
    <w:rsid w:val="00910083"/>
    <w:rsid w:val="00914EEB"/>
    <w:rsid w:val="009234FF"/>
    <w:rsid w:val="00924AC6"/>
    <w:rsid w:val="00926A02"/>
    <w:rsid w:val="00927506"/>
    <w:rsid w:val="00927EB2"/>
    <w:rsid w:val="00930773"/>
    <w:rsid w:val="00930775"/>
    <w:rsid w:val="00930BB9"/>
    <w:rsid w:val="009312BD"/>
    <w:rsid w:val="009321DB"/>
    <w:rsid w:val="00934F8F"/>
    <w:rsid w:val="009406C5"/>
    <w:rsid w:val="00944163"/>
    <w:rsid w:val="00950454"/>
    <w:rsid w:val="009527EC"/>
    <w:rsid w:val="009528E9"/>
    <w:rsid w:val="00952971"/>
    <w:rsid w:val="009533E0"/>
    <w:rsid w:val="0095444C"/>
    <w:rsid w:val="00955E94"/>
    <w:rsid w:val="00956BDF"/>
    <w:rsid w:val="00960785"/>
    <w:rsid w:val="00966BB2"/>
    <w:rsid w:val="0097174E"/>
    <w:rsid w:val="00971A06"/>
    <w:rsid w:val="0097264B"/>
    <w:rsid w:val="00974E27"/>
    <w:rsid w:val="009750B9"/>
    <w:rsid w:val="00983413"/>
    <w:rsid w:val="00983D78"/>
    <w:rsid w:val="009846D9"/>
    <w:rsid w:val="0098641C"/>
    <w:rsid w:val="00986DD4"/>
    <w:rsid w:val="009873D3"/>
    <w:rsid w:val="00991219"/>
    <w:rsid w:val="00992AAA"/>
    <w:rsid w:val="009931AE"/>
    <w:rsid w:val="009A01AD"/>
    <w:rsid w:val="009A0E14"/>
    <w:rsid w:val="009A0EE0"/>
    <w:rsid w:val="009A3B96"/>
    <w:rsid w:val="009A5C7E"/>
    <w:rsid w:val="009A626D"/>
    <w:rsid w:val="009A630F"/>
    <w:rsid w:val="009B2B55"/>
    <w:rsid w:val="009B5175"/>
    <w:rsid w:val="009B69A4"/>
    <w:rsid w:val="009D4002"/>
    <w:rsid w:val="009D4841"/>
    <w:rsid w:val="009D7B56"/>
    <w:rsid w:val="009D7D14"/>
    <w:rsid w:val="009E06B5"/>
    <w:rsid w:val="009E2D91"/>
    <w:rsid w:val="009E508E"/>
    <w:rsid w:val="009E537A"/>
    <w:rsid w:val="009F205C"/>
    <w:rsid w:val="009F5928"/>
    <w:rsid w:val="009F5D31"/>
    <w:rsid w:val="009F63A1"/>
    <w:rsid w:val="00A04365"/>
    <w:rsid w:val="00A06B18"/>
    <w:rsid w:val="00A10F9E"/>
    <w:rsid w:val="00A12707"/>
    <w:rsid w:val="00A12C43"/>
    <w:rsid w:val="00A21606"/>
    <w:rsid w:val="00A22846"/>
    <w:rsid w:val="00A244FC"/>
    <w:rsid w:val="00A25772"/>
    <w:rsid w:val="00A258D5"/>
    <w:rsid w:val="00A25A8D"/>
    <w:rsid w:val="00A27861"/>
    <w:rsid w:val="00A312BE"/>
    <w:rsid w:val="00A3243E"/>
    <w:rsid w:val="00A325C9"/>
    <w:rsid w:val="00A32A44"/>
    <w:rsid w:val="00A34D17"/>
    <w:rsid w:val="00A35FC5"/>
    <w:rsid w:val="00A37423"/>
    <w:rsid w:val="00A37760"/>
    <w:rsid w:val="00A4052B"/>
    <w:rsid w:val="00A409CD"/>
    <w:rsid w:val="00A4553D"/>
    <w:rsid w:val="00A456EB"/>
    <w:rsid w:val="00A46B28"/>
    <w:rsid w:val="00A55267"/>
    <w:rsid w:val="00A56EF2"/>
    <w:rsid w:val="00A57E87"/>
    <w:rsid w:val="00A60C29"/>
    <w:rsid w:val="00A60FF8"/>
    <w:rsid w:val="00A6187A"/>
    <w:rsid w:val="00A62937"/>
    <w:rsid w:val="00A62EFA"/>
    <w:rsid w:val="00A6558D"/>
    <w:rsid w:val="00A66B62"/>
    <w:rsid w:val="00A66DE9"/>
    <w:rsid w:val="00A67BFB"/>
    <w:rsid w:val="00A70917"/>
    <w:rsid w:val="00A70BE5"/>
    <w:rsid w:val="00A717F3"/>
    <w:rsid w:val="00A71BAA"/>
    <w:rsid w:val="00A73B59"/>
    <w:rsid w:val="00A75947"/>
    <w:rsid w:val="00A77CE7"/>
    <w:rsid w:val="00A801D9"/>
    <w:rsid w:val="00A8152D"/>
    <w:rsid w:val="00A81724"/>
    <w:rsid w:val="00A85E77"/>
    <w:rsid w:val="00A91810"/>
    <w:rsid w:val="00A918E8"/>
    <w:rsid w:val="00A91C15"/>
    <w:rsid w:val="00A929B3"/>
    <w:rsid w:val="00A94C48"/>
    <w:rsid w:val="00A95548"/>
    <w:rsid w:val="00A962BA"/>
    <w:rsid w:val="00A96C78"/>
    <w:rsid w:val="00A96E62"/>
    <w:rsid w:val="00A97585"/>
    <w:rsid w:val="00A97F78"/>
    <w:rsid w:val="00AA0DBB"/>
    <w:rsid w:val="00AA3DC6"/>
    <w:rsid w:val="00AA6E15"/>
    <w:rsid w:val="00AB3517"/>
    <w:rsid w:val="00AC05DE"/>
    <w:rsid w:val="00AC22DE"/>
    <w:rsid w:val="00AC409E"/>
    <w:rsid w:val="00AC4CBD"/>
    <w:rsid w:val="00AC73CB"/>
    <w:rsid w:val="00AD3056"/>
    <w:rsid w:val="00AD53CF"/>
    <w:rsid w:val="00AD606D"/>
    <w:rsid w:val="00AD6E4A"/>
    <w:rsid w:val="00AE3F86"/>
    <w:rsid w:val="00AE4344"/>
    <w:rsid w:val="00AE50A9"/>
    <w:rsid w:val="00AE5B5A"/>
    <w:rsid w:val="00AE5EFE"/>
    <w:rsid w:val="00AF04B1"/>
    <w:rsid w:val="00AF1A5F"/>
    <w:rsid w:val="00AF49FD"/>
    <w:rsid w:val="00AF744C"/>
    <w:rsid w:val="00AF7B8D"/>
    <w:rsid w:val="00B03B11"/>
    <w:rsid w:val="00B04744"/>
    <w:rsid w:val="00B067E4"/>
    <w:rsid w:val="00B069D8"/>
    <w:rsid w:val="00B06DA2"/>
    <w:rsid w:val="00B10F57"/>
    <w:rsid w:val="00B1347C"/>
    <w:rsid w:val="00B13C1C"/>
    <w:rsid w:val="00B14F2B"/>
    <w:rsid w:val="00B14F35"/>
    <w:rsid w:val="00B15F61"/>
    <w:rsid w:val="00B17B3F"/>
    <w:rsid w:val="00B21B7A"/>
    <w:rsid w:val="00B259E2"/>
    <w:rsid w:val="00B32E18"/>
    <w:rsid w:val="00B352B9"/>
    <w:rsid w:val="00B45030"/>
    <w:rsid w:val="00B45162"/>
    <w:rsid w:val="00B50E5E"/>
    <w:rsid w:val="00B517C3"/>
    <w:rsid w:val="00B521DA"/>
    <w:rsid w:val="00B5360A"/>
    <w:rsid w:val="00B5646F"/>
    <w:rsid w:val="00B56CD6"/>
    <w:rsid w:val="00B6067A"/>
    <w:rsid w:val="00B614AE"/>
    <w:rsid w:val="00B61FFF"/>
    <w:rsid w:val="00B63D4B"/>
    <w:rsid w:val="00B64552"/>
    <w:rsid w:val="00B6462E"/>
    <w:rsid w:val="00B730F2"/>
    <w:rsid w:val="00B73BDD"/>
    <w:rsid w:val="00B74E64"/>
    <w:rsid w:val="00B77BA2"/>
    <w:rsid w:val="00B80079"/>
    <w:rsid w:val="00B85D7C"/>
    <w:rsid w:val="00B868C8"/>
    <w:rsid w:val="00B920A4"/>
    <w:rsid w:val="00BA1596"/>
    <w:rsid w:val="00BA242E"/>
    <w:rsid w:val="00BA3F95"/>
    <w:rsid w:val="00BA46C5"/>
    <w:rsid w:val="00BA5330"/>
    <w:rsid w:val="00BA570F"/>
    <w:rsid w:val="00BB1FAE"/>
    <w:rsid w:val="00BB2FBF"/>
    <w:rsid w:val="00BC0344"/>
    <w:rsid w:val="00BC06E3"/>
    <w:rsid w:val="00BC4169"/>
    <w:rsid w:val="00BC41B9"/>
    <w:rsid w:val="00BD166D"/>
    <w:rsid w:val="00BD312D"/>
    <w:rsid w:val="00BD547B"/>
    <w:rsid w:val="00BD60C4"/>
    <w:rsid w:val="00BD6D7C"/>
    <w:rsid w:val="00BD746F"/>
    <w:rsid w:val="00BD771E"/>
    <w:rsid w:val="00BD7757"/>
    <w:rsid w:val="00BE0DE9"/>
    <w:rsid w:val="00BE4426"/>
    <w:rsid w:val="00BE6D9F"/>
    <w:rsid w:val="00BE71A7"/>
    <w:rsid w:val="00BF0C4F"/>
    <w:rsid w:val="00BF1ACE"/>
    <w:rsid w:val="00BF289B"/>
    <w:rsid w:val="00BF30DA"/>
    <w:rsid w:val="00BF3FF0"/>
    <w:rsid w:val="00BF4B34"/>
    <w:rsid w:val="00BF7AF0"/>
    <w:rsid w:val="00BF7BB1"/>
    <w:rsid w:val="00C01FA5"/>
    <w:rsid w:val="00C0374A"/>
    <w:rsid w:val="00C04E8A"/>
    <w:rsid w:val="00C113D1"/>
    <w:rsid w:val="00C11BF2"/>
    <w:rsid w:val="00C11C16"/>
    <w:rsid w:val="00C16B43"/>
    <w:rsid w:val="00C16CE0"/>
    <w:rsid w:val="00C212BC"/>
    <w:rsid w:val="00C269DD"/>
    <w:rsid w:val="00C271CF"/>
    <w:rsid w:val="00C27587"/>
    <w:rsid w:val="00C27BCE"/>
    <w:rsid w:val="00C3041E"/>
    <w:rsid w:val="00C309CB"/>
    <w:rsid w:val="00C317FB"/>
    <w:rsid w:val="00C36C69"/>
    <w:rsid w:val="00C37CCF"/>
    <w:rsid w:val="00C4127E"/>
    <w:rsid w:val="00C421CF"/>
    <w:rsid w:val="00C43E2A"/>
    <w:rsid w:val="00C4456F"/>
    <w:rsid w:val="00C44B1D"/>
    <w:rsid w:val="00C47D5F"/>
    <w:rsid w:val="00C5029E"/>
    <w:rsid w:val="00C52802"/>
    <w:rsid w:val="00C56842"/>
    <w:rsid w:val="00C569E9"/>
    <w:rsid w:val="00C605CA"/>
    <w:rsid w:val="00C61EF0"/>
    <w:rsid w:val="00C6464C"/>
    <w:rsid w:val="00C66066"/>
    <w:rsid w:val="00C66C92"/>
    <w:rsid w:val="00C67F50"/>
    <w:rsid w:val="00C71A8A"/>
    <w:rsid w:val="00C728D7"/>
    <w:rsid w:val="00C75D7D"/>
    <w:rsid w:val="00C761CF"/>
    <w:rsid w:val="00C774C6"/>
    <w:rsid w:val="00C7778D"/>
    <w:rsid w:val="00C80AC5"/>
    <w:rsid w:val="00C81D45"/>
    <w:rsid w:val="00C83B06"/>
    <w:rsid w:val="00C84A06"/>
    <w:rsid w:val="00C869DA"/>
    <w:rsid w:val="00C87AE7"/>
    <w:rsid w:val="00C87D7F"/>
    <w:rsid w:val="00C90997"/>
    <w:rsid w:val="00C911BA"/>
    <w:rsid w:val="00C938C3"/>
    <w:rsid w:val="00C9588B"/>
    <w:rsid w:val="00C9759C"/>
    <w:rsid w:val="00C97963"/>
    <w:rsid w:val="00CA04F6"/>
    <w:rsid w:val="00CA20F5"/>
    <w:rsid w:val="00CA3471"/>
    <w:rsid w:val="00CA43CA"/>
    <w:rsid w:val="00CA706A"/>
    <w:rsid w:val="00CB05DF"/>
    <w:rsid w:val="00CC1F4F"/>
    <w:rsid w:val="00CC38A3"/>
    <w:rsid w:val="00CC60F7"/>
    <w:rsid w:val="00CC738E"/>
    <w:rsid w:val="00CC7CC3"/>
    <w:rsid w:val="00CD2788"/>
    <w:rsid w:val="00CE5744"/>
    <w:rsid w:val="00CE5F24"/>
    <w:rsid w:val="00CE7832"/>
    <w:rsid w:val="00CF0CAE"/>
    <w:rsid w:val="00CF439B"/>
    <w:rsid w:val="00D01BB0"/>
    <w:rsid w:val="00D01DAD"/>
    <w:rsid w:val="00D02D65"/>
    <w:rsid w:val="00D04389"/>
    <w:rsid w:val="00D05C95"/>
    <w:rsid w:val="00D06EA6"/>
    <w:rsid w:val="00D071EC"/>
    <w:rsid w:val="00D11AB8"/>
    <w:rsid w:val="00D16336"/>
    <w:rsid w:val="00D21324"/>
    <w:rsid w:val="00D22C73"/>
    <w:rsid w:val="00D2491D"/>
    <w:rsid w:val="00D251A2"/>
    <w:rsid w:val="00D252A8"/>
    <w:rsid w:val="00D26F1D"/>
    <w:rsid w:val="00D278F3"/>
    <w:rsid w:val="00D30DC9"/>
    <w:rsid w:val="00D3113C"/>
    <w:rsid w:val="00D32C12"/>
    <w:rsid w:val="00D3391B"/>
    <w:rsid w:val="00D356D3"/>
    <w:rsid w:val="00D3731D"/>
    <w:rsid w:val="00D457E2"/>
    <w:rsid w:val="00D5132C"/>
    <w:rsid w:val="00D5255D"/>
    <w:rsid w:val="00D57F93"/>
    <w:rsid w:val="00D62B15"/>
    <w:rsid w:val="00D63D1B"/>
    <w:rsid w:val="00D64102"/>
    <w:rsid w:val="00D67A7C"/>
    <w:rsid w:val="00D705F0"/>
    <w:rsid w:val="00D72175"/>
    <w:rsid w:val="00D737E1"/>
    <w:rsid w:val="00D73842"/>
    <w:rsid w:val="00D75942"/>
    <w:rsid w:val="00D77A58"/>
    <w:rsid w:val="00D866D9"/>
    <w:rsid w:val="00D95CFC"/>
    <w:rsid w:val="00D978B0"/>
    <w:rsid w:val="00DA1764"/>
    <w:rsid w:val="00DA1906"/>
    <w:rsid w:val="00DA1CA7"/>
    <w:rsid w:val="00DA28BD"/>
    <w:rsid w:val="00DA43A9"/>
    <w:rsid w:val="00DA5600"/>
    <w:rsid w:val="00DB199B"/>
    <w:rsid w:val="00DB2CD4"/>
    <w:rsid w:val="00DB3EFB"/>
    <w:rsid w:val="00DB3F3C"/>
    <w:rsid w:val="00DB51ED"/>
    <w:rsid w:val="00DB5CF2"/>
    <w:rsid w:val="00DB7323"/>
    <w:rsid w:val="00DC14DE"/>
    <w:rsid w:val="00DC3ACC"/>
    <w:rsid w:val="00DC3FD6"/>
    <w:rsid w:val="00DC5758"/>
    <w:rsid w:val="00DC6486"/>
    <w:rsid w:val="00DD22F3"/>
    <w:rsid w:val="00DD252C"/>
    <w:rsid w:val="00DD28A5"/>
    <w:rsid w:val="00DD4540"/>
    <w:rsid w:val="00DD50F0"/>
    <w:rsid w:val="00DE05DA"/>
    <w:rsid w:val="00DE1E80"/>
    <w:rsid w:val="00DE2EDD"/>
    <w:rsid w:val="00DE343C"/>
    <w:rsid w:val="00DE7215"/>
    <w:rsid w:val="00DE744D"/>
    <w:rsid w:val="00DF216E"/>
    <w:rsid w:val="00DF5F3B"/>
    <w:rsid w:val="00E024CF"/>
    <w:rsid w:val="00E05C0B"/>
    <w:rsid w:val="00E07549"/>
    <w:rsid w:val="00E105FA"/>
    <w:rsid w:val="00E118E2"/>
    <w:rsid w:val="00E147BC"/>
    <w:rsid w:val="00E14F71"/>
    <w:rsid w:val="00E156EC"/>
    <w:rsid w:val="00E176F6"/>
    <w:rsid w:val="00E20ECC"/>
    <w:rsid w:val="00E21D4A"/>
    <w:rsid w:val="00E237E0"/>
    <w:rsid w:val="00E308D8"/>
    <w:rsid w:val="00E311FC"/>
    <w:rsid w:val="00E325BC"/>
    <w:rsid w:val="00E33148"/>
    <w:rsid w:val="00E339E5"/>
    <w:rsid w:val="00E36E34"/>
    <w:rsid w:val="00E371C4"/>
    <w:rsid w:val="00E37555"/>
    <w:rsid w:val="00E40B7C"/>
    <w:rsid w:val="00E428A9"/>
    <w:rsid w:val="00E42CCA"/>
    <w:rsid w:val="00E42F1C"/>
    <w:rsid w:val="00E440B4"/>
    <w:rsid w:val="00E44F6B"/>
    <w:rsid w:val="00E460A8"/>
    <w:rsid w:val="00E47676"/>
    <w:rsid w:val="00E47B6F"/>
    <w:rsid w:val="00E50D01"/>
    <w:rsid w:val="00E524AE"/>
    <w:rsid w:val="00E52B88"/>
    <w:rsid w:val="00E54A18"/>
    <w:rsid w:val="00E57220"/>
    <w:rsid w:val="00E57C98"/>
    <w:rsid w:val="00E57D4A"/>
    <w:rsid w:val="00E60116"/>
    <w:rsid w:val="00E64872"/>
    <w:rsid w:val="00E65E68"/>
    <w:rsid w:val="00E66D51"/>
    <w:rsid w:val="00E67A8F"/>
    <w:rsid w:val="00E67B4E"/>
    <w:rsid w:val="00E7462B"/>
    <w:rsid w:val="00E76A6D"/>
    <w:rsid w:val="00E771F0"/>
    <w:rsid w:val="00E80EAC"/>
    <w:rsid w:val="00E82C1D"/>
    <w:rsid w:val="00E84703"/>
    <w:rsid w:val="00E852D6"/>
    <w:rsid w:val="00E852FC"/>
    <w:rsid w:val="00E85484"/>
    <w:rsid w:val="00E863EC"/>
    <w:rsid w:val="00E86479"/>
    <w:rsid w:val="00E869C9"/>
    <w:rsid w:val="00E873C7"/>
    <w:rsid w:val="00E87ABE"/>
    <w:rsid w:val="00E91244"/>
    <w:rsid w:val="00E92CE0"/>
    <w:rsid w:val="00E931AA"/>
    <w:rsid w:val="00E93A12"/>
    <w:rsid w:val="00E94B0A"/>
    <w:rsid w:val="00E94E47"/>
    <w:rsid w:val="00E96937"/>
    <w:rsid w:val="00EA13D2"/>
    <w:rsid w:val="00EA7DD2"/>
    <w:rsid w:val="00EB0878"/>
    <w:rsid w:val="00EB3268"/>
    <w:rsid w:val="00EB3372"/>
    <w:rsid w:val="00EB6E0B"/>
    <w:rsid w:val="00EB7633"/>
    <w:rsid w:val="00EC2D90"/>
    <w:rsid w:val="00ED0001"/>
    <w:rsid w:val="00ED1AE6"/>
    <w:rsid w:val="00ED2127"/>
    <w:rsid w:val="00ED258F"/>
    <w:rsid w:val="00ED35ED"/>
    <w:rsid w:val="00ED6F6B"/>
    <w:rsid w:val="00EE4192"/>
    <w:rsid w:val="00EE570C"/>
    <w:rsid w:val="00EE5901"/>
    <w:rsid w:val="00EE59C5"/>
    <w:rsid w:val="00EF6C3E"/>
    <w:rsid w:val="00EF7CCF"/>
    <w:rsid w:val="00F0120E"/>
    <w:rsid w:val="00F026E2"/>
    <w:rsid w:val="00F04DAB"/>
    <w:rsid w:val="00F07E3F"/>
    <w:rsid w:val="00F12A32"/>
    <w:rsid w:val="00F13481"/>
    <w:rsid w:val="00F150C4"/>
    <w:rsid w:val="00F154CA"/>
    <w:rsid w:val="00F1621D"/>
    <w:rsid w:val="00F2069C"/>
    <w:rsid w:val="00F22275"/>
    <w:rsid w:val="00F23A3D"/>
    <w:rsid w:val="00F26797"/>
    <w:rsid w:val="00F305A8"/>
    <w:rsid w:val="00F31E8C"/>
    <w:rsid w:val="00F33EA0"/>
    <w:rsid w:val="00F3551B"/>
    <w:rsid w:val="00F3774B"/>
    <w:rsid w:val="00F4019F"/>
    <w:rsid w:val="00F4454B"/>
    <w:rsid w:val="00F44DE7"/>
    <w:rsid w:val="00F45EF3"/>
    <w:rsid w:val="00F50DF0"/>
    <w:rsid w:val="00F518C1"/>
    <w:rsid w:val="00F53A36"/>
    <w:rsid w:val="00F56B03"/>
    <w:rsid w:val="00F60DD8"/>
    <w:rsid w:val="00F615D3"/>
    <w:rsid w:val="00F61951"/>
    <w:rsid w:val="00F62C2A"/>
    <w:rsid w:val="00F6393F"/>
    <w:rsid w:val="00F639DD"/>
    <w:rsid w:val="00F67B86"/>
    <w:rsid w:val="00F76179"/>
    <w:rsid w:val="00F77171"/>
    <w:rsid w:val="00F77E24"/>
    <w:rsid w:val="00F80068"/>
    <w:rsid w:val="00F8039D"/>
    <w:rsid w:val="00F81B7A"/>
    <w:rsid w:val="00F8225C"/>
    <w:rsid w:val="00F836B9"/>
    <w:rsid w:val="00F83C95"/>
    <w:rsid w:val="00F8751D"/>
    <w:rsid w:val="00F90B8B"/>
    <w:rsid w:val="00F91F73"/>
    <w:rsid w:val="00F963DB"/>
    <w:rsid w:val="00FA05A7"/>
    <w:rsid w:val="00FA1C45"/>
    <w:rsid w:val="00FA21FD"/>
    <w:rsid w:val="00FA2351"/>
    <w:rsid w:val="00FA2715"/>
    <w:rsid w:val="00FA3EEC"/>
    <w:rsid w:val="00FA49CE"/>
    <w:rsid w:val="00FA5DB5"/>
    <w:rsid w:val="00FB0676"/>
    <w:rsid w:val="00FB2085"/>
    <w:rsid w:val="00FB3558"/>
    <w:rsid w:val="00FB4546"/>
    <w:rsid w:val="00FB4952"/>
    <w:rsid w:val="00FB5DDE"/>
    <w:rsid w:val="00FB5F95"/>
    <w:rsid w:val="00FC02C8"/>
    <w:rsid w:val="00FC15F4"/>
    <w:rsid w:val="00FC2282"/>
    <w:rsid w:val="00FC22C9"/>
    <w:rsid w:val="00FC2979"/>
    <w:rsid w:val="00FC3561"/>
    <w:rsid w:val="00FC6B4C"/>
    <w:rsid w:val="00FD0FD1"/>
    <w:rsid w:val="00FD20FC"/>
    <w:rsid w:val="00FD5CBD"/>
    <w:rsid w:val="00FD5D1B"/>
    <w:rsid w:val="00FD7C50"/>
    <w:rsid w:val="00FE5AC5"/>
    <w:rsid w:val="00FE5C8A"/>
    <w:rsid w:val="00FE5E61"/>
    <w:rsid w:val="00FE671A"/>
    <w:rsid w:val="00FE7EEE"/>
    <w:rsid w:val="00FF1588"/>
    <w:rsid w:val="00FF434A"/>
    <w:rsid w:val="00FF5200"/>
    <w:rsid w:val="00FF5F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1B2136"/>
  <w15:docId w15:val="{CE28C106-1A0D-40C3-88D3-4A2E8C32E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4F71"/>
    <w:pPr>
      <w:spacing w:after="160" w:line="259" w:lineRule="auto"/>
    </w:pPr>
    <w:rPr>
      <w:sz w:val="22"/>
      <w:szCs w:val="22"/>
      <w:lang w:val="en-GB"/>
    </w:rPr>
  </w:style>
  <w:style w:type="paragraph" w:styleId="Heading1">
    <w:name w:val="heading 1"/>
    <w:basedOn w:val="Normal"/>
    <w:link w:val="Heading1Char"/>
    <w:uiPriority w:val="9"/>
    <w:qFormat/>
    <w:rsid w:val="004E4F15"/>
    <w:pPr>
      <w:spacing w:before="100" w:beforeAutospacing="1" w:after="100" w:afterAutospacing="1" w:line="240" w:lineRule="auto"/>
      <w:outlineLvl w:val="0"/>
    </w:pPr>
    <w:rPr>
      <w:rFonts w:ascii="Times New Roman" w:eastAsia="Times New Roman" w:hAnsi="Times New Roman"/>
      <w:b/>
      <w:bCs/>
      <w:kern w:val="36"/>
      <w:sz w:val="48"/>
      <w:szCs w:val="48"/>
      <w:lang w:eastAsia="en-GB"/>
    </w:rPr>
  </w:style>
  <w:style w:type="paragraph" w:styleId="Heading3">
    <w:name w:val="heading 3"/>
    <w:basedOn w:val="Normal"/>
    <w:next w:val="Normal"/>
    <w:link w:val="Heading3Char"/>
    <w:uiPriority w:val="9"/>
    <w:unhideWhenUsed/>
    <w:qFormat/>
    <w:rsid w:val="00C66C9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012CE8"/>
    <w:rPr>
      <w:color w:val="0563C1"/>
      <w:u w:val="single"/>
    </w:rPr>
  </w:style>
  <w:style w:type="character" w:customStyle="1" w:styleId="1">
    <w:name w:val="Ανεπίλυτη αναφορά1"/>
    <w:uiPriority w:val="99"/>
    <w:semiHidden/>
    <w:unhideWhenUsed/>
    <w:rsid w:val="00012CE8"/>
    <w:rPr>
      <w:color w:val="605E5C"/>
      <w:shd w:val="clear" w:color="auto" w:fill="E1DFDD"/>
    </w:rPr>
  </w:style>
  <w:style w:type="character" w:styleId="Emphasis">
    <w:name w:val="Emphasis"/>
    <w:uiPriority w:val="20"/>
    <w:qFormat/>
    <w:rsid w:val="00412579"/>
    <w:rPr>
      <w:i/>
      <w:iCs/>
    </w:rPr>
  </w:style>
  <w:style w:type="paragraph" w:styleId="ListParagraph">
    <w:name w:val="List Paragraph"/>
    <w:basedOn w:val="Normal"/>
    <w:uiPriority w:val="34"/>
    <w:qFormat/>
    <w:rsid w:val="00445EC9"/>
    <w:pPr>
      <w:ind w:left="720"/>
      <w:contextualSpacing/>
    </w:pPr>
  </w:style>
  <w:style w:type="character" w:customStyle="1" w:styleId="fullyear">
    <w:name w:val="fullyear"/>
    <w:basedOn w:val="DefaultParagraphFont"/>
    <w:rsid w:val="00B56CD6"/>
  </w:style>
  <w:style w:type="character" w:customStyle="1" w:styleId="fulldate">
    <w:name w:val="fulldate"/>
    <w:basedOn w:val="DefaultParagraphFont"/>
    <w:rsid w:val="00B56CD6"/>
  </w:style>
  <w:style w:type="character" w:customStyle="1" w:styleId="Heading1Char">
    <w:name w:val="Heading 1 Char"/>
    <w:link w:val="Heading1"/>
    <w:uiPriority w:val="9"/>
    <w:rsid w:val="004E4F15"/>
    <w:rPr>
      <w:rFonts w:ascii="Times New Roman" w:eastAsia="Times New Roman" w:hAnsi="Times New Roman" w:cs="Times New Roman"/>
      <w:b/>
      <w:bCs/>
      <w:kern w:val="36"/>
      <w:sz w:val="48"/>
      <w:szCs w:val="48"/>
      <w:lang w:eastAsia="en-GB"/>
    </w:rPr>
  </w:style>
  <w:style w:type="paragraph" w:styleId="Header">
    <w:name w:val="header"/>
    <w:basedOn w:val="Normal"/>
    <w:link w:val="HeaderChar"/>
    <w:uiPriority w:val="99"/>
    <w:unhideWhenUsed/>
    <w:rsid w:val="00586832"/>
    <w:pPr>
      <w:tabs>
        <w:tab w:val="center" w:pos="4153"/>
        <w:tab w:val="right" w:pos="8306"/>
      </w:tabs>
    </w:pPr>
  </w:style>
  <w:style w:type="character" w:customStyle="1" w:styleId="HeaderChar">
    <w:name w:val="Header Char"/>
    <w:link w:val="Header"/>
    <w:uiPriority w:val="99"/>
    <w:rsid w:val="00586832"/>
    <w:rPr>
      <w:sz w:val="22"/>
      <w:szCs w:val="22"/>
      <w:lang w:eastAsia="en-US"/>
    </w:rPr>
  </w:style>
  <w:style w:type="paragraph" w:styleId="Footer">
    <w:name w:val="footer"/>
    <w:basedOn w:val="Normal"/>
    <w:link w:val="FooterChar"/>
    <w:uiPriority w:val="99"/>
    <w:unhideWhenUsed/>
    <w:rsid w:val="00586832"/>
    <w:pPr>
      <w:tabs>
        <w:tab w:val="center" w:pos="4153"/>
        <w:tab w:val="right" w:pos="8306"/>
      </w:tabs>
    </w:pPr>
  </w:style>
  <w:style w:type="character" w:customStyle="1" w:styleId="FooterChar">
    <w:name w:val="Footer Char"/>
    <w:link w:val="Footer"/>
    <w:uiPriority w:val="99"/>
    <w:rsid w:val="00586832"/>
    <w:rPr>
      <w:sz w:val="22"/>
      <w:szCs w:val="22"/>
      <w:lang w:eastAsia="en-US"/>
    </w:rPr>
  </w:style>
  <w:style w:type="character" w:styleId="LineNumber">
    <w:name w:val="line number"/>
    <w:basedOn w:val="DefaultParagraphFont"/>
    <w:uiPriority w:val="99"/>
    <w:semiHidden/>
    <w:unhideWhenUsed/>
    <w:rsid w:val="00586832"/>
  </w:style>
  <w:style w:type="character" w:styleId="CommentReference">
    <w:name w:val="annotation reference"/>
    <w:uiPriority w:val="99"/>
    <w:semiHidden/>
    <w:unhideWhenUsed/>
    <w:rsid w:val="002B2506"/>
    <w:rPr>
      <w:sz w:val="16"/>
      <w:szCs w:val="16"/>
    </w:rPr>
  </w:style>
  <w:style w:type="paragraph" w:styleId="CommentText">
    <w:name w:val="annotation text"/>
    <w:basedOn w:val="Normal"/>
    <w:link w:val="CommentTextChar"/>
    <w:uiPriority w:val="99"/>
    <w:unhideWhenUsed/>
    <w:rsid w:val="002B2506"/>
    <w:rPr>
      <w:sz w:val="20"/>
      <w:szCs w:val="20"/>
    </w:rPr>
  </w:style>
  <w:style w:type="character" w:customStyle="1" w:styleId="CommentTextChar">
    <w:name w:val="Comment Text Char"/>
    <w:link w:val="CommentText"/>
    <w:uiPriority w:val="99"/>
    <w:rsid w:val="002B2506"/>
    <w:rPr>
      <w:lang w:eastAsia="en-US"/>
    </w:rPr>
  </w:style>
  <w:style w:type="paragraph" w:styleId="CommentSubject">
    <w:name w:val="annotation subject"/>
    <w:basedOn w:val="CommentText"/>
    <w:next w:val="CommentText"/>
    <w:link w:val="CommentSubjectChar"/>
    <w:uiPriority w:val="99"/>
    <w:semiHidden/>
    <w:unhideWhenUsed/>
    <w:rsid w:val="002B2506"/>
    <w:rPr>
      <w:b/>
      <w:bCs/>
    </w:rPr>
  </w:style>
  <w:style w:type="character" w:customStyle="1" w:styleId="CommentSubjectChar">
    <w:name w:val="Comment Subject Char"/>
    <w:link w:val="CommentSubject"/>
    <w:uiPriority w:val="99"/>
    <w:semiHidden/>
    <w:rsid w:val="002B2506"/>
    <w:rPr>
      <w:b/>
      <w:bCs/>
      <w:lang w:eastAsia="en-US"/>
    </w:rPr>
  </w:style>
  <w:style w:type="character" w:styleId="FollowedHyperlink">
    <w:name w:val="FollowedHyperlink"/>
    <w:uiPriority w:val="99"/>
    <w:semiHidden/>
    <w:unhideWhenUsed/>
    <w:rsid w:val="00260D69"/>
    <w:rPr>
      <w:color w:val="954F72"/>
      <w:u w:val="single"/>
    </w:rPr>
  </w:style>
  <w:style w:type="paragraph" w:styleId="BalloonText">
    <w:name w:val="Balloon Text"/>
    <w:basedOn w:val="Normal"/>
    <w:link w:val="BalloonTextChar"/>
    <w:uiPriority w:val="99"/>
    <w:semiHidden/>
    <w:unhideWhenUsed/>
    <w:rsid w:val="00DB199B"/>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B199B"/>
    <w:rPr>
      <w:rFonts w:ascii="Tahoma" w:hAnsi="Tahoma" w:cs="Tahoma"/>
      <w:sz w:val="16"/>
      <w:szCs w:val="16"/>
      <w:lang w:val="en-GB"/>
    </w:rPr>
  </w:style>
  <w:style w:type="paragraph" w:styleId="NormalWeb">
    <w:name w:val="Normal (Web)"/>
    <w:basedOn w:val="Normal"/>
    <w:uiPriority w:val="99"/>
    <w:semiHidden/>
    <w:unhideWhenUsed/>
    <w:rsid w:val="00B73BDD"/>
    <w:pPr>
      <w:spacing w:before="100" w:beforeAutospacing="1" w:after="100" w:afterAutospacing="1" w:line="240" w:lineRule="auto"/>
    </w:pPr>
    <w:rPr>
      <w:rFonts w:ascii="Times New Roman" w:eastAsia="Times New Roman" w:hAnsi="Times New Roman"/>
      <w:sz w:val="24"/>
      <w:szCs w:val="24"/>
      <w:lang w:val="en-US"/>
    </w:rPr>
  </w:style>
  <w:style w:type="paragraph" w:styleId="Revision">
    <w:name w:val="Revision"/>
    <w:hidden/>
    <w:uiPriority w:val="99"/>
    <w:semiHidden/>
    <w:rsid w:val="001763DF"/>
    <w:rPr>
      <w:sz w:val="22"/>
      <w:szCs w:val="22"/>
      <w:lang w:val="en-GB"/>
    </w:rPr>
  </w:style>
  <w:style w:type="character" w:customStyle="1" w:styleId="Heading3Char">
    <w:name w:val="Heading 3 Char"/>
    <w:basedOn w:val="DefaultParagraphFont"/>
    <w:link w:val="Heading3"/>
    <w:uiPriority w:val="9"/>
    <w:rsid w:val="00C66C92"/>
    <w:rPr>
      <w:rFonts w:asciiTheme="majorHAnsi" w:eastAsiaTheme="majorEastAsia" w:hAnsiTheme="majorHAnsi" w:cstheme="majorBidi"/>
      <w:color w:val="243F60" w:themeColor="accent1" w:themeShade="7F"/>
      <w:sz w:val="24"/>
      <w:szCs w:val="24"/>
      <w:lang w:val="en-GB"/>
    </w:rPr>
  </w:style>
  <w:style w:type="character" w:customStyle="1" w:styleId="UnresolvedMention1">
    <w:name w:val="Unresolved Mention1"/>
    <w:basedOn w:val="DefaultParagraphFont"/>
    <w:uiPriority w:val="99"/>
    <w:semiHidden/>
    <w:unhideWhenUsed/>
    <w:rsid w:val="00404F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7002084">
      <w:bodyDiv w:val="1"/>
      <w:marLeft w:val="0"/>
      <w:marRight w:val="0"/>
      <w:marTop w:val="0"/>
      <w:marBottom w:val="0"/>
      <w:divBdr>
        <w:top w:val="none" w:sz="0" w:space="0" w:color="auto"/>
        <w:left w:val="none" w:sz="0" w:space="0" w:color="auto"/>
        <w:bottom w:val="none" w:sz="0" w:space="0" w:color="auto"/>
        <w:right w:val="none" w:sz="0" w:space="0" w:color="auto"/>
      </w:divBdr>
    </w:div>
    <w:div w:id="421032116">
      <w:bodyDiv w:val="1"/>
      <w:marLeft w:val="0"/>
      <w:marRight w:val="0"/>
      <w:marTop w:val="0"/>
      <w:marBottom w:val="0"/>
      <w:divBdr>
        <w:top w:val="none" w:sz="0" w:space="0" w:color="auto"/>
        <w:left w:val="none" w:sz="0" w:space="0" w:color="auto"/>
        <w:bottom w:val="none" w:sz="0" w:space="0" w:color="auto"/>
        <w:right w:val="none" w:sz="0" w:space="0" w:color="auto"/>
      </w:divBdr>
    </w:div>
    <w:div w:id="750664668">
      <w:bodyDiv w:val="1"/>
      <w:marLeft w:val="0"/>
      <w:marRight w:val="0"/>
      <w:marTop w:val="0"/>
      <w:marBottom w:val="0"/>
      <w:divBdr>
        <w:top w:val="none" w:sz="0" w:space="0" w:color="auto"/>
        <w:left w:val="none" w:sz="0" w:space="0" w:color="auto"/>
        <w:bottom w:val="none" w:sz="0" w:space="0" w:color="auto"/>
        <w:right w:val="none" w:sz="0" w:space="0" w:color="auto"/>
      </w:divBdr>
    </w:div>
    <w:div w:id="1438023558">
      <w:bodyDiv w:val="1"/>
      <w:marLeft w:val="0"/>
      <w:marRight w:val="0"/>
      <w:marTop w:val="0"/>
      <w:marBottom w:val="0"/>
      <w:divBdr>
        <w:top w:val="none" w:sz="0" w:space="0" w:color="auto"/>
        <w:left w:val="none" w:sz="0" w:space="0" w:color="auto"/>
        <w:bottom w:val="none" w:sz="0" w:space="0" w:color="auto"/>
        <w:right w:val="none" w:sz="0" w:space="0" w:color="auto"/>
      </w:divBdr>
    </w:div>
    <w:div w:id="2053533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oikonomidis@biol.uoa.gr" TargetMode="External"/><Relationship Id="rId13" Type="http://schemas.openxmlformats.org/officeDocument/2006/relationships/hyperlink" Target="https://www.iucnredlist.org"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bif.or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bif.org/" TargetMode="External"/><Relationship Id="rId5" Type="http://schemas.openxmlformats.org/officeDocument/2006/relationships/webSettings" Target="webSettings.xml"/><Relationship Id="rId15" Type="http://schemas.openxmlformats.org/officeDocument/2006/relationships/hyperlink" Target="https://powo.science.kew.org/" TargetMode="External"/><Relationship Id="rId10" Type="http://schemas.openxmlformats.org/officeDocument/2006/relationships/hyperlink" Target="mailto:soikonomidis@biol.uoa.g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cthanos@biol.uoa.gr" TargetMode="External"/><Relationship Id="rId14" Type="http://schemas.openxmlformats.org/officeDocument/2006/relationships/hyperlink" Target="https://cir.nii.ac.jp/crid/1571135650844012928"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8B642-5B08-43EA-A248-24FA14C17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824</TotalTime>
  <Pages>32</Pages>
  <Words>7892</Words>
  <Characters>44989</Characters>
  <Application>Microsoft Office Word</Application>
  <DocSecurity>0</DocSecurity>
  <Lines>374</Lines>
  <Paragraphs>105</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52776</CharactersWithSpaces>
  <SharedDoc>false</SharedDoc>
  <HLinks>
    <vt:vector size="48" baseType="variant">
      <vt:variant>
        <vt:i4>1310747</vt:i4>
      </vt:variant>
      <vt:variant>
        <vt:i4>18</vt:i4>
      </vt:variant>
      <vt:variant>
        <vt:i4>0</vt:i4>
      </vt:variant>
      <vt:variant>
        <vt:i4>5</vt:i4>
      </vt:variant>
      <vt:variant>
        <vt:lpwstr>https://powo.science.kew.org/</vt:lpwstr>
      </vt:variant>
      <vt:variant>
        <vt:lpwstr/>
      </vt:variant>
      <vt:variant>
        <vt:i4>5898313</vt:i4>
      </vt:variant>
      <vt:variant>
        <vt:i4>15</vt:i4>
      </vt:variant>
      <vt:variant>
        <vt:i4>0</vt:i4>
      </vt:variant>
      <vt:variant>
        <vt:i4>5</vt:i4>
      </vt:variant>
      <vt:variant>
        <vt:lpwstr>https://www.iucnredlist.org/</vt:lpwstr>
      </vt:variant>
      <vt:variant>
        <vt:lpwstr/>
      </vt:variant>
      <vt:variant>
        <vt:i4>4456466</vt:i4>
      </vt:variant>
      <vt:variant>
        <vt:i4>12</vt:i4>
      </vt:variant>
      <vt:variant>
        <vt:i4>0</vt:i4>
      </vt:variant>
      <vt:variant>
        <vt:i4>5</vt:i4>
      </vt:variant>
      <vt:variant>
        <vt:lpwstr>https://www.gbif.org/</vt:lpwstr>
      </vt:variant>
      <vt:variant>
        <vt:lpwstr/>
      </vt:variant>
      <vt:variant>
        <vt:i4>5636188</vt:i4>
      </vt:variant>
      <vt:variant>
        <vt:i4>9</vt:i4>
      </vt:variant>
      <vt:variant>
        <vt:i4>0</vt:i4>
      </vt:variant>
      <vt:variant>
        <vt:i4>5</vt:i4>
      </vt:variant>
      <vt:variant>
        <vt:lpwstr>http://www.gbif.org/</vt:lpwstr>
      </vt:variant>
      <vt:variant>
        <vt:lpwstr/>
      </vt:variant>
      <vt:variant>
        <vt:i4>5111864</vt:i4>
      </vt:variant>
      <vt:variant>
        <vt:i4>6</vt:i4>
      </vt:variant>
      <vt:variant>
        <vt:i4>0</vt:i4>
      </vt:variant>
      <vt:variant>
        <vt:i4>5</vt:i4>
      </vt:variant>
      <vt:variant>
        <vt:lpwstr>mailto:soikonomidis@biol.uoa.gr</vt:lpwstr>
      </vt:variant>
      <vt:variant>
        <vt:lpwstr/>
      </vt:variant>
      <vt:variant>
        <vt:i4>6553606</vt:i4>
      </vt:variant>
      <vt:variant>
        <vt:i4>3</vt:i4>
      </vt:variant>
      <vt:variant>
        <vt:i4>0</vt:i4>
      </vt:variant>
      <vt:variant>
        <vt:i4>5</vt:i4>
      </vt:variant>
      <vt:variant>
        <vt:lpwstr>mailto:cthanos@biol.uoa.gr</vt:lpwstr>
      </vt:variant>
      <vt:variant>
        <vt:lpwstr/>
      </vt:variant>
      <vt:variant>
        <vt:i4>5111864</vt:i4>
      </vt:variant>
      <vt:variant>
        <vt:i4>0</vt:i4>
      </vt:variant>
      <vt:variant>
        <vt:i4>0</vt:i4>
      </vt:variant>
      <vt:variant>
        <vt:i4>5</vt:i4>
      </vt:variant>
      <vt:variant>
        <vt:lpwstr>mailto:soikonomidis@biol.uoa.gr</vt:lpwstr>
      </vt:variant>
      <vt:variant>
        <vt:lpwstr/>
      </vt:variant>
      <vt:variant>
        <vt:i4>6225926</vt:i4>
      </vt:variant>
      <vt:variant>
        <vt:i4>0</vt:i4>
      </vt:variant>
      <vt:variant>
        <vt:i4>0</vt:i4>
      </vt:variant>
      <vt:variant>
        <vt:i4>5</vt:i4>
      </vt:variant>
      <vt:variant>
        <vt:lpwstr>https://doi.org/10.3390/plants9020161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soiko</dc:creator>
  <cp:lastModifiedBy>Spyridon Oikonomidis</cp:lastModifiedBy>
  <cp:revision>66</cp:revision>
  <dcterms:created xsi:type="dcterms:W3CDTF">2024-05-20T19:03:00Z</dcterms:created>
  <dcterms:modified xsi:type="dcterms:W3CDTF">2024-05-23T08:46:00Z</dcterms:modified>
</cp:coreProperties>
</file>