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oter4.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oter5.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b/>
          <w:b/>
          <w:bCs/>
          <w:sz w:val="28"/>
          <w:szCs w:val="28"/>
        </w:rPr>
      </w:pPr>
      <w:r>
        <w:rPr>
          <w:b/>
          <w:bCs/>
          <w:sz w:val="28"/>
          <w:szCs w:val="28"/>
        </w:rPr>
        <w:t>Contacts with primary and secondary health care prior to suicide: a case-control population-based study using person-level linked routine data.</w:t>
      </w:r>
    </w:p>
    <w:p>
      <w:pPr>
        <w:pStyle w:val="Normal"/>
        <w:jc w:val="both"/>
        <w:rPr>
          <w:b/>
          <w:b/>
          <w:bCs/>
        </w:rPr>
      </w:pPr>
      <w:r>
        <w:rPr>
          <w:b/>
          <w:bCs/>
        </w:rPr>
      </w:r>
    </w:p>
    <w:p>
      <w:pPr>
        <w:pStyle w:val="Normal"/>
        <w:jc w:val="both"/>
        <w:rPr/>
      </w:pPr>
      <w:r>
        <w:rPr/>
        <w:t>Ann John, Marcos DelPozo-Banos, David Gunnell, Michael Dennis Jonathan Scourfield, David V Ford, Nav Kapur, Keith Lloyd</w:t>
      </w:r>
    </w:p>
    <w:p>
      <w:pPr>
        <w:pStyle w:val="Normal"/>
        <w:jc w:val="both"/>
        <w:rPr>
          <w:b/>
          <w:b/>
          <w:bCs/>
        </w:rPr>
      </w:pPr>
      <w:r>
        <w:rPr>
          <w:b/>
          <w:bCs/>
        </w:rPr>
      </w:r>
    </w:p>
    <w:p>
      <w:pPr>
        <w:pStyle w:val="Normal"/>
        <w:jc w:val="both"/>
        <w:rPr>
          <w:b/>
          <w:b/>
          <w:bCs/>
        </w:rPr>
      </w:pPr>
      <w:r>
        <w:rPr>
          <w:b/>
          <w:bCs/>
        </w:rPr>
      </w:r>
    </w:p>
    <w:p>
      <w:pPr>
        <w:pStyle w:val="Normal"/>
        <w:jc w:val="both"/>
        <w:rPr>
          <w:b/>
          <w:b/>
          <w:bCs/>
        </w:rPr>
      </w:pPr>
      <w:r>
        <w:rPr>
          <w:b/>
          <w:bCs/>
        </w:rPr>
      </w:r>
    </w:p>
    <w:p>
      <w:pPr>
        <w:pStyle w:val="Normal"/>
        <w:jc w:val="both"/>
        <w:rPr>
          <w:b/>
          <w:b/>
          <w:bCs/>
        </w:rPr>
      </w:pPr>
      <w:r>
        <w:rPr>
          <w:b/>
          <w:bCs/>
        </w:rPr>
      </w:r>
    </w:p>
    <w:p>
      <w:pPr>
        <w:pStyle w:val="Normal"/>
        <w:jc w:val="both"/>
        <w:rPr>
          <w:b/>
          <w:b/>
          <w:bCs/>
        </w:rPr>
      </w:pPr>
      <w:r>
        <w:rPr>
          <w:b/>
          <w:bCs/>
        </w:rPr>
      </w:r>
    </w:p>
    <w:p>
      <w:pPr>
        <w:pStyle w:val="Normal"/>
        <w:jc w:val="both"/>
        <w:rPr>
          <w:b/>
          <w:b/>
          <w:bCs/>
        </w:rPr>
      </w:pPr>
      <w:r>
        <w:rPr>
          <w:b/>
          <w:bCs/>
        </w:rPr>
      </w:r>
    </w:p>
    <w:p>
      <w:pPr>
        <w:pStyle w:val="Normal"/>
        <w:jc w:val="both"/>
        <w:rPr>
          <w:b/>
          <w:b/>
          <w:bCs/>
        </w:rPr>
      </w:pPr>
      <w:r>
        <w:rPr>
          <w:b/>
          <w:bCs/>
        </w:rPr>
      </w:r>
    </w:p>
    <w:p>
      <w:pPr>
        <w:pStyle w:val="Normal"/>
        <w:jc w:val="both"/>
        <w:rPr>
          <w:b/>
          <w:b/>
          <w:bCs/>
        </w:rPr>
      </w:pPr>
      <w:r>
        <w:rPr>
          <w:b/>
          <w:bCs/>
        </w:rPr>
      </w:r>
    </w:p>
    <w:p>
      <w:pPr>
        <w:pStyle w:val="Normal"/>
        <w:jc w:val="center"/>
        <w:rPr/>
      </w:pPr>
      <w:r>
        <w:rPr>
          <w:b/>
          <w:bCs/>
          <w:sz w:val="36"/>
          <w:szCs w:val="36"/>
          <w:u w:val="single"/>
        </w:rPr>
        <w:t>SUPPLEMENTARY MATERIAL</w:t>
      </w:r>
    </w:p>
    <w:p>
      <w:pPr>
        <w:pStyle w:val="Normal"/>
        <w:rPr>
          <w:b/>
          <w:b/>
          <w:bCs/>
          <w:sz w:val="36"/>
          <w:szCs w:val="36"/>
          <w:u w:val="single"/>
        </w:rPr>
      </w:pPr>
      <w:r>
        <w:rPr>
          <w:b/>
          <w:bCs/>
          <w:sz w:val="36"/>
          <w:szCs w:val="36"/>
          <w:u w:val="single"/>
        </w:rPr>
      </w:r>
      <w:r>
        <w:br w:type="page"/>
      </w:r>
    </w:p>
    <w:p>
      <w:pPr>
        <w:pStyle w:val="Normal"/>
        <w:spacing w:lineRule="auto" w:line="276"/>
        <w:jc w:val="both"/>
        <w:rPr>
          <w:rFonts w:ascii="Calibri" w:hAnsi="Calibri" w:asciiTheme="majorHAnsi" w:hAnsiTheme="majorHAnsi"/>
        </w:rPr>
      </w:pPr>
      <w:r>
        <w:rPr>
          <w:rFonts w:ascii="Calibri" w:hAnsi="Calibri" w:asciiTheme="majorHAnsi" w:hAnsiTheme="majorHAnsi"/>
          <w:b/>
          <w:bCs/>
        </w:rPr>
        <w:t xml:space="preserve">Supplementary Table 1:  </w:t>
      </w:r>
      <w:r>
        <w:rPr>
          <w:rFonts w:ascii="Calibri" w:hAnsi="Calibri" w:asciiTheme="majorHAnsi" w:hAnsiTheme="majorHAnsi"/>
        </w:rPr>
        <w:t>Datasets used in this analysis.</w:t>
      </w:r>
    </w:p>
    <w:p>
      <w:pPr>
        <w:pStyle w:val="Normal"/>
        <w:spacing w:lineRule="auto" w:line="276"/>
        <w:jc w:val="both"/>
        <w:rPr>
          <w:rFonts w:ascii="Calibri" w:hAnsi="Calibri" w:asciiTheme="majorHAnsi" w:hAnsiTheme="majorHAnsi"/>
        </w:rPr>
      </w:pPr>
      <w:r>
        <w:rPr>
          <w:rFonts w:asciiTheme="majorHAnsi" w:hAnsiTheme="majorHAnsi" w:ascii="Calibri" w:hAnsi="Calibri"/>
        </w:rPr>
      </w:r>
    </w:p>
    <w:tbl>
      <w:tblPr>
        <w:tblW w:w="9628" w:type="dxa"/>
        <w:jc w:val="left"/>
        <w:tblInd w:w="109" w:type="dxa"/>
        <w:tblCellMar>
          <w:top w:w="0" w:type="dxa"/>
          <w:left w:w="108" w:type="dxa"/>
          <w:bottom w:w="0" w:type="dxa"/>
          <w:right w:w="108" w:type="dxa"/>
        </w:tblCellMar>
        <w:tblLook w:noVBand="1" w:val="04a0" w:noHBand="0" w:lastColumn="0" w:firstColumn="1" w:lastRow="0" w:firstRow="1"/>
      </w:tblPr>
      <w:tblGrid>
        <w:gridCol w:w="2263"/>
        <w:gridCol w:w="5242"/>
        <w:gridCol w:w="2123"/>
      </w:tblGrid>
      <w:tr>
        <w:trPr/>
        <w:tc>
          <w:tcPr>
            <w:tcW w:w="226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b/>
                <w:b/>
                <w:bCs/>
              </w:rPr>
            </w:pPr>
            <w:r>
              <w:rPr>
                <w:rFonts w:ascii="Calibri" w:hAnsi="Calibri" w:asciiTheme="majorHAnsi" w:hAnsiTheme="majorHAnsi"/>
                <w:b/>
                <w:bCs/>
              </w:rPr>
              <w:t>Database</w:t>
            </w:r>
          </w:p>
        </w:tc>
        <w:tc>
          <w:tcPr>
            <w:tcW w:w="5242"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b/>
                <w:b/>
                <w:bCs/>
              </w:rPr>
            </w:pPr>
            <w:r>
              <w:rPr>
                <w:rFonts w:ascii="Calibri" w:hAnsi="Calibri" w:asciiTheme="majorHAnsi" w:hAnsiTheme="majorHAnsi"/>
                <w:b/>
                <w:bCs/>
              </w:rPr>
              <w:t>Description</w:t>
            </w:r>
          </w:p>
        </w:tc>
        <w:tc>
          <w:tcPr>
            <w:tcW w:w="212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b/>
                <w:b/>
                <w:bCs/>
              </w:rPr>
            </w:pPr>
            <w:r>
              <w:rPr>
                <w:rFonts w:ascii="Calibri" w:hAnsi="Calibri" w:asciiTheme="majorHAnsi" w:hAnsiTheme="majorHAnsi"/>
                <w:b/>
                <w:bCs/>
              </w:rPr>
              <w:t>Coverage</w:t>
            </w:r>
          </w:p>
        </w:tc>
      </w:tr>
      <w:tr>
        <w:trPr/>
        <w:tc>
          <w:tcPr>
            <w:tcW w:w="226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Welsh Demographic Service</w:t>
            </w:r>
          </w:p>
        </w:tc>
        <w:tc>
          <w:tcPr>
            <w:tcW w:w="5242"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An administrative register of all individuals in Wales that use NHS services, containing anonymised demographics and GP practice r</w:t>
            </w:r>
            <w:bookmarkStart w:id="0" w:name="_GoBack"/>
            <w:bookmarkEnd w:id="0"/>
            <w:r>
              <w:rPr>
                <w:rFonts w:ascii="Calibri" w:hAnsi="Calibri" w:asciiTheme="majorHAnsi" w:hAnsiTheme="majorHAnsi"/>
              </w:rPr>
              <w:t>egistration history with anonymised residential data</w:t>
            </w:r>
          </w:p>
        </w:tc>
        <w:tc>
          <w:tcPr>
            <w:tcW w:w="212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The whole population of Wales during the study period</w:t>
            </w:r>
          </w:p>
        </w:tc>
      </w:tr>
      <w:tr>
        <w:trPr/>
        <w:tc>
          <w:tcPr>
            <w:tcW w:w="226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Office for National Statistics - Deaths</w:t>
            </w:r>
          </w:p>
        </w:tc>
        <w:tc>
          <w:tcPr>
            <w:tcW w:w="5242"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 xml:space="preserve">Death register of all deaths and causes in Wales, coded using International Classification of Diseases (ICD), version 10 codes </w:t>
            </w:r>
          </w:p>
        </w:tc>
        <w:tc>
          <w:tcPr>
            <w:tcW w:w="212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The whole population of Wales during the study period</w:t>
            </w:r>
          </w:p>
        </w:tc>
      </w:tr>
      <w:tr>
        <w:trPr/>
        <w:tc>
          <w:tcPr>
            <w:tcW w:w="226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 xml:space="preserve">General Practice Database (GPD) </w:t>
            </w:r>
          </w:p>
        </w:tc>
        <w:tc>
          <w:tcPr>
            <w:tcW w:w="5242"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Primary care records with diagnoses, symptoms, investigations, prescribed medication, referrals, coded hospital contacts, and test results coded using Read Codes v2</w:t>
            </w:r>
          </w:p>
        </w:tc>
        <w:tc>
          <w:tcPr>
            <w:tcW w:w="212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77% (333/432) of all general practices in Wales</w:t>
            </w:r>
          </w:p>
        </w:tc>
      </w:tr>
      <w:tr>
        <w:trPr/>
        <w:tc>
          <w:tcPr>
            <w:tcW w:w="226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 xml:space="preserve">Emergency Department Data Set </w:t>
            </w:r>
          </w:p>
        </w:tc>
        <w:tc>
          <w:tcPr>
            <w:tcW w:w="5242"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 xml:space="preserve">Administrative and clinical information (general reason for attendance and attendance group to identify types of contacts) for all NHS Wales Accident and Emergency department attendances </w:t>
            </w:r>
          </w:p>
        </w:tc>
        <w:tc>
          <w:tcPr>
            <w:tcW w:w="212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The whole population of Wales from 2009</w:t>
            </w:r>
          </w:p>
        </w:tc>
      </w:tr>
      <w:tr>
        <w:trPr/>
        <w:tc>
          <w:tcPr>
            <w:tcW w:w="226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Patient Episode Database for Wales</w:t>
            </w:r>
          </w:p>
        </w:tc>
        <w:tc>
          <w:tcPr>
            <w:tcW w:w="5242"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Clinical information (specialty and diagnoses) of all NHS Wales hospital admissions (inpatient and day cases) – diagnostic information coded using ICD-10 codes</w:t>
            </w:r>
          </w:p>
        </w:tc>
        <w:tc>
          <w:tcPr>
            <w:tcW w:w="212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The whole population of Wales during the study period</w:t>
            </w:r>
          </w:p>
        </w:tc>
      </w:tr>
      <w:tr>
        <w:trPr/>
        <w:tc>
          <w:tcPr>
            <w:tcW w:w="226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Outpatient Dataset</w:t>
            </w:r>
          </w:p>
        </w:tc>
        <w:tc>
          <w:tcPr>
            <w:tcW w:w="5242"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Attendance information for all NHS Wales hospital outpatient appointments. Since diagnostic information was not available, we used consultant main specialty and treatment specialty to identify mental health contacts</w:t>
            </w:r>
          </w:p>
        </w:tc>
        <w:tc>
          <w:tcPr>
            <w:tcW w:w="2123" w:type="dxa"/>
            <w:tcBorders>
              <w:top w:val="single" w:sz="4" w:space="0" w:color="000000"/>
              <w:bottom w:val="single" w:sz="4" w:space="0" w:color="000000"/>
            </w:tcBorders>
            <w:shd w:color="auto" w:fill="auto" w:val="clear"/>
          </w:tcPr>
          <w:p>
            <w:pPr>
              <w:pStyle w:val="Normal"/>
              <w:spacing w:lineRule="auto" w:line="276"/>
              <w:rPr>
                <w:rFonts w:ascii="Calibri" w:hAnsi="Calibri" w:asciiTheme="majorHAnsi" w:hAnsiTheme="majorHAnsi"/>
              </w:rPr>
            </w:pPr>
            <w:r>
              <w:rPr>
                <w:rFonts w:ascii="Calibri" w:hAnsi="Calibri" w:asciiTheme="majorHAnsi" w:hAnsiTheme="majorHAnsi"/>
              </w:rPr>
              <w:t>The whole population of Wales from 2004</w:t>
            </w:r>
          </w:p>
        </w:tc>
      </w:tr>
    </w:tbl>
    <w:p>
      <w:pPr>
        <w:pStyle w:val="Normal"/>
        <w:rPr>
          <w:b/>
          <w:b/>
          <w:bCs/>
        </w:rPr>
      </w:pPr>
      <w:r>
        <w:rPr>
          <w:b/>
          <w:bCs/>
        </w:rPr>
      </w:r>
    </w:p>
    <w:p>
      <w:pPr>
        <w:pStyle w:val="Normal"/>
        <w:rPr>
          <w:b/>
          <w:b/>
          <w:bCs/>
        </w:rPr>
      </w:pPr>
      <w:r>
        <w:rPr>
          <w:b/>
          <w:bCs/>
        </w:rPr>
      </w:r>
    </w:p>
    <w:p>
      <w:pPr>
        <w:pStyle w:val="Normal"/>
        <w:rPr>
          <w:b/>
          <w:b/>
          <w:bCs/>
        </w:rPr>
      </w:pPr>
      <w:r>
        <w:rPr>
          <w:b/>
          <w:bCs/>
        </w:rPr>
      </w:r>
      <w:r>
        <w:br w:type="page"/>
      </w:r>
    </w:p>
    <w:p>
      <w:pPr>
        <w:pStyle w:val="Normal"/>
        <w:spacing w:lineRule="auto" w:line="276"/>
        <w:jc w:val="both"/>
        <w:rPr>
          <w:rFonts w:ascii="Calibri" w:hAnsi="Calibri" w:asciiTheme="majorHAnsi" w:hAnsiTheme="majorHAnsi"/>
        </w:rPr>
      </w:pPr>
      <w:r>
        <w:rPr>
          <w:rFonts w:ascii="Calibri" w:hAnsi="Calibri" w:asciiTheme="majorHAnsi" w:hAnsiTheme="majorHAnsi"/>
          <w:b/>
          <w:bCs/>
        </w:rPr>
        <w:t xml:space="preserve">Supplementary Table 2: </w:t>
      </w:r>
      <w:r>
        <w:rPr>
          <w:rFonts w:ascii="Calibri" w:hAnsi="Calibri" w:asciiTheme="majorHAnsi" w:hAnsiTheme="majorHAnsi"/>
        </w:rPr>
        <w:t>Variables used in this analysis.</w:t>
      </w:r>
    </w:p>
    <w:p>
      <w:pPr>
        <w:pStyle w:val="Normal"/>
        <w:rPr>
          <w:b/>
          <w:b/>
          <w:bCs/>
        </w:rPr>
      </w:pPr>
      <w:r>
        <w:rPr>
          <w:b/>
          <w:bCs/>
        </w:rPr>
      </w:r>
    </w:p>
    <w:tbl>
      <w:tblPr>
        <w:tblW w:w="9638" w:type="dxa"/>
        <w:jc w:val="left"/>
        <w:tblInd w:w="0" w:type="dxa"/>
        <w:tblCellMar>
          <w:top w:w="28" w:type="dxa"/>
          <w:left w:w="0" w:type="dxa"/>
          <w:bottom w:w="28" w:type="dxa"/>
          <w:right w:w="0" w:type="dxa"/>
        </w:tblCellMar>
        <w:tblLook w:noVBand="1" w:val="04a0" w:noHBand="0" w:lastColumn="0" w:firstColumn="1" w:lastRow="0" w:firstRow="1"/>
      </w:tblPr>
      <w:tblGrid>
        <w:gridCol w:w="2363"/>
        <w:gridCol w:w="7274"/>
      </w:tblGrid>
      <w:tr>
        <w:trPr>
          <w:trHeight w:val="311" w:hRule="atLeast"/>
        </w:trPr>
        <w:tc>
          <w:tcPr>
            <w:tcW w:w="9637" w:type="dxa"/>
            <w:gridSpan w:val="2"/>
            <w:tcBorders>
              <w:top w:val="single" w:sz="2" w:space="0" w:color="000000"/>
              <w:bottom w:val="single" w:sz="2" w:space="0" w:color="000000"/>
            </w:tcBorders>
            <w:shd w:color="auto" w:fill="DDDDDD" w:val="clear"/>
          </w:tcPr>
          <w:p>
            <w:pPr>
              <w:pStyle w:val="TableContents"/>
              <w:jc w:val="center"/>
              <w:rPr>
                <w:b/>
                <w:b/>
              </w:rPr>
            </w:pPr>
            <w:r>
              <w:rPr>
                <w:b/>
              </w:rPr>
              <w:t>Extracted variables</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b/>
                <w:b/>
              </w:rPr>
            </w:pPr>
            <w:r>
              <w:rPr>
                <w:b/>
              </w:rPr>
              <w:t>Name</w:t>
            </w:r>
          </w:p>
        </w:tc>
        <w:tc>
          <w:tcPr>
            <w:tcW w:w="7274" w:type="dxa"/>
            <w:tcBorders>
              <w:top w:val="single" w:sz="2" w:space="0" w:color="000000"/>
              <w:bottom w:val="single" w:sz="2" w:space="0" w:color="000000"/>
            </w:tcBorders>
            <w:shd w:color="auto" w:fill="auto" w:val="clear"/>
          </w:tcPr>
          <w:p>
            <w:pPr>
              <w:pStyle w:val="TableContents"/>
              <w:rPr>
                <w:b/>
                <w:b/>
              </w:rPr>
            </w:pPr>
            <w:r>
              <w:rPr>
                <w:b/>
              </w:rPr>
              <w:t>Queried datasets</w:t>
            </w:r>
          </w:p>
        </w:tc>
      </w:tr>
      <w:tr>
        <w:trPr>
          <w:trHeight w:val="311" w:hRule="atLeast"/>
        </w:trPr>
        <w:tc>
          <w:tcPr>
            <w:tcW w:w="9637" w:type="dxa"/>
            <w:gridSpan w:val="2"/>
            <w:tcBorders>
              <w:top w:val="single" w:sz="2" w:space="0" w:color="000000"/>
              <w:bottom w:val="single" w:sz="2" w:space="0" w:color="000000"/>
            </w:tcBorders>
            <w:shd w:color="auto" w:fill="EEEEEE" w:val="clear"/>
          </w:tcPr>
          <w:p>
            <w:pPr>
              <w:pStyle w:val="TableContents"/>
              <w:rPr>
                <w:sz w:val="14"/>
              </w:rPr>
            </w:pPr>
            <w:r>
              <w:rPr/>
              <w:t>Contacts</w:t>
            </w:r>
          </w:p>
        </w:tc>
      </w:tr>
      <w:tr>
        <w:trPr>
          <w:trHeight w:val="461" w:hRule="atLeast"/>
        </w:trPr>
        <w:tc>
          <w:tcPr>
            <w:tcW w:w="2363" w:type="dxa"/>
            <w:tcBorders>
              <w:top w:val="single" w:sz="2" w:space="0" w:color="000000"/>
              <w:bottom w:val="single" w:sz="2" w:space="0" w:color="000000"/>
            </w:tcBorders>
            <w:shd w:color="auto" w:fill="auto" w:val="clear"/>
          </w:tcPr>
          <w:p>
            <w:pPr>
              <w:pStyle w:val="TableContents"/>
              <w:rPr>
                <w:sz w:val="14"/>
              </w:rPr>
            </w:pPr>
            <w:r>
              <w:rPr/>
              <w:t>Any contact (a recorded entry)</w:t>
            </w:r>
          </w:p>
        </w:tc>
        <w:tc>
          <w:tcPr>
            <w:tcW w:w="7274" w:type="dxa"/>
            <w:tcBorders>
              <w:top w:val="single" w:sz="2" w:space="0" w:color="000000"/>
              <w:bottom w:val="single" w:sz="2" w:space="0" w:color="000000"/>
            </w:tcBorders>
            <w:shd w:color="auto" w:fill="auto" w:val="clear"/>
          </w:tcPr>
          <w:p>
            <w:pPr>
              <w:pStyle w:val="TableContents"/>
              <w:rPr>
                <w:sz w:val="14"/>
              </w:rPr>
            </w:pPr>
            <w:r>
              <w:rPr/>
              <w:t>GPD (excluding administrative codes and associated diagnoses such as ‘letter from ED’, but including telephone and face-to-face contacts with any member of the primary care team); Emergency Department Dataset; Patient Episode Database for Wales; Outpatients Dataset</w:t>
            </w:r>
          </w:p>
        </w:tc>
      </w:tr>
      <w:tr>
        <w:trPr>
          <w:trHeight w:val="641" w:hRule="atLeast"/>
        </w:trPr>
        <w:tc>
          <w:tcPr>
            <w:tcW w:w="2363" w:type="dxa"/>
            <w:tcBorders>
              <w:top w:val="single" w:sz="2" w:space="0" w:color="000000"/>
              <w:bottom w:val="single" w:sz="2" w:space="0" w:color="000000"/>
            </w:tcBorders>
            <w:shd w:color="auto" w:fill="auto" w:val="clear"/>
          </w:tcPr>
          <w:p>
            <w:pPr>
              <w:pStyle w:val="TableContents"/>
              <w:rPr>
                <w:sz w:val="14"/>
              </w:rPr>
            </w:pPr>
            <w:r>
              <w:rPr/>
              <w:t>Mental health specialty (psychiatric or child and adolescent psychiatric speciality)</w:t>
            </w:r>
          </w:p>
        </w:tc>
        <w:tc>
          <w:tcPr>
            <w:tcW w:w="7274" w:type="dxa"/>
            <w:tcBorders>
              <w:top w:val="single" w:sz="2" w:space="0" w:color="000000"/>
              <w:bottom w:val="single" w:sz="2" w:space="0" w:color="000000"/>
            </w:tcBorders>
            <w:shd w:color="auto" w:fill="auto" w:val="clear"/>
          </w:tcPr>
          <w:p>
            <w:pPr>
              <w:pStyle w:val="TableContents"/>
              <w:rPr>
                <w:sz w:val="14"/>
              </w:rPr>
            </w:pPr>
            <w:r>
              <w:rPr/>
              <w:t>GPD (Read code denoting contacts with mental health specialty services); Patient Episode Database for Wales; Outpatients Dataset (consultant main specialty and treatment specialty visited)</w:t>
            </w:r>
          </w:p>
        </w:tc>
      </w:tr>
      <w:tr>
        <w:trPr>
          <w:trHeight w:val="311" w:hRule="atLeast"/>
        </w:trPr>
        <w:tc>
          <w:tcPr>
            <w:tcW w:w="9637" w:type="dxa"/>
            <w:gridSpan w:val="2"/>
            <w:tcBorders>
              <w:top w:val="single" w:sz="2" w:space="0" w:color="000000"/>
              <w:bottom w:val="single" w:sz="2" w:space="0" w:color="000000"/>
            </w:tcBorders>
            <w:shd w:color="auto" w:fill="EEEEEE" w:val="clear"/>
          </w:tcPr>
          <w:p>
            <w:pPr>
              <w:pStyle w:val="TableContents"/>
              <w:rPr>
                <w:sz w:val="14"/>
              </w:rPr>
            </w:pPr>
            <w:r>
              <w:rPr/>
              <w:t>Diagnoses</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sz w:val="14"/>
              </w:rPr>
            </w:pPr>
            <w:r>
              <w:rPr/>
              <w:t>Non-mental health</w:t>
            </w:r>
          </w:p>
        </w:tc>
        <w:tc>
          <w:tcPr>
            <w:tcW w:w="7274" w:type="dxa"/>
            <w:tcBorders>
              <w:top w:val="single" w:sz="2" w:space="0" w:color="000000"/>
              <w:bottom w:val="single" w:sz="2" w:space="0" w:color="000000"/>
            </w:tcBorders>
            <w:shd w:color="auto" w:fill="auto" w:val="clear"/>
          </w:tcPr>
          <w:p>
            <w:pPr>
              <w:pStyle w:val="TableContents"/>
              <w:rPr>
                <w:sz w:val="14"/>
              </w:rPr>
            </w:pPr>
            <w:r>
              <w:rPr/>
              <w:t>GPD (Read codes with a capital letter root other than ‘E’ comprising mainly ‘physical’ diagnoses)</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sz w:val="14"/>
              </w:rPr>
            </w:pPr>
            <w:r>
              <w:rPr/>
              <w:t>Mental health</w:t>
            </w:r>
          </w:p>
        </w:tc>
        <w:tc>
          <w:tcPr>
            <w:tcW w:w="7274" w:type="dxa"/>
            <w:tcBorders>
              <w:top w:val="single" w:sz="2" w:space="0" w:color="000000"/>
              <w:bottom w:val="single" w:sz="2" w:space="0" w:color="000000"/>
            </w:tcBorders>
            <w:shd w:color="auto" w:fill="auto" w:val="clear"/>
          </w:tcPr>
          <w:p>
            <w:pPr>
              <w:pStyle w:val="TableContents"/>
              <w:rPr>
                <w:sz w:val="14"/>
              </w:rPr>
            </w:pPr>
            <w:r>
              <w:rPr/>
              <w:t>GPD (Read codes with root ‘E’ plus relevant symptom codes for common mental disorders); Emergency Department Dataset; Patient Episode Database for Wales</w:t>
            </w:r>
          </w:p>
        </w:tc>
      </w:tr>
      <w:tr>
        <w:trPr>
          <w:trHeight w:val="461" w:hRule="atLeast"/>
        </w:trPr>
        <w:tc>
          <w:tcPr>
            <w:tcW w:w="2363" w:type="dxa"/>
            <w:tcBorders>
              <w:top w:val="single" w:sz="2" w:space="0" w:color="000000"/>
              <w:bottom w:val="single" w:sz="2" w:space="0" w:color="000000"/>
            </w:tcBorders>
            <w:shd w:color="auto" w:fill="auto" w:val="clear"/>
          </w:tcPr>
          <w:p>
            <w:pPr>
              <w:pStyle w:val="TableContents"/>
              <w:rPr>
                <w:sz w:val="14"/>
              </w:rPr>
            </w:pPr>
            <w:r>
              <w:rPr/>
              <w:t>Common mental disorder (depression and anxiety)</w:t>
            </w:r>
          </w:p>
        </w:tc>
        <w:tc>
          <w:tcPr>
            <w:tcW w:w="7274" w:type="dxa"/>
            <w:tcBorders>
              <w:top w:val="single" w:sz="2" w:space="0" w:color="000000"/>
              <w:bottom w:val="single" w:sz="2" w:space="0" w:color="000000"/>
            </w:tcBorders>
            <w:shd w:color="auto" w:fill="auto" w:val="clear"/>
          </w:tcPr>
          <w:p>
            <w:pPr>
              <w:pStyle w:val="TableContents"/>
              <w:rPr>
                <w:sz w:val="14"/>
              </w:rPr>
            </w:pPr>
            <w:r>
              <w:rPr/>
              <w:t>GPD; PEDW</w:t>
            </w:r>
          </w:p>
        </w:tc>
      </w:tr>
      <w:tr>
        <w:trPr>
          <w:trHeight w:val="461" w:hRule="atLeast"/>
        </w:trPr>
        <w:tc>
          <w:tcPr>
            <w:tcW w:w="2363" w:type="dxa"/>
            <w:tcBorders>
              <w:top w:val="single" w:sz="2" w:space="0" w:color="000000"/>
              <w:bottom w:val="single" w:sz="2" w:space="0" w:color="000000"/>
            </w:tcBorders>
            <w:shd w:color="auto" w:fill="auto" w:val="clear"/>
          </w:tcPr>
          <w:p>
            <w:pPr>
              <w:pStyle w:val="TableContents"/>
              <w:rPr>
                <w:sz w:val="14"/>
              </w:rPr>
            </w:pPr>
            <w:r>
              <w:rPr/>
              <w:t>Injury &amp; poisoning (excluding self-harm)</w:t>
            </w:r>
          </w:p>
        </w:tc>
        <w:tc>
          <w:tcPr>
            <w:tcW w:w="7274" w:type="dxa"/>
            <w:tcBorders>
              <w:top w:val="single" w:sz="2" w:space="0" w:color="000000"/>
              <w:bottom w:val="single" w:sz="2" w:space="0" w:color="000000"/>
            </w:tcBorders>
            <w:shd w:color="auto" w:fill="auto" w:val="clear"/>
          </w:tcPr>
          <w:p>
            <w:pPr>
              <w:pStyle w:val="TableContents"/>
              <w:rPr>
                <w:sz w:val="14"/>
              </w:rPr>
            </w:pPr>
            <w:r>
              <w:rPr/>
              <w:t>GPD; Emergency Department Dataset; Patient Episode Database for Wales</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sz w:val="14"/>
              </w:rPr>
            </w:pPr>
            <w:r>
              <w:rPr/>
              <w:t>Accidents</w:t>
            </w:r>
          </w:p>
        </w:tc>
        <w:tc>
          <w:tcPr>
            <w:tcW w:w="7274" w:type="dxa"/>
            <w:tcBorders>
              <w:top w:val="single" w:sz="2" w:space="0" w:color="000000"/>
              <w:bottom w:val="single" w:sz="2" w:space="0" w:color="000000"/>
            </w:tcBorders>
            <w:shd w:color="auto" w:fill="auto" w:val="clear"/>
          </w:tcPr>
          <w:p>
            <w:pPr>
              <w:pStyle w:val="TableContents"/>
              <w:rPr>
                <w:sz w:val="14"/>
              </w:rPr>
            </w:pPr>
            <w:r>
              <w:rPr/>
              <w:t>GPD; Emergency Department Dataset; Patient Episode Database for Wales</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sz w:val="14"/>
              </w:rPr>
            </w:pPr>
            <w:r>
              <w:rPr/>
              <w:t>Accidental hanging &amp; poisoning</w:t>
            </w:r>
          </w:p>
        </w:tc>
        <w:tc>
          <w:tcPr>
            <w:tcW w:w="7274" w:type="dxa"/>
            <w:tcBorders>
              <w:top w:val="single" w:sz="2" w:space="0" w:color="000000"/>
              <w:bottom w:val="single" w:sz="2" w:space="0" w:color="000000"/>
            </w:tcBorders>
            <w:shd w:color="auto" w:fill="auto" w:val="clear"/>
          </w:tcPr>
          <w:p>
            <w:pPr>
              <w:pStyle w:val="TableContents"/>
              <w:rPr>
                <w:sz w:val="14"/>
              </w:rPr>
            </w:pPr>
            <w:r>
              <w:rPr/>
              <w:t>GPD; Patient Episode Database for Wales</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sz w:val="14"/>
              </w:rPr>
            </w:pPr>
            <w:r>
              <w:rPr/>
              <w:t>Self-harm</w:t>
            </w:r>
          </w:p>
        </w:tc>
        <w:tc>
          <w:tcPr>
            <w:tcW w:w="7274" w:type="dxa"/>
            <w:tcBorders>
              <w:top w:val="single" w:sz="2" w:space="0" w:color="000000"/>
              <w:bottom w:val="single" w:sz="2" w:space="0" w:color="000000"/>
            </w:tcBorders>
            <w:shd w:color="auto" w:fill="auto" w:val="clear"/>
          </w:tcPr>
          <w:p>
            <w:pPr>
              <w:pStyle w:val="TableContents"/>
              <w:rPr>
                <w:sz w:val="14"/>
              </w:rPr>
            </w:pPr>
            <w:r>
              <w:rPr/>
              <w:t>GPD; Emergency Department Dataset; Patient Episode Database for Wales</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sz w:val="14"/>
              </w:rPr>
            </w:pPr>
            <w:r>
              <w:rPr/>
              <w:t>Alcohol misuse</w:t>
            </w:r>
          </w:p>
        </w:tc>
        <w:tc>
          <w:tcPr>
            <w:tcW w:w="7274" w:type="dxa"/>
            <w:tcBorders>
              <w:top w:val="single" w:sz="2" w:space="0" w:color="000000"/>
              <w:bottom w:val="single" w:sz="2" w:space="0" w:color="000000"/>
            </w:tcBorders>
            <w:shd w:color="auto" w:fill="auto" w:val="clear"/>
          </w:tcPr>
          <w:p>
            <w:pPr>
              <w:pStyle w:val="TableContents"/>
              <w:rPr>
                <w:sz w:val="14"/>
              </w:rPr>
            </w:pPr>
            <w:r>
              <w:rPr/>
              <w:t>GPD; Emergency Department Dataset; Patient Episode Database for Wales</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sz w:val="14"/>
              </w:rPr>
            </w:pPr>
            <w:r>
              <w:rPr/>
              <w:t>Drugs misuse</w:t>
            </w:r>
          </w:p>
        </w:tc>
        <w:tc>
          <w:tcPr>
            <w:tcW w:w="7274" w:type="dxa"/>
            <w:tcBorders>
              <w:top w:val="single" w:sz="2" w:space="0" w:color="000000"/>
              <w:bottom w:val="single" w:sz="2" w:space="0" w:color="000000"/>
            </w:tcBorders>
            <w:shd w:color="auto" w:fill="auto" w:val="clear"/>
          </w:tcPr>
          <w:p>
            <w:pPr>
              <w:pStyle w:val="TableContents"/>
              <w:rPr>
                <w:sz w:val="14"/>
              </w:rPr>
            </w:pPr>
            <w:r>
              <w:rPr/>
              <w:t>GPD; Emergency Department Dataset; Patient Episode Database for Wales</w:t>
            </w:r>
          </w:p>
        </w:tc>
      </w:tr>
      <w:tr>
        <w:trPr>
          <w:trHeight w:val="311" w:hRule="atLeast"/>
        </w:trPr>
        <w:tc>
          <w:tcPr>
            <w:tcW w:w="9637" w:type="dxa"/>
            <w:gridSpan w:val="2"/>
            <w:tcBorders>
              <w:top w:val="single" w:sz="2" w:space="0" w:color="000000"/>
              <w:bottom w:val="single" w:sz="2" w:space="0" w:color="000000"/>
            </w:tcBorders>
            <w:shd w:color="auto" w:fill="EEEEEE" w:val="clear"/>
          </w:tcPr>
          <w:p>
            <w:pPr>
              <w:pStyle w:val="TableContents"/>
              <w:rPr>
                <w:sz w:val="14"/>
              </w:rPr>
            </w:pPr>
            <w:r>
              <w:rPr/>
              <w:t>Prescriptions</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sz w:val="14"/>
              </w:rPr>
            </w:pPr>
            <w:r>
              <w:rPr/>
              <w:t>Any prescription</w:t>
            </w:r>
          </w:p>
        </w:tc>
        <w:tc>
          <w:tcPr>
            <w:tcW w:w="7274" w:type="dxa"/>
            <w:tcBorders>
              <w:top w:val="single" w:sz="2" w:space="0" w:color="000000"/>
              <w:bottom w:val="single" w:sz="2" w:space="0" w:color="000000"/>
            </w:tcBorders>
            <w:shd w:color="auto" w:fill="auto" w:val="clear"/>
          </w:tcPr>
          <w:p>
            <w:pPr>
              <w:pStyle w:val="TableContents"/>
              <w:rPr>
                <w:sz w:val="14"/>
              </w:rPr>
            </w:pPr>
            <w:r>
              <w:rPr/>
              <w:t>GPD (Read code with a lower case letter root)</w:t>
            </w:r>
          </w:p>
        </w:tc>
      </w:tr>
      <w:tr>
        <w:trPr>
          <w:trHeight w:val="311" w:hRule="atLeast"/>
        </w:trPr>
        <w:tc>
          <w:tcPr>
            <w:tcW w:w="2363" w:type="dxa"/>
            <w:tcBorders>
              <w:top w:val="single" w:sz="2" w:space="0" w:color="000000"/>
              <w:bottom w:val="single" w:sz="2" w:space="0" w:color="000000"/>
            </w:tcBorders>
            <w:shd w:color="auto" w:fill="auto" w:val="clear"/>
          </w:tcPr>
          <w:p>
            <w:pPr>
              <w:pStyle w:val="TableContents"/>
              <w:rPr>
                <w:sz w:val="14"/>
              </w:rPr>
            </w:pPr>
            <w:r>
              <w:rPr/>
              <w:t>Opiates</w:t>
            </w:r>
          </w:p>
        </w:tc>
        <w:tc>
          <w:tcPr>
            <w:tcW w:w="7274" w:type="dxa"/>
            <w:tcBorders>
              <w:top w:val="single" w:sz="2" w:space="0" w:color="000000"/>
              <w:bottom w:val="single" w:sz="2" w:space="0" w:color="000000"/>
            </w:tcBorders>
            <w:shd w:color="auto" w:fill="auto" w:val="clear"/>
          </w:tcPr>
          <w:p>
            <w:pPr>
              <w:pStyle w:val="TableContents"/>
              <w:rPr>
                <w:sz w:val="14"/>
              </w:rPr>
            </w:pPr>
            <w:r>
              <w:rPr/>
              <w:t>GPD</w:t>
            </w:r>
          </w:p>
        </w:tc>
      </w:tr>
      <w:tr>
        <w:trPr>
          <w:trHeight w:val="656" w:hRule="atLeast"/>
        </w:trPr>
        <w:tc>
          <w:tcPr>
            <w:tcW w:w="2363" w:type="dxa"/>
            <w:tcBorders>
              <w:top w:val="single" w:sz="2" w:space="0" w:color="000000"/>
              <w:bottom w:val="single" w:sz="2" w:space="0" w:color="000000"/>
            </w:tcBorders>
            <w:shd w:color="auto" w:fill="auto" w:val="clear"/>
          </w:tcPr>
          <w:p>
            <w:pPr>
              <w:pStyle w:val="TableContents"/>
              <w:rPr>
                <w:sz w:val="14"/>
              </w:rPr>
            </w:pPr>
            <w:r>
              <w:rPr/>
              <w:t>Psychotropics (antidepressants, antipsychotics, anxiolitics, and hypnotics)</w:t>
            </w:r>
          </w:p>
        </w:tc>
        <w:tc>
          <w:tcPr>
            <w:tcW w:w="7274" w:type="dxa"/>
            <w:tcBorders>
              <w:top w:val="single" w:sz="2" w:space="0" w:color="000000"/>
              <w:bottom w:val="single" w:sz="2" w:space="0" w:color="000000"/>
            </w:tcBorders>
            <w:shd w:color="auto" w:fill="auto" w:val="clear"/>
          </w:tcPr>
          <w:p>
            <w:pPr>
              <w:pStyle w:val="TableContents"/>
              <w:rPr>
                <w:sz w:val="14"/>
              </w:rPr>
            </w:pPr>
            <w:r>
              <w:rPr/>
              <w:t>GPD</w:t>
            </w:r>
          </w:p>
        </w:tc>
      </w:tr>
    </w:tbl>
    <w:p>
      <w:pPr>
        <w:pStyle w:val="Normal"/>
        <w:rPr>
          <w:b/>
          <w:b/>
          <w:bCs/>
        </w:rPr>
      </w:pPr>
      <w:r>
        <w:rPr>
          <w:b/>
          <w:bCs/>
        </w:rPr>
      </w:r>
      <w:r>
        <w:br w:type="page"/>
      </w:r>
    </w:p>
    <w:p>
      <w:pPr>
        <w:pStyle w:val="Normal"/>
        <w:rPr/>
      </w:pPr>
      <w:r>
        <w:rPr>
          <w:b/>
          <w:bCs/>
        </w:rPr>
        <w:t>Supplementary Table 3:</w:t>
      </w:r>
      <w:r>
        <w:rPr/>
        <w:t xml:space="preserve"> List of Read Codes for GPD and ICD-10 codes for PEDW used to identify types of contacts. Validated by previous research (references in table) and extended or created with the help of expert clinicians.</w:t>
      </w:r>
    </w:p>
    <w:p>
      <w:pPr>
        <w:pStyle w:val="Normal"/>
        <w:rPr/>
      </w:pPr>
      <w:r>
        <w:rPr/>
      </w:r>
    </w:p>
    <w:tbl>
      <w:tblPr>
        <w:tblW w:w="9645" w:type="dxa"/>
        <w:jc w:val="left"/>
        <w:tblInd w:w="0" w:type="dxa"/>
        <w:tblCellMar>
          <w:top w:w="28" w:type="dxa"/>
          <w:left w:w="0" w:type="dxa"/>
          <w:bottom w:w="28" w:type="dxa"/>
          <w:right w:w="0" w:type="dxa"/>
        </w:tblCellMar>
        <w:tblLook w:noVBand="1" w:val="04a0" w:noHBand="0" w:lastColumn="0" w:firstColumn="1" w:lastRow="0" w:firstRow="1"/>
      </w:tblPr>
      <w:tblGrid>
        <w:gridCol w:w="7934"/>
        <w:gridCol w:w="1710"/>
      </w:tblGrid>
      <w:tr>
        <w:trPr>
          <w:trHeight w:val="311" w:hRule="atLeast"/>
        </w:trPr>
        <w:tc>
          <w:tcPr>
            <w:tcW w:w="7934" w:type="dxa"/>
            <w:tcBorders>
              <w:top w:val="single" w:sz="2" w:space="0" w:color="000000"/>
              <w:bottom w:val="single" w:sz="2" w:space="0" w:color="000000"/>
            </w:tcBorders>
            <w:shd w:color="auto" w:fill="auto" w:val="clear"/>
          </w:tcPr>
          <w:p>
            <w:pPr>
              <w:pStyle w:val="TableContents"/>
              <w:rPr>
                <w:b/>
                <w:b/>
                <w:color w:val="000000"/>
              </w:rPr>
            </w:pPr>
            <w:r>
              <w:rPr>
                <w:b/>
                <w:color w:val="000000"/>
              </w:rPr>
              <w:t>Read Codes</w:t>
            </w:r>
          </w:p>
        </w:tc>
        <w:tc>
          <w:tcPr>
            <w:tcW w:w="1710" w:type="dxa"/>
            <w:tcBorders>
              <w:top w:val="single" w:sz="2" w:space="0" w:color="000000"/>
              <w:bottom w:val="single" w:sz="2" w:space="0" w:color="000000"/>
            </w:tcBorders>
            <w:shd w:color="auto" w:fill="auto" w:val="clear"/>
          </w:tcPr>
          <w:p>
            <w:pPr>
              <w:pStyle w:val="TableContents"/>
              <w:jc w:val="right"/>
              <w:rPr>
                <w:b/>
                <w:b/>
                <w:color w:val="000000"/>
              </w:rPr>
            </w:pPr>
            <w:r>
              <w:rPr>
                <w:b/>
                <w:color w:val="000000"/>
              </w:rPr>
              <w:t>ICD-10</w:t>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b/>
                <w:b/>
                <w:color w:val="000000"/>
              </w:rPr>
            </w:pPr>
            <w:r>
              <w:rPr>
                <w:b/>
                <w:color w:val="000000"/>
              </w:rPr>
              <w:t>Accidents</w:t>
            </w:r>
          </w:p>
        </w:tc>
      </w:tr>
      <w:tr>
        <w:trPr>
          <w:trHeight w:val="311" w:hRule="atLeast"/>
        </w:trPr>
        <w:tc>
          <w:tcPr>
            <w:tcW w:w="7934" w:type="dxa"/>
            <w:tcBorders>
              <w:top w:val="single" w:sz="2" w:space="0" w:color="000000"/>
              <w:bottom w:val="single" w:sz="2" w:space="0" w:color="000000"/>
            </w:tcBorders>
            <w:shd w:color="auto" w:fill="auto" w:val="clear"/>
          </w:tcPr>
          <w:p>
            <w:pPr>
              <w:pStyle w:val="TableContents"/>
              <w:rPr>
                <w:lang w:val="pl-PL"/>
              </w:rPr>
            </w:pPr>
            <w:r>
              <w:rPr>
                <w:lang w:val="pl-PL"/>
              </w:rPr>
              <w:t>SS, T0-T9, TA-TH, TJ, U0, U1</w:t>
            </w:r>
          </w:p>
        </w:tc>
        <w:tc>
          <w:tcPr>
            <w:tcW w:w="1710" w:type="dxa"/>
            <w:tcBorders>
              <w:top w:val="single" w:sz="2" w:space="0" w:color="000000"/>
              <w:bottom w:val="single" w:sz="2" w:space="0" w:color="000000"/>
            </w:tcBorders>
            <w:shd w:color="auto" w:fill="auto" w:val="clear"/>
          </w:tcPr>
          <w:p>
            <w:pPr>
              <w:pStyle w:val="TableContents"/>
              <w:jc w:val="right"/>
              <w:rPr>
                <w:color w:val="000000"/>
              </w:rPr>
            </w:pPr>
            <w:r>
              <w:rPr>
                <w:color w:val="000000"/>
              </w:rPr>
              <w:t>V, W, X1-X5</w:t>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b/>
                <w:b/>
                <w:color w:val="000000"/>
              </w:rPr>
            </w:pPr>
            <w:r>
              <w:rPr>
                <w:b/>
                <w:color w:val="000000"/>
              </w:rPr>
              <w:t>Accidental hanging and poisoning</w:t>
            </w:r>
          </w:p>
        </w:tc>
      </w:tr>
      <w:tr>
        <w:trPr>
          <w:trHeight w:val="536" w:hRule="atLeast"/>
        </w:trPr>
        <w:tc>
          <w:tcPr>
            <w:tcW w:w="7934" w:type="dxa"/>
            <w:tcBorders>
              <w:top w:val="single" w:sz="2" w:space="0" w:color="000000"/>
              <w:bottom w:val="single" w:sz="2" w:space="0" w:color="000000"/>
            </w:tcBorders>
            <w:shd w:color="auto" w:fill="auto" w:val="clear"/>
          </w:tcPr>
          <w:p>
            <w:pPr>
              <w:pStyle w:val="TableContents"/>
              <w:rPr/>
            </w:pPr>
            <w:r>
              <w:rPr/>
              <w:t>TH..., TH0, T8, T9, TF3, U14.., U1A, U140-U142</w:t>
              <w:br/>
            </w:r>
            <w:r>
              <w:rPr>
                <w:color w:val="C9211E"/>
              </w:rPr>
              <w:t>Except: T90.., T900, TH00-TH05, TH0y, TH0z, U1A9</w:t>
            </w:r>
          </w:p>
        </w:tc>
        <w:tc>
          <w:tcPr>
            <w:tcW w:w="1710" w:type="dxa"/>
            <w:tcBorders>
              <w:top w:val="single" w:sz="2" w:space="0" w:color="000000"/>
              <w:bottom w:val="single" w:sz="2" w:space="0" w:color="000000"/>
            </w:tcBorders>
            <w:shd w:color="auto" w:fill="auto" w:val="clear"/>
          </w:tcPr>
          <w:p>
            <w:pPr>
              <w:pStyle w:val="TableContents"/>
              <w:jc w:val="right"/>
              <w:rPr>
                <w:color w:val="000000"/>
                <w:lang w:val="pl-PL"/>
              </w:rPr>
            </w:pPr>
            <w:r>
              <w:rPr>
                <w:color w:val="000000"/>
                <w:lang w:val="pl-PL"/>
              </w:rPr>
              <w:t>W75, W76, X4</w:t>
              <w:br/>
            </w:r>
            <w:r>
              <w:rPr>
                <w:color w:val="C9211E"/>
                <w:lang w:val="pl-PL"/>
              </w:rPr>
              <w:t>Except: X45</w:t>
            </w:r>
          </w:p>
        </w:tc>
      </w:tr>
      <w:tr>
        <w:trPr>
          <w:trHeight w:val="311" w:hRule="atLeast"/>
        </w:trPr>
        <w:tc>
          <w:tcPr>
            <w:tcW w:w="9644" w:type="dxa"/>
            <w:gridSpan w:val="2"/>
            <w:tcBorders>
              <w:top w:val="single" w:sz="2" w:space="0" w:color="000000"/>
              <w:bottom w:val="single" w:sz="2" w:space="0" w:color="000000"/>
            </w:tcBorders>
            <w:shd w:color="auto" w:fill="CCCCCC" w:val="clear"/>
          </w:tcPr>
          <w:p>
            <w:pPr>
              <w:pStyle w:val="TableContents"/>
              <w:jc w:val="center"/>
              <w:rPr>
                <w:color w:val="000000"/>
                <w:lang w:val="it-IT"/>
              </w:rPr>
            </w:pPr>
            <w:r>
              <w:rPr>
                <w:b/>
                <w:bCs/>
                <w:color w:val="000000"/>
                <w:lang w:val="it-IT"/>
              </w:rPr>
              <w:t>Alcohol misuse</w:t>
            </w:r>
            <w:r>
              <w:rPr>
                <w:b/>
                <w:bCs/>
                <w:color w:val="000000"/>
                <w:vertAlign w:val="superscript"/>
                <w:lang w:val="it-IT"/>
              </w:rPr>
              <w:t>A, B</w:t>
            </w:r>
          </w:p>
        </w:tc>
      </w:tr>
      <w:tr>
        <w:trPr>
          <w:trHeight w:val="1134" w:hRule="atLeast"/>
        </w:trPr>
        <w:tc>
          <w:tcPr>
            <w:tcW w:w="7934" w:type="dxa"/>
            <w:tcBorders>
              <w:top w:val="single" w:sz="2" w:space="0" w:color="000000"/>
              <w:bottom w:val="single" w:sz="2" w:space="0" w:color="000000"/>
            </w:tcBorders>
            <w:shd w:color="auto" w:fill="auto" w:val="clear"/>
          </w:tcPr>
          <w:p>
            <w:pPr>
              <w:pStyle w:val="TableContents"/>
              <w:rPr/>
            </w:pPr>
            <w:r>
              <w:rPr/>
              <w:t>7P221, C1505, F11x0, F1440, F3941, G8523, J6708, J6710, U60H3, ZV6D6, 1365, 1366, 136K, 136P, 136Q, 136R, 136S, 136T, 136W, 13Y8, 1462, 1B1c, 388j, 38Dz, 8BA8, 8G32, 8H35, 8H7p, 8HkG, 8HkJ, 8IAF, 8IAJ, 8IAt, 8IEA, 9N2o, 9NN2, C253, C25X, E250, Eu10, F25B, F375, G555, J153, J610, J611, J612, J613, J617, PK80, SLH3, TJH3,, 66e, 9k1, E01, E23, du1, du5</w:t>
              <w:br/>
            </w:r>
            <w:r>
              <w:rPr>
                <w:color w:val="C9211E"/>
              </w:rPr>
              <w:t>Except: E0112, 9k15, 9k16, 9k17, 9k18, 9k19</w:t>
            </w:r>
          </w:p>
        </w:tc>
        <w:tc>
          <w:tcPr>
            <w:tcW w:w="1710" w:type="dxa"/>
            <w:tcBorders>
              <w:top w:val="single" w:sz="2" w:space="0" w:color="000000"/>
              <w:bottom w:val="single" w:sz="2" w:space="0" w:color="000000"/>
            </w:tcBorders>
            <w:shd w:color="auto" w:fill="auto" w:val="clear"/>
          </w:tcPr>
          <w:p>
            <w:pPr>
              <w:pStyle w:val="TableContents"/>
              <w:jc w:val="right"/>
              <w:rPr>
                <w:color w:val="000000"/>
                <w:lang w:val="pl-PL"/>
              </w:rPr>
            </w:pPr>
            <w:r>
              <w:rPr>
                <w:color w:val="000000"/>
                <w:lang w:val="pl-PL"/>
              </w:rPr>
              <w:t>E244, G312, G621, G721, I426, K292, K852, K860, Y573, Z502, Z714, Z721, F10, K70</w:t>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color w:val="000000"/>
              </w:rPr>
            </w:pPr>
            <w:r>
              <w:rPr>
                <w:b/>
                <w:bCs/>
                <w:color w:val="000000"/>
              </w:rPr>
              <w:t>Common mental disorder</w:t>
            </w:r>
            <w:r>
              <w:rPr>
                <w:b/>
                <w:bCs/>
                <w:color w:val="000000"/>
                <w:vertAlign w:val="superscript"/>
              </w:rPr>
              <w:t>C, D</w:t>
            </w:r>
          </w:p>
        </w:tc>
      </w:tr>
      <w:tr>
        <w:trPr>
          <w:trHeight w:val="811" w:hRule="atLeast"/>
        </w:trPr>
        <w:tc>
          <w:tcPr>
            <w:tcW w:w="7934" w:type="dxa"/>
            <w:tcBorders>
              <w:top w:val="single" w:sz="2" w:space="0" w:color="000000"/>
              <w:bottom w:val="single" w:sz="2" w:space="0" w:color="000000"/>
            </w:tcBorders>
            <w:shd w:color="auto" w:fill="auto" w:val="clear"/>
          </w:tcPr>
          <w:p>
            <w:pPr>
              <w:pStyle w:val="TableContents"/>
              <w:rPr>
                <w:lang w:val="es-ES_tradnl"/>
              </w:rPr>
            </w:pPr>
            <w:r>
              <w:rPr>
                <w:lang w:val="de-DE"/>
              </w:rPr>
              <w:t xml:space="preserve">Eu341, Eu930, Eu931, Eu932, 1B12, 1B13, 1B17, 1B1U, 1B1V, 2257, 2258, 2259, 225J, E112, E113, E118, E135, E200, E202, E204, E291, E2D0, Eu32, Eu33, Eu40, Eu41. </w:t>
            </w:r>
            <w:r>
              <w:rPr>
                <w:lang w:val="es-ES_tradnl"/>
              </w:rPr>
              <w:t>R2y2, 1BP, 1BQ, 1BT, 1BU, E2B</w:t>
              <w:br/>
            </w:r>
            <w:r>
              <w:rPr>
                <w:color w:val="C9211E"/>
                <w:lang w:val="es-ES_tradnl"/>
              </w:rPr>
              <w:t>Except: E1124, E1134, Eu323, Eu328, Eu329, Eu32A, Eu333</w:t>
            </w:r>
          </w:p>
        </w:tc>
        <w:tc>
          <w:tcPr>
            <w:tcW w:w="1710" w:type="dxa"/>
            <w:tcBorders>
              <w:top w:val="single" w:sz="2" w:space="0" w:color="000000"/>
              <w:bottom w:val="single" w:sz="2" w:space="0" w:color="000000"/>
            </w:tcBorders>
            <w:shd w:color="auto" w:fill="auto" w:val="clear"/>
          </w:tcPr>
          <w:p>
            <w:pPr>
              <w:pStyle w:val="TableContents"/>
              <w:jc w:val="right"/>
              <w:rPr>
                <w:color w:val="000000"/>
              </w:rPr>
            </w:pPr>
            <w:r>
              <w:rPr>
                <w:color w:val="000000"/>
              </w:rPr>
              <w:t>F32, F33, F341, F40, F41</w:t>
              <w:br/>
            </w:r>
            <w:r>
              <w:rPr>
                <w:color w:val="C9211E"/>
              </w:rPr>
              <w:t>Except: F323, F333</w:t>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color w:val="000000"/>
              </w:rPr>
            </w:pPr>
            <w:r>
              <w:rPr>
                <w:b/>
                <w:bCs/>
                <w:color w:val="000000"/>
              </w:rPr>
              <w:t>Drugs misuse</w:t>
            </w:r>
            <w:r>
              <w:rPr>
                <w:b/>
                <w:bCs/>
                <w:color w:val="000000"/>
                <w:vertAlign w:val="superscript"/>
              </w:rPr>
              <w:t>E, F</w:t>
            </w:r>
          </w:p>
        </w:tc>
      </w:tr>
      <w:tr>
        <w:trPr>
          <w:trHeight w:val="1214" w:hRule="atLeast"/>
        </w:trPr>
        <w:tc>
          <w:tcPr>
            <w:tcW w:w="7934" w:type="dxa"/>
            <w:tcBorders>
              <w:top w:val="single" w:sz="2" w:space="0" w:color="000000"/>
              <w:bottom w:val="single" w:sz="2" w:space="0" w:color="000000"/>
            </w:tcBorders>
            <w:shd w:color="auto" w:fill="auto" w:val="clear"/>
          </w:tcPr>
          <w:p>
            <w:pPr>
              <w:pStyle w:val="TableContents"/>
              <w:rPr/>
            </w:pPr>
            <w:r>
              <w:rPr/>
              <w:t>7P220, 9N1yJ, R10B0, R10B1, R10B2, R10B4, ZV6D7, 13c, 1TE, 1TF, 8AA, 8FB, 8Hq, 9G2, 9HC, 9k5, E02, E24, E25, Eu1, djc, du..., du2, du4, 146C, 1P30, 677T, 8B23, 8BAW, 8BAX, 8BAc, 8CR9, 8H7x, 8HHL, 8HHd, 8HHe, 8Hh1, 8HkF, 8Hl5, 8Hl6, 8I2N, 9N6a, 9N6b, 9NdN, 9No5, L183, SL97, T800, dj36, dj37, dj38, dj3D, dj3E, dj3F, dj3G, dj3u, dj3v, 1V</w:t>
              <w:br/>
            </w:r>
            <w:r>
              <w:rPr>
                <w:color w:val="C9211E"/>
              </w:rPr>
              <w:t>Except: SL971, 13cP, 1V23, 1V25, 1V26, 1V50, 1V60, 1V61, 1V62, 1V63, 8FB0, 9HC0, 9HC1, 9HC5, 9HC8, E023, E250, E251, Eu10, Eu17, du24</w:t>
            </w:r>
          </w:p>
        </w:tc>
        <w:tc>
          <w:tcPr>
            <w:tcW w:w="1710" w:type="dxa"/>
            <w:tcBorders>
              <w:top w:val="single" w:sz="2" w:space="0" w:color="000000"/>
              <w:bottom w:val="single" w:sz="2" w:space="0" w:color="000000"/>
            </w:tcBorders>
            <w:shd w:color="auto" w:fill="auto" w:val="clear"/>
          </w:tcPr>
          <w:p>
            <w:pPr>
              <w:pStyle w:val="TableContents"/>
              <w:jc w:val="right"/>
              <w:rPr>
                <w:lang w:val="pl-PL"/>
              </w:rPr>
            </w:pPr>
            <w:r>
              <w:rPr>
                <w:lang w:val="pl-PL"/>
              </w:rPr>
              <w:t>F1, R782, R783, Z503, Z715, Z722</w:t>
              <w:br/>
            </w:r>
            <w:r>
              <w:rPr>
                <w:color w:val="C9211E"/>
                <w:lang w:val="pl-PL"/>
              </w:rPr>
              <w:t>Except: F10, F17</w:t>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color w:val="000000"/>
              </w:rPr>
            </w:pPr>
            <w:r>
              <w:rPr>
                <w:b/>
                <w:bCs/>
                <w:color w:val="000000"/>
              </w:rPr>
              <w:t>Injury and poisoning</w:t>
            </w:r>
            <w:r>
              <w:rPr>
                <w:b/>
                <w:bCs/>
                <w:color w:val="000000"/>
                <w:vertAlign w:val="superscript"/>
              </w:rPr>
              <w:t>E, F</w:t>
            </w:r>
          </w:p>
        </w:tc>
      </w:tr>
      <w:tr>
        <w:trPr>
          <w:trHeight w:val="536" w:hRule="atLeast"/>
        </w:trPr>
        <w:tc>
          <w:tcPr>
            <w:tcW w:w="7934" w:type="dxa"/>
            <w:tcBorders>
              <w:top w:val="single" w:sz="2" w:space="0" w:color="000000"/>
              <w:bottom w:val="single" w:sz="2" w:space="0" w:color="000000"/>
            </w:tcBorders>
            <w:shd w:color="auto" w:fill="auto" w:val="clear"/>
          </w:tcPr>
          <w:p>
            <w:pPr>
              <w:pStyle w:val="TableContents"/>
              <w:rPr>
                <w:color w:val="000000"/>
                <w:lang w:val="pl-PL"/>
              </w:rPr>
            </w:pPr>
            <w:r>
              <w:rPr>
                <w:color w:val="000000"/>
                <w:lang w:val="pl-PL"/>
              </w:rPr>
              <w:t>S, T, U</w:t>
              <w:br/>
            </w:r>
            <w:r>
              <w:rPr>
                <w:color w:val="C9211E"/>
                <w:lang w:val="pl-PL"/>
              </w:rPr>
              <w:t>Except: SL, U72, SL90, SLHz, U720, SS</w:t>
            </w:r>
          </w:p>
        </w:tc>
        <w:tc>
          <w:tcPr>
            <w:tcW w:w="1710" w:type="dxa"/>
            <w:tcBorders>
              <w:top w:val="single" w:sz="2" w:space="0" w:color="000000"/>
              <w:bottom w:val="single" w:sz="2" w:space="0" w:color="000000"/>
            </w:tcBorders>
            <w:shd w:color="auto" w:fill="auto" w:val="clear"/>
          </w:tcPr>
          <w:p>
            <w:pPr>
              <w:pStyle w:val="TableContents"/>
              <w:jc w:val="right"/>
              <w:rPr/>
            </w:pPr>
            <w:r>
              <w:rPr/>
              <w:t>S, T</w:t>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b/>
                <w:b/>
                <w:color w:val="000000"/>
              </w:rPr>
            </w:pPr>
            <w:r>
              <w:rPr>
                <w:b/>
                <w:color w:val="000000"/>
              </w:rPr>
              <w:t>Mental health</w:t>
            </w:r>
          </w:p>
        </w:tc>
      </w:tr>
      <w:tr>
        <w:trPr>
          <w:trHeight w:val="311" w:hRule="atLeast"/>
        </w:trPr>
        <w:tc>
          <w:tcPr>
            <w:tcW w:w="7934" w:type="dxa"/>
            <w:tcBorders>
              <w:top w:val="single" w:sz="2" w:space="0" w:color="000000"/>
              <w:bottom w:val="single" w:sz="2" w:space="0" w:color="000000"/>
            </w:tcBorders>
            <w:shd w:color="auto" w:fill="auto" w:val="clear"/>
          </w:tcPr>
          <w:p>
            <w:pPr>
              <w:pStyle w:val="TableContents"/>
              <w:rPr>
                <w:color w:val="000000"/>
              </w:rPr>
            </w:pPr>
            <w:r>
              <w:rPr>
                <w:color w:val="000000"/>
              </w:rPr>
              <w:t>E</w:t>
            </w:r>
          </w:p>
        </w:tc>
        <w:tc>
          <w:tcPr>
            <w:tcW w:w="1710" w:type="dxa"/>
            <w:tcBorders>
              <w:top w:val="single" w:sz="2" w:space="0" w:color="000000"/>
              <w:bottom w:val="single" w:sz="2" w:space="0" w:color="000000"/>
            </w:tcBorders>
            <w:shd w:color="auto" w:fill="auto" w:val="clear"/>
          </w:tcPr>
          <w:p>
            <w:pPr>
              <w:pStyle w:val="TableContents"/>
              <w:jc w:val="right"/>
              <w:rPr>
                <w:color w:val="000000"/>
              </w:rPr>
            </w:pPr>
            <w:r>
              <w:rPr>
                <w:color w:val="000000"/>
              </w:rPr>
              <w:t>F</w:t>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b/>
                <w:b/>
                <w:color w:val="000000"/>
              </w:rPr>
            </w:pPr>
            <w:r>
              <w:rPr>
                <w:b/>
                <w:color w:val="000000"/>
              </w:rPr>
              <w:t>Physical health</w:t>
            </w:r>
          </w:p>
        </w:tc>
      </w:tr>
      <w:tr>
        <w:trPr>
          <w:trHeight w:val="311" w:hRule="atLeast"/>
        </w:trPr>
        <w:tc>
          <w:tcPr>
            <w:tcW w:w="7934" w:type="dxa"/>
            <w:tcBorders>
              <w:top w:val="single" w:sz="2" w:space="0" w:color="000000"/>
              <w:bottom w:val="single" w:sz="2" w:space="0" w:color="000000"/>
            </w:tcBorders>
            <w:shd w:color="auto" w:fill="auto" w:val="clear"/>
          </w:tcPr>
          <w:p>
            <w:pPr>
              <w:pStyle w:val="TableContents"/>
              <w:rPr>
                <w:color w:val="000000"/>
                <w:lang w:val="pl-PL"/>
              </w:rPr>
            </w:pPr>
            <w:r>
              <w:rPr>
                <w:color w:val="000000"/>
                <w:lang w:val="pl-PL"/>
              </w:rPr>
              <w:t>A, B, C, D, F, G, H, J, K, L , M, N, R, Z</w:t>
            </w:r>
          </w:p>
        </w:tc>
        <w:tc>
          <w:tcPr>
            <w:tcW w:w="1710" w:type="dxa"/>
            <w:tcBorders>
              <w:top w:val="single" w:sz="2" w:space="0" w:color="000000"/>
              <w:bottom w:val="single" w:sz="2" w:space="0" w:color="000000"/>
            </w:tcBorders>
            <w:shd w:color="auto" w:fill="auto" w:val="clear"/>
          </w:tcPr>
          <w:p>
            <w:pPr>
              <w:pStyle w:val="TableContents"/>
              <w:rPr>
                <w:color w:val="000000"/>
                <w:lang w:val="pl-PL"/>
              </w:rPr>
            </w:pPr>
            <w:r>
              <w:rPr>
                <w:color w:val="000000"/>
                <w:lang w:val="pl-PL"/>
              </w:rPr>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color w:val="000000"/>
              </w:rPr>
            </w:pPr>
            <w:r>
              <w:rPr>
                <w:b/>
                <w:bCs/>
                <w:color w:val="000000"/>
              </w:rPr>
              <w:t>Self-harm</w:t>
            </w:r>
            <w:r>
              <w:rPr>
                <w:b/>
                <w:bCs/>
                <w:color w:val="000000"/>
                <w:vertAlign w:val="superscript"/>
              </w:rPr>
              <w:t>G</w:t>
            </w:r>
          </w:p>
        </w:tc>
      </w:tr>
      <w:tr>
        <w:trPr>
          <w:trHeight w:val="99" w:hRule="atLeast"/>
        </w:trPr>
        <w:tc>
          <w:tcPr>
            <w:tcW w:w="7934" w:type="dxa"/>
            <w:tcBorders/>
            <w:shd w:color="auto" w:fill="auto" w:val="clear"/>
            <w:tcMar>
              <w:left w:w="28" w:type="dxa"/>
              <w:right w:w="28" w:type="dxa"/>
            </w:tcMar>
            <w:vAlign w:val="center"/>
          </w:tcPr>
          <w:p>
            <w:pPr>
              <w:pStyle w:val="TableContents"/>
              <w:rPr>
                <w:lang w:val="pl-PL"/>
              </w:rPr>
            </w:pPr>
            <w:r>
              <w:rPr>
                <w:lang w:val="pl-PL"/>
              </w:rPr>
              <w:t>SL, U…, U0…, U72.., 14K1, SL90, SLHz, U720, TK, TN, TP, Tz, U2, ZX, U00, U01, U02, U41, U44, U45, U4BExcept: U209, U409, U02z4, U02z5, TK, TK, U02z6, U02z8, U02zz</w:t>
            </w:r>
          </w:p>
        </w:tc>
        <w:tc>
          <w:tcPr>
            <w:tcW w:w="1710" w:type="dxa"/>
            <w:tcBorders>
              <w:top w:val="single" w:sz="2" w:space="0" w:color="000000"/>
              <w:bottom w:val="single" w:sz="2" w:space="0" w:color="000000"/>
            </w:tcBorders>
            <w:shd w:color="auto" w:fill="auto" w:val="clear"/>
          </w:tcPr>
          <w:p>
            <w:pPr>
              <w:pStyle w:val="TableContents"/>
              <w:jc w:val="right"/>
              <w:rPr>
                <w:color w:val="000000"/>
                <w:lang w:val="es-ES_tradnl"/>
              </w:rPr>
            </w:pPr>
            <w:r>
              <w:rPr>
                <w:color w:val="000000"/>
                <w:lang w:val="es-ES_tradnl"/>
              </w:rPr>
              <w:t>X60-X84, Y10-Y34, Y870, Y872</w:t>
              <w:br/>
            </w:r>
            <w:r>
              <w:rPr>
                <w:color w:val="C9211E"/>
                <w:lang w:val="es-ES_tradnl"/>
              </w:rPr>
              <w:t>Except: X65, Y15</w:t>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b/>
                <w:b/>
                <w:color w:val="000000"/>
              </w:rPr>
            </w:pPr>
            <w:r>
              <w:rPr>
                <w:b/>
                <w:color w:val="000000"/>
              </w:rPr>
              <w:t>Prescriptions</w:t>
            </w:r>
          </w:p>
        </w:tc>
      </w:tr>
      <w:tr>
        <w:trPr>
          <w:trHeight w:val="103" w:hRule="atLeast"/>
        </w:trPr>
        <w:tc>
          <w:tcPr>
            <w:tcW w:w="7934" w:type="dxa"/>
            <w:tcBorders>
              <w:top w:val="single" w:sz="2" w:space="0" w:color="000000"/>
              <w:bottom w:val="single" w:sz="2" w:space="0" w:color="000000"/>
            </w:tcBorders>
            <w:shd w:color="auto" w:fill="auto" w:val="clear"/>
          </w:tcPr>
          <w:p>
            <w:pPr>
              <w:pStyle w:val="TableContents"/>
              <w:rPr>
                <w:lang w:val="pl-PL"/>
              </w:rPr>
            </w:pPr>
            <w:r>
              <w:rPr>
                <w:lang w:val="pl-PL"/>
              </w:rPr>
              <w:t>a-z</w:t>
              <w:br/>
            </w:r>
            <w:r>
              <w:rPr>
                <w:color w:val="C9211E"/>
                <w:lang w:val="pl-PL"/>
              </w:rPr>
              <w:t>Except: t, v, w, x, z</w:t>
            </w:r>
          </w:p>
        </w:tc>
        <w:tc>
          <w:tcPr>
            <w:tcW w:w="1710" w:type="dxa"/>
            <w:tcBorders>
              <w:top w:val="single" w:sz="2" w:space="0" w:color="000000"/>
              <w:bottom w:val="single" w:sz="2" w:space="0" w:color="000000"/>
            </w:tcBorders>
            <w:shd w:color="auto" w:fill="auto" w:val="clear"/>
          </w:tcPr>
          <w:p>
            <w:pPr>
              <w:pStyle w:val="TableContents"/>
              <w:rPr>
                <w:color w:val="000000"/>
                <w:lang w:val="pl-PL"/>
              </w:rPr>
            </w:pPr>
            <w:r>
              <w:rPr>
                <w:color w:val="000000"/>
                <w:lang w:val="pl-PL"/>
              </w:rPr>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b/>
                <w:b/>
                <w:color w:val="000000"/>
              </w:rPr>
            </w:pPr>
            <w:r>
              <w:rPr>
                <w:b/>
                <w:color w:val="000000"/>
              </w:rPr>
              <w:t>Prescription of opiates</w:t>
            </w:r>
          </w:p>
        </w:tc>
      </w:tr>
      <w:tr>
        <w:trPr>
          <w:trHeight w:val="1071" w:hRule="atLeast"/>
        </w:trPr>
        <w:tc>
          <w:tcPr>
            <w:tcW w:w="7934" w:type="dxa"/>
            <w:tcBorders>
              <w:top w:val="single" w:sz="2" w:space="0" w:color="000000"/>
              <w:bottom w:val="single" w:sz="2" w:space="0" w:color="000000"/>
            </w:tcBorders>
            <w:shd w:color="auto" w:fill="auto" w:val="clear"/>
          </w:tcPr>
          <w:p>
            <w:pPr>
              <w:pStyle w:val="TableContents"/>
              <w:rPr>
                <w:color w:val="000000"/>
              </w:rPr>
            </w:pPr>
            <w:r>
              <w:rPr>
                <w:color w:val="000000"/>
              </w:rPr>
              <w:t>8B23, 8B2M, 8B2N, 8B2P, 8B2Q, 8B2R, 8BE, a81, cg1, cg3, cg5, cg7, dia, dib, dic, did6, dj, j28O, j28V, j2pT, o4, oa2N, oa2J</w:t>
              <w:br/>
            </w:r>
            <w:r>
              <w:rPr>
                <w:color w:val="C9211E"/>
              </w:rPr>
              <w:t>Except: dia8A-diaF, diaH, diaM, diaN, diaQ, diaR, diaV-diaZ, diaa, diac, diaf, diag, diaj, dial, diau. diay, diaz, dib1, dib2, dib4-dib7, dibC, dibL, dibN, dibO, dibP, dibT, dibU, dibV, dibY, dibZ, dibi, dibk, dibl, dibm, dibq, dibr, diby, dic1, dic2, dic6, dicB-dicI, dicP, dicQ, dicT-dicX, dicZ, dicw, djm, o43, o4a, cg7c, dj3K, dj3L, dj3M, djkb, djkc, djkd, djyJ, djyK, djyL, o4e4-o4e8</w:t>
            </w:r>
          </w:p>
        </w:tc>
        <w:tc>
          <w:tcPr>
            <w:tcW w:w="1710" w:type="dxa"/>
            <w:tcBorders>
              <w:top w:val="single" w:sz="2" w:space="0" w:color="000000"/>
              <w:bottom w:val="single" w:sz="2" w:space="0" w:color="000000"/>
            </w:tcBorders>
            <w:shd w:color="auto" w:fill="auto" w:val="clear"/>
          </w:tcPr>
          <w:p>
            <w:pPr>
              <w:pStyle w:val="TableContents"/>
              <w:rPr>
                <w:color w:val="000000"/>
              </w:rPr>
            </w:pPr>
            <w:r>
              <w:rPr>
                <w:color w:val="000000"/>
              </w:rPr>
            </w:r>
          </w:p>
        </w:tc>
      </w:tr>
      <w:tr>
        <w:trPr>
          <w:trHeight w:val="311" w:hRule="atLeast"/>
        </w:trPr>
        <w:tc>
          <w:tcPr>
            <w:tcW w:w="9644" w:type="dxa"/>
            <w:gridSpan w:val="2"/>
            <w:tcBorders>
              <w:top w:val="single" w:sz="2" w:space="0" w:color="000000"/>
              <w:bottom w:val="single" w:sz="2" w:space="0" w:color="000000"/>
            </w:tcBorders>
            <w:shd w:color="auto" w:fill="DDDDDD" w:val="clear"/>
          </w:tcPr>
          <w:p>
            <w:pPr>
              <w:pStyle w:val="TableContents"/>
              <w:jc w:val="center"/>
              <w:rPr>
                <w:color w:val="000000"/>
              </w:rPr>
            </w:pPr>
            <w:r>
              <w:rPr>
                <w:b/>
                <w:bCs/>
                <w:color w:val="000000"/>
              </w:rPr>
              <w:t>Prescription of psychotropics</w:t>
            </w:r>
            <w:r>
              <w:rPr>
                <w:b/>
                <w:bCs/>
                <w:color w:val="000000"/>
                <w:vertAlign w:val="superscript"/>
              </w:rPr>
              <w:t>H</w:t>
            </w:r>
          </w:p>
        </w:tc>
      </w:tr>
      <w:tr>
        <w:trPr>
          <w:trHeight w:val="536" w:hRule="atLeast"/>
        </w:trPr>
        <w:tc>
          <w:tcPr>
            <w:tcW w:w="7934" w:type="dxa"/>
            <w:tcBorders>
              <w:top w:val="single" w:sz="2" w:space="0" w:color="000000"/>
              <w:bottom w:val="single" w:sz="2" w:space="0" w:color="000000"/>
            </w:tcBorders>
            <w:shd w:color="auto" w:fill="auto" w:val="clear"/>
          </w:tcPr>
          <w:p>
            <w:pPr>
              <w:pStyle w:val="TableContents"/>
              <w:rPr>
                <w:lang w:val="es-ES_tradnl"/>
              </w:rPr>
            </w:pPr>
            <w:r>
              <w:rPr>
                <w:lang w:val="es-ES_tradnl"/>
              </w:rPr>
              <w:t>d1, d2, d4, d5-d9, da, gde</w:t>
              <w:br/>
            </w:r>
            <w:r>
              <w:rPr>
                <w:color w:val="C9211E"/>
                <w:lang w:val="es-ES_tradnl"/>
              </w:rPr>
              <w:t>Except: d19, d1e, d4y, da8, d4v9, drvR, d4w9, d4wR, d915</w:t>
            </w:r>
          </w:p>
        </w:tc>
        <w:tc>
          <w:tcPr>
            <w:tcW w:w="1710" w:type="dxa"/>
            <w:tcBorders>
              <w:top w:val="single" w:sz="2" w:space="0" w:color="000000"/>
              <w:bottom w:val="single" w:sz="2" w:space="0" w:color="000000"/>
            </w:tcBorders>
            <w:shd w:color="auto" w:fill="auto" w:val="clear"/>
          </w:tcPr>
          <w:p>
            <w:pPr>
              <w:pStyle w:val="TableContents"/>
              <w:rPr>
                <w:color w:val="000000"/>
                <w:lang w:val="es-ES_tradnl"/>
              </w:rPr>
            </w:pPr>
            <w:r>
              <w:rPr>
                <w:color w:val="000000"/>
                <w:lang w:val="es-ES_tradnl"/>
              </w:rPr>
            </w:r>
          </w:p>
        </w:tc>
      </w:tr>
    </w:tbl>
    <w:p>
      <w:pPr>
        <w:pStyle w:val="ListParagraph"/>
        <w:numPr>
          <w:ilvl w:val="0"/>
          <w:numId w:val="1"/>
        </w:numPr>
        <w:spacing w:lineRule="auto" w:line="276"/>
        <w:jc w:val="both"/>
        <w:rPr>
          <w:rFonts w:ascii="Calibri" w:hAnsi="Calibri" w:asciiTheme="majorHAnsi" w:hAnsiTheme="majorHAnsi"/>
          <w:color w:val="000000"/>
          <w:sz w:val="16"/>
          <w:szCs w:val="16"/>
        </w:rPr>
      </w:pPr>
      <w:r>
        <w:rPr>
          <w:rFonts w:ascii="Calibri" w:hAnsi="Calibri" w:asciiTheme="majorHAnsi" w:hAnsiTheme="majorHAnsi"/>
          <w:color w:val="000000"/>
          <w:sz w:val="16"/>
          <w:szCs w:val="16"/>
          <w:lang w:val="fr-FR"/>
        </w:rPr>
        <w:t xml:space="preserve">McKenzie K, Harrison JE, McClure RJ. </w:t>
      </w:r>
      <w:r>
        <w:rPr>
          <w:rFonts w:ascii="Calibri" w:hAnsi="Calibri" w:asciiTheme="majorHAnsi" w:hAnsiTheme="majorHAnsi"/>
          <w:color w:val="000000"/>
          <w:sz w:val="16"/>
          <w:szCs w:val="16"/>
        </w:rPr>
        <w:t>Identification of alcohol involvement in injury-related hospitalisations using routine data compared to medical record review. Australian and New Zealand journal of public health. 2010;34(2):146-52.</w:t>
      </w:r>
    </w:p>
    <w:p>
      <w:pPr>
        <w:pStyle w:val="ListParagraph"/>
        <w:numPr>
          <w:ilvl w:val="0"/>
          <w:numId w:val="1"/>
        </w:numPr>
        <w:spacing w:lineRule="auto" w:line="276"/>
        <w:jc w:val="both"/>
        <w:rPr>
          <w:rFonts w:ascii="Calibri" w:hAnsi="Calibri" w:asciiTheme="majorHAnsi" w:hAnsiTheme="majorHAnsi"/>
          <w:color w:val="000000"/>
          <w:sz w:val="16"/>
          <w:szCs w:val="16"/>
        </w:rPr>
      </w:pPr>
      <w:r>
        <w:rPr>
          <w:rFonts w:ascii="Calibri" w:hAnsi="Calibri" w:asciiTheme="majorHAnsi" w:hAnsiTheme="majorHAnsi"/>
          <w:color w:val="000000"/>
          <w:sz w:val="16"/>
          <w:szCs w:val="16"/>
        </w:rPr>
        <w:t>Carr MJ, Ashcroft DM, Kontopantelis E, While D, Awenat Y, Cooper J, et al. Premature death among primary care patients with a history of self-harm. The Annals of Family Medicine. 2017;15(3):246-54.</w:t>
      </w:r>
    </w:p>
    <w:p>
      <w:pPr>
        <w:pStyle w:val="ListParagraph"/>
        <w:numPr>
          <w:ilvl w:val="0"/>
          <w:numId w:val="1"/>
        </w:numPr>
        <w:spacing w:lineRule="auto" w:line="276"/>
        <w:jc w:val="both"/>
        <w:rPr>
          <w:rFonts w:ascii="Calibri" w:hAnsi="Calibri" w:asciiTheme="majorHAnsi" w:hAnsiTheme="majorHAnsi"/>
          <w:color w:val="000000"/>
          <w:sz w:val="16"/>
          <w:szCs w:val="16"/>
        </w:rPr>
      </w:pPr>
      <w:r>
        <w:rPr>
          <w:rFonts w:ascii="Calibri" w:hAnsi="Calibri" w:asciiTheme="majorHAnsi" w:hAnsiTheme="majorHAnsi"/>
          <w:color w:val="000000"/>
          <w:sz w:val="16"/>
          <w:szCs w:val="16"/>
        </w:rPr>
        <w:t>John A, McGregor J, Fone D, Dunstan F, Cornish R, Lyons RA, et al. Case-finding for common mental disorders of anxiety and depression in primary care: an external validation of routinely collected data. BMC medical informatics and decision making. 2016;16(1):35.</w:t>
      </w:r>
    </w:p>
    <w:p>
      <w:pPr>
        <w:pStyle w:val="ListParagraph"/>
        <w:numPr>
          <w:ilvl w:val="0"/>
          <w:numId w:val="1"/>
        </w:numPr>
        <w:spacing w:lineRule="auto" w:line="276"/>
        <w:jc w:val="both"/>
        <w:rPr>
          <w:rFonts w:ascii="Calibri" w:hAnsi="Calibri" w:asciiTheme="majorHAnsi" w:hAnsiTheme="majorHAnsi"/>
          <w:color w:val="000000"/>
          <w:sz w:val="16"/>
          <w:szCs w:val="16"/>
        </w:rPr>
      </w:pPr>
      <w:r>
        <w:rPr>
          <w:rFonts w:ascii="Calibri" w:hAnsi="Calibri" w:asciiTheme="majorHAnsi" w:hAnsiTheme="majorHAnsi"/>
          <w:color w:val="000000"/>
          <w:sz w:val="16"/>
          <w:szCs w:val="16"/>
        </w:rPr>
        <w:t xml:space="preserve">WHO. The ICD-10 classification of mental and behavioural disorders : clinical descriptions and diagnostic guidelines.: World Health Organization; 1992 [Available from: </w:t>
      </w:r>
      <w:hyperlink r:id="rId2">
        <w:r>
          <w:rPr>
            <w:rStyle w:val="InternetLink"/>
            <w:rFonts w:ascii="Calibri" w:hAnsi="Calibri" w:asciiTheme="majorHAnsi" w:hAnsiTheme="majorHAnsi"/>
            <w:sz w:val="16"/>
            <w:szCs w:val="16"/>
          </w:rPr>
          <w:t>https://apps.who.int/iris/handle/10665/37958</w:t>
        </w:r>
      </w:hyperlink>
      <w:r>
        <w:rPr>
          <w:rFonts w:ascii="Calibri" w:hAnsi="Calibri" w:asciiTheme="majorHAnsi" w:hAnsiTheme="majorHAnsi"/>
          <w:color w:val="000000"/>
          <w:sz w:val="16"/>
          <w:szCs w:val="16"/>
        </w:rPr>
        <w:t>.</w:t>
      </w:r>
    </w:p>
    <w:p>
      <w:pPr>
        <w:pStyle w:val="ListParagraph"/>
        <w:numPr>
          <w:ilvl w:val="0"/>
          <w:numId w:val="1"/>
        </w:numPr>
        <w:spacing w:lineRule="auto" w:line="276"/>
        <w:jc w:val="both"/>
        <w:rPr>
          <w:rFonts w:ascii="Calibri" w:hAnsi="Calibri" w:asciiTheme="majorHAnsi" w:hAnsiTheme="majorHAnsi"/>
          <w:color w:val="000000"/>
          <w:sz w:val="16"/>
          <w:szCs w:val="16"/>
        </w:rPr>
      </w:pPr>
      <w:r>
        <w:rPr>
          <w:rFonts w:ascii="Calibri" w:hAnsi="Calibri" w:asciiTheme="majorHAnsi" w:hAnsiTheme="majorHAnsi"/>
          <w:color w:val="000000"/>
          <w:sz w:val="16"/>
          <w:szCs w:val="16"/>
        </w:rPr>
        <w:t>Quan H, Sundararajan V, Halfon P, Fong A, Burnand B, Luthi J-C, et al. Coding algorithms for defining comorbidities in ICD-9-CM and ICD-10 administrative data. Medical care. 2005:1130-9.</w:t>
      </w:r>
    </w:p>
    <w:p>
      <w:pPr>
        <w:pStyle w:val="ListParagraph"/>
        <w:numPr>
          <w:ilvl w:val="0"/>
          <w:numId w:val="1"/>
        </w:numPr>
        <w:spacing w:lineRule="auto" w:line="276"/>
        <w:jc w:val="both"/>
        <w:rPr>
          <w:rFonts w:ascii="Calibri" w:hAnsi="Calibri" w:asciiTheme="majorHAnsi" w:hAnsiTheme="majorHAnsi"/>
          <w:color w:val="000000"/>
          <w:sz w:val="16"/>
          <w:szCs w:val="16"/>
        </w:rPr>
      </w:pPr>
      <w:r>
        <w:rPr>
          <w:rFonts w:ascii="Calibri" w:hAnsi="Calibri" w:asciiTheme="majorHAnsi" w:hAnsiTheme="majorHAnsi"/>
          <w:color w:val="000000"/>
          <w:sz w:val="16"/>
          <w:szCs w:val="16"/>
        </w:rPr>
        <w:t>Thompson A, Shaw M, Harrison G, Ho D, Gunnell D, Verne J. Patterns of hospital admission for adult psychiatric illness in England: analysis of Hospital Episode Statistics data. Br J Psychiatry. 2004;185:334-41.</w:t>
      </w:r>
    </w:p>
    <w:p>
      <w:pPr>
        <w:pStyle w:val="ListParagraph"/>
        <w:numPr>
          <w:ilvl w:val="0"/>
          <w:numId w:val="1"/>
        </w:numPr>
        <w:spacing w:lineRule="auto" w:line="276"/>
        <w:jc w:val="both"/>
        <w:rPr>
          <w:rFonts w:ascii="Calibri" w:hAnsi="Calibri" w:asciiTheme="majorHAnsi" w:hAnsiTheme="majorHAnsi"/>
          <w:color w:val="000000"/>
          <w:sz w:val="16"/>
          <w:szCs w:val="16"/>
        </w:rPr>
      </w:pPr>
      <w:r>
        <w:rPr>
          <w:rFonts w:ascii="Calibri" w:hAnsi="Calibri" w:asciiTheme="majorHAnsi" w:hAnsiTheme="majorHAnsi"/>
          <w:color w:val="000000"/>
          <w:sz w:val="16"/>
          <w:szCs w:val="16"/>
        </w:rPr>
        <w:t>Marchant A, Turner S, Balbuena L, Peters E, Williams D, Lloyd K, et al. Self-harm presentation across healthcare settings by sex in young people: an e-cohort study using routinely collected linked healthcare data in Wales, UK. Archives of disease in childhood. 2019:archdischild-2019-317248.</w:t>
      </w:r>
    </w:p>
    <w:p>
      <w:pPr>
        <w:pStyle w:val="ListParagraph"/>
        <w:numPr>
          <w:ilvl w:val="0"/>
          <w:numId w:val="1"/>
        </w:numPr>
        <w:spacing w:lineRule="auto" w:line="276"/>
        <w:jc w:val="both"/>
        <w:rPr>
          <w:rFonts w:ascii="Calibri" w:hAnsi="Calibri" w:asciiTheme="majorHAnsi" w:hAnsiTheme="majorHAnsi"/>
          <w:color w:val="000000"/>
          <w:sz w:val="16"/>
          <w:szCs w:val="16"/>
        </w:rPr>
      </w:pPr>
      <w:r>
        <w:rPr>
          <w:rFonts w:ascii="Calibri" w:hAnsi="Calibri" w:asciiTheme="majorHAnsi" w:hAnsiTheme="majorHAnsi"/>
          <w:color w:val="000000"/>
          <w:sz w:val="16"/>
          <w:szCs w:val="16"/>
        </w:rPr>
        <w:t>John A, Marchant A, Fone D, McGregor J, Dennis M, Tan J, et al. Recent trends in primary-care antidepressant prescribing to children and young people: an e-cohort study. Psychological medicine. 2016;46(16):3315-27.</w:t>
      </w:r>
      <w:r>
        <w:br w:type="page"/>
      </w:r>
    </w:p>
    <w:p>
      <w:pPr>
        <w:pStyle w:val="Normal"/>
        <w:rPr/>
      </w:pPr>
      <w:r>
        <w:rPr>
          <w:b/>
          <w:bCs/>
        </w:rPr>
        <w:t>Supplementary Table 4</w:t>
      </w:r>
      <w:bookmarkStart w:id="1" w:name="__DdeLink__22220_3773245360"/>
      <w:bookmarkEnd w:id="1"/>
      <w:r>
        <w:rPr>
          <w:b/>
          <w:bCs/>
        </w:rPr>
        <w:t xml:space="preserve"> (part 1/3):</w:t>
      </w:r>
      <w:r>
        <w:rPr/>
        <w:t xml:space="preserve"> Demographic information of the study population. Full study population and those with GPD data available in the year before the IDX. Numbers are counts (N), percentage and 95% CI.</w:t>
      </w:r>
    </w:p>
    <w:p>
      <w:pPr>
        <w:pStyle w:val="Normal"/>
        <w:rPr/>
      </w:pPr>
      <w:r>
        <w:rPr/>
      </w:r>
    </w:p>
    <w:tbl>
      <w:tblPr>
        <w:tblW w:w="8675" w:type="dxa"/>
        <w:jc w:val="left"/>
        <w:tblInd w:w="0" w:type="dxa"/>
        <w:tblCellMar>
          <w:top w:w="28" w:type="dxa"/>
          <w:left w:w="0" w:type="dxa"/>
          <w:bottom w:w="0" w:type="dxa"/>
          <w:right w:w="0" w:type="dxa"/>
        </w:tblCellMar>
        <w:tblLook w:noVBand="1" w:val="04a0" w:noHBand="0" w:lastColumn="0" w:firstColumn="1" w:lastRow="0" w:firstRow="1"/>
      </w:tblPr>
      <w:tblGrid>
        <w:gridCol w:w="1962"/>
        <w:gridCol w:w="580"/>
        <w:gridCol w:w="1016"/>
        <w:gridCol w:w="657"/>
        <w:gridCol w:w="1016"/>
        <w:gridCol w:w="176"/>
        <w:gridCol w:w="581"/>
        <w:gridCol w:w="1017"/>
        <w:gridCol w:w="655"/>
        <w:gridCol w:w="1014"/>
      </w:tblGrid>
      <w:tr>
        <w:trPr>
          <w:trHeight w:val="446" w:hRule="atLeast"/>
        </w:trPr>
        <w:tc>
          <w:tcPr>
            <w:tcW w:w="1962" w:type="dxa"/>
            <w:tcBorders>
              <w:top w:val="single" w:sz="2" w:space="0" w:color="000000"/>
            </w:tcBorders>
            <w:vAlign w:val="center"/>
          </w:tcPr>
          <w:p>
            <w:pPr>
              <w:pStyle w:val="TableContents"/>
              <w:rPr>
                <w:sz w:val="14"/>
              </w:rPr>
            </w:pPr>
            <w:r>
              <w:rPr>
                <w:sz w:val="14"/>
              </w:rPr>
            </w:r>
          </w:p>
        </w:tc>
        <w:tc>
          <w:tcPr>
            <w:tcW w:w="3269"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Study population</w:t>
            </w:r>
          </w:p>
        </w:tc>
        <w:tc>
          <w:tcPr>
            <w:tcW w:w="176" w:type="dxa"/>
            <w:tcBorders>
              <w:top w:val="single" w:sz="2" w:space="0" w:color="000000"/>
            </w:tcBorders>
            <w:vAlign w:val="center"/>
          </w:tcPr>
          <w:p>
            <w:pPr>
              <w:pStyle w:val="TableContents"/>
              <w:rPr>
                <w:sz w:val="14"/>
              </w:rPr>
            </w:pPr>
            <w:r>
              <w:rPr>
                <w:sz w:val="14"/>
              </w:rPr>
            </w:r>
          </w:p>
        </w:tc>
        <w:tc>
          <w:tcPr>
            <w:tcW w:w="3267"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Study population with GPD data available in the year before the IDX</w:t>
            </w:r>
          </w:p>
        </w:tc>
      </w:tr>
      <w:tr>
        <w:trPr>
          <w:trHeight w:val="311" w:hRule="atLeast"/>
        </w:trPr>
        <w:tc>
          <w:tcPr>
            <w:tcW w:w="1962" w:type="dxa"/>
            <w:tcBorders/>
            <w:tcMar>
              <w:left w:w="28" w:type="dxa"/>
              <w:bottom w:w="28" w:type="dxa"/>
              <w:right w:w="28" w:type="dxa"/>
            </w:tcMar>
            <w:vAlign w:val="center"/>
          </w:tcPr>
          <w:p>
            <w:pPr>
              <w:pStyle w:val="TableContents"/>
              <w:rPr>
                <w:sz w:val="14"/>
              </w:rPr>
            </w:pPr>
            <w:r>
              <w:rPr>
                <w:sz w:val="14"/>
              </w:rPr>
            </w:r>
          </w:p>
        </w:tc>
        <w:tc>
          <w:tcPr>
            <w:tcW w:w="580" w:type="dxa"/>
            <w:tcBorders/>
            <w:tcMar>
              <w:left w:w="28" w:type="dxa"/>
              <w:bottom w:w="28" w:type="dxa"/>
              <w:right w:w="28" w:type="dxa"/>
            </w:tcMar>
            <w:vAlign w:val="center"/>
          </w:tcPr>
          <w:p>
            <w:pPr>
              <w:pStyle w:val="TableContents"/>
              <w:jc w:val="center"/>
              <w:rPr>
                <w:sz w:val="14"/>
              </w:rPr>
            </w:pPr>
            <w:r>
              <w:rPr>
                <w:sz w:val="14"/>
              </w:rPr>
              <w:t>N</w:t>
            </w:r>
          </w:p>
        </w:tc>
        <w:tc>
          <w:tcPr>
            <w:tcW w:w="1016" w:type="dxa"/>
            <w:tcBorders/>
            <w:tcMar>
              <w:left w:w="28" w:type="dxa"/>
              <w:bottom w:w="28" w:type="dxa"/>
              <w:right w:w="28" w:type="dxa"/>
            </w:tcMar>
            <w:vAlign w:val="center"/>
          </w:tcPr>
          <w:p>
            <w:pPr>
              <w:pStyle w:val="TableContents"/>
              <w:rPr>
                <w:b/>
                <w:b/>
                <w:sz w:val="14"/>
              </w:rPr>
            </w:pPr>
            <w:r>
              <w:rPr>
                <w:b/>
                <w:sz w:val="14"/>
              </w:rPr>
              <w:t>Cases</w:t>
            </w:r>
          </w:p>
        </w:tc>
        <w:tc>
          <w:tcPr>
            <w:tcW w:w="657" w:type="dxa"/>
            <w:tcBorders/>
            <w:tcMar>
              <w:left w:w="28" w:type="dxa"/>
              <w:bottom w:w="28" w:type="dxa"/>
              <w:right w:w="28" w:type="dxa"/>
            </w:tcMar>
            <w:vAlign w:val="center"/>
          </w:tcPr>
          <w:p>
            <w:pPr>
              <w:pStyle w:val="TableContents"/>
              <w:jc w:val="center"/>
              <w:rPr>
                <w:sz w:val="14"/>
              </w:rPr>
            </w:pPr>
            <w:r>
              <w:rPr>
                <w:sz w:val="14"/>
              </w:rPr>
              <w:t>N</w:t>
            </w:r>
          </w:p>
        </w:tc>
        <w:tc>
          <w:tcPr>
            <w:tcW w:w="1016" w:type="dxa"/>
            <w:tcBorders/>
            <w:tcMar>
              <w:left w:w="28" w:type="dxa"/>
              <w:bottom w:w="28" w:type="dxa"/>
              <w:right w:w="28" w:type="dxa"/>
            </w:tcMar>
            <w:vAlign w:val="center"/>
          </w:tcPr>
          <w:p>
            <w:pPr>
              <w:pStyle w:val="TableContents"/>
              <w:rPr>
                <w:b/>
                <w:b/>
                <w:sz w:val="14"/>
              </w:rPr>
            </w:pPr>
            <w:r>
              <w:rPr>
                <w:b/>
                <w:sz w:val="14"/>
              </w:rPr>
              <w:t>Controls</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cMar>
              <w:left w:w="28" w:type="dxa"/>
              <w:bottom w:w="28" w:type="dxa"/>
              <w:right w:w="28" w:type="dxa"/>
            </w:tcMar>
            <w:vAlign w:val="center"/>
          </w:tcPr>
          <w:p>
            <w:pPr>
              <w:pStyle w:val="TableContents"/>
              <w:jc w:val="center"/>
              <w:rPr>
                <w:sz w:val="14"/>
              </w:rPr>
            </w:pPr>
            <w:r>
              <w:rPr>
                <w:sz w:val="14"/>
              </w:rPr>
              <w:t>N</w:t>
            </w:r>
          </w:p>
        </w:tc>
        <w:tc>
          <w:tcPr>
            <w:tcW w:w="1017" w:type="dxa"/>
            <w:tcBorders/>
            <w:tcMar>
              <w:left w:w="28" w:type="dxa"/>
              <w:bottom w:w="28" w:type="dxa"/>
              <w:right w:w="28" w:type="dxa"/>
            </w:tcMar>
            <w:vAlign w:val="center"/>
          </w:tcPr>
          <w:p>
            <w:pPr>
              <w:pStyle w:val="TableContents"/>
              <w:rPr>
                <w:b/>
                <w:b/>
                <w:sz w:val="14"/>
              </w:rPr>
            </w:pPr>
            <w:r>
              <w:rPr>
                <w:b/>
                <w:sz w:val="14"/>
              </w:rPr>
              <w:t>Cases</w:t>
            </w:r>
          </w:p>
        </w:tc>
        <w:tc>
          <w:tcPr>
            <w:tcW w:w="655" w:type="dxa"/>
            <w:tcBorders/>
            <w:tcMar>
              <w:left w:w="28" w:type="dxa"/>
              <w:bottom w:w="28" w:type="dxa"/>
              <w:right w:w="28" w:type="dxa"/>
            </w:tcMar>
            <w:vAlign w:val="center"/>
          </w:tcPr>
          <w:p>
            <w:pPr>
              <w:pStyle w:val="TableContents"/>
              <w:jc w:val="center"/>
              <w:rPr>
                <w:sz w:val="14"/>
              </w:rPr>
            </w:pPr>
            <w:r>
              <w:rPr>
                <w:sz w:val="14"/>
              </w:rPr>
              <w:t>N</w:t>
            </w:r>
          </w:p>
        </w:tc>
        <w:tc>
          <w:tcPr>
            <w:tcW w:w="1014" w:type="dxa"/>
            <w:tcBorders/>
            <w:tcMar>
              <w:left w:w="28" w:type="dxa"/>
              <w:bottom w:w="28" w:type="dxa"/>
              <w:right w:w="28" w:type="dxa"/>
            </w:tcMar>
            <w:vAlign w:val="center"/>
          </w:tcPr>
          <w:p>
            <w:pPr>
              <w:pStyle w:val="TableContents"/>
              <w:rPr>
                <w:b/>
                <w:b/>
                <w:sz w:val="14"/>
              </w:rPr>
            </w:pPr>
            <w:r>
              <w:rPr>
                <w:b/>
                <w:sz w:val="14"/>
              </w:rPr>
              <w:t>Controls</w:t>
            </w:r>
          </w:p>
        </w:tc>
      </w:tr>
      <w:tr>
        <w:trPr>
          <w:trHeight w:val="311" w:hRule="atLeast"/>
        </w:trPr>
        <w:tc>
          <w:tcPr>
            <w:tcW w:w="1962" w:type="dxa"/>
            <w:tcBorders/>
            <w:tcMar>
              <w:left w:w="28" w:type="dxa"/>
              <w:bottom w:w="28" w:type="dxa"/>
              <w:right w:w="28" w:type="dxa"/>
            </w:tcMar>
            <w:vAlign w:val="center"/>
          </w:tcPr>
          <w:p>
            <w:pPr>
              <w:pStyle w:val="TableContents"/>
              <w:rPr>
                <w:sz w:val="14"/>
              </w:rPr>
            </w:pPr>
            <w:r>
              <w:rPr>
                <w:sz w:val="14"/>
              </w:rPr>
            </w:r>
          </w:p>
        </w:tc>
        <w:tc>
          <w:tcPr>
            <w:tcW w:w="580" w:type="dxa"/>
            <w:tcBorders/>
            <w:tcMar>
              <w:left w:w="28" w:type="dxa"/>
              <w:bottom w:w="28" w:type="dxa"/>
              <w:right w:w="28" w:type="dxa"/>
            </w:tcMar>
            <w:vAlign w:val="center"/>
          </w:tcPr>
          <w:p>
            <w:pPr>
              <w:pStyle w:val="TableContents"/>
              <w:jc w:val="center"/>
              <w:rPr>
                <w:sz w:val="14"/>
              </w:rPr>
            </w:pPr>
            <w:r>
              <w:rPr>
                <w:sz w:val="14"/>
              </w:rPr>
              <w:t>%</w:t>
            </w:r>
          </w:p>
        </w:tc>
        <w:tc>
          <w:tcPr>
            <w:tcW w:w="1016" w:type="dxa"/>
            <w:tcBorders/>
            <w:tcMar>
              <w:left w:w="28" w:type="dxa"/>
              <w:bottom w:w="28" w:type="dxa"/>
              <w:right w:w="28" w:type="dxa"/>
            </w:tcMar>
            <w:vAlign w:val="center"/>
          </w:tcPr>
          <w:p>
            <w:pPr>
              <w:pStyle w:val="TableContents"/>
              <w:rPr>
                <w:sz w:val="14"/>
              </w:rPr>
            </w:pPr>
            <w:r>
              <w:rPr>
                <w:sz w:val="14"/>
              </w:rPr>
              <w:t>[95% CI]</w:t>
            </w:r>
          </w:p>
        </w:tc>
        <w:tc>
          <w:tcPr>
            <w:tcW w:w="657" w:type="dxa"/>
            <w:tcBorders/>
            <w:tcMar>
              <w:left w:w="28" w:type="dxa"/>
              <w:bottom w:w="28" w:type="dxa"/>
              <w:right w:w="28" w:type="dxa"/>
            </w:tcMar>
            <w:vAlign w:val="center"/>
          </w:tcPr>
          <w:p>
            <w:pPr>
              <w:pStyle w:val="TableContents"/>
              <w:jc w:val="center"/>
              <w:rPr>
                <w:sz w:val="14"/>
              </w:rPr>
            </w:pPr>
            <w:r>
              <w:rPr>
                <w:sz w:val="14"/>
              </w:rPr>
              <w:t>%</w:t>
            </w:r>
          </w:p>
        </w:tc>
        <w:tc>
          <w:tcPr>
            <w:tcW w:w="1016" w:type="dxa"/>
            <w:tcBorders/>
            <w:tcMar>
              <w:left w:w="28" w:type="dxa"/>
              <w:bottom w:w="28" w:type="dxa"/>
              <w:right w:w="28" w:type="dxa"/>
            </w:tcMar>
            <w:vAlign w:val="center"/>
          </w:tcPr>
          <w:p>
            <w:pPr>
              <w:pStyle w:val="TableContents"/>
              <w:rPr>
                <w:sz w:val="14"/>
              </w:rPr>
            </w:pPr>
            <w:r>
              <w:rPr>
                <w:sz w:val="14"/>
              </w:rPr>
              <w:t>[95% CI]</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cMar>
              <w:left w:w="28" w:type="dxa"/>
              <w:bottom w:w="28" w:type="dxa"/>
              <w:right w:w="28" w:type="dxa"/>
            </w:tcMar>
            <w:vAlign w:val="center"/>
          </w:tcPr>
          <w:p>
            <w:pPr>
              <w:pStyle w:val="TableContents"/>
              <w:jc w:val="center"/>
              <w:rPr>
                <w:sz w:val="14"/>
              </w:rPr>
            </w:pPr>
            <w:r>
              <w:rPr>
                <w:sz w:val="14"/>
              </w:rPr>
              <w:t>%</w:t>
            </w:r>
          </w:p>
        </w:tc>
        <w:tc>
          <w:tcPr>
            <w:tcW w:w="1017" w:type="dxa"/>
            <w:tcBorders/>
            <w:tcMar>
              <w:left w:w="28" w:type="dxa"/>
              <w:bottom w:w="28" w:type="dxa"/>
              <w:right w:w="28" w:type="dxa"/>
            </w:tcMar>
            <w:vAlign w:val="center"/>
          </w:tcPr>
          <w:p>
            <w:pPr>
              <w:pStyle w:val="TableContents"/>
              <w:rPr>
                <w:sz w:val="14"/>
              </w:rPr>
            </w:pPr>
            <w:r>
              <w:rPr>
                <w:sz w:val="14"/>
              </w:rPr>
              <w:t>[95% CI]</w:t>
            </w:r>
          </w:p>
        </w:tc>
        <w:tc>
          <w:tcPr>
            <w:tcW w:w="655" w:type="dxa"/>
            <w:tcBorders/>
            <w:tcMar>
              <w:left w:w="28" w:type="dxa"/>
              <w:bottom w:w="28" w:type="dxa"/>
              <w:right w:w="28" w:type="dxa"/>
            </w:tcMar>
            <w:vAlign w:val="center"/>
          </w:tcPr>
          <w:p>
            <w:pPr>
              <w:pStyle w:val="TableContents"/>
              <w:jc w:val="center"/>
              <w:rPr>
                <w:sz w:val="14"/>
              </w:rPr>
            </w:pPr>
            <w:r>
              <w:rPr>
                <w:sz w:val="14"/>
              </w:rPr>
              <w:t>%</w:t>
            </w:r>
          </w:p>
        </w:tc>
        <w:tc>
          <w:tcPr>
            <w:tcW w:w="1014" w:type="dxa"/>
            <w:tcBorders/>
            <w:tcMar>
              <w:left w:w="28" w:type="dxa"/>
              <w:bottom w:w="28" w:type="dxa"/>
              <w:right w:w="28" w:type="dxa"/>
            </w:tcMar>
            <w:vAlign w:val="center"/>
          </w:tcPr>
          <w:p>
            <w:pPr>
              <w:pStyle w:val="TableContents"/>
              <w:rPr>
                <w:sz w:val="14"/>
              </w:rPr>
            </w:pPr>
            <w:r>
              <w:rPr>
                <w:sz w:val="14"/>
              </w:rPr>
              <w:t>[95% CI]</w:t>
            </w:r>
          </w:p>
        </w:tc>
      </w:tr>
      <w:tr>
        <w:trPr>
          <w:trHeight w:val="311" w:hRule="atLeast"/>
        </w:trPr>
        <w:tc>
          <w:tcPr>
            <w:tcW w:w="1962" w:type="dxa"/>
            <w:tcBorders>
              <w:bottom w:val="single" w:sz="2" w:space="0" w:color="000000"/>
            </w:tcBorders>
            <w:tcMar>
              <w:top w:w="0" w:type="dxa"/>
              <w:bottom w:w="28" w:type="dxa"/>
            </w:tcMar>
            <w:vAlign w:val="center"/>
          </w:tcPr>
          <w:p>
            <w:pPr>
              <w:pStyle w:val="TableContents"/>
              <w:jc w:val="right"/>
              <w:rPr>
                <w:b/>
                <w:b/>
                <w:sz w:val="14"/>
              </w:rPr>
            </w:pPr>
            <w:r>
              <w:rPr>
                <w:b/>
                <w:sz w:val="14"/>
              </w:rPr>
              <w:t>Total</w:t>
            </w:r>
          </w:p>
        </w:tc>
        <w:tc>
          <w:tcPr>
            <w:tcW w:w="580" w:type="dxa"/>
            <w:tcBorders>
              <w:bottom w:val="single" w:sz="2" w:space="0" w:color="000000"/>
            </w:tcBorders>
            <w:tcMar>
              <w:top w:w="0" w:type="dxa"/>
              <w:bottom w:w="28" w:type="dxa"/>
            </w:tcMar>
            <w:vAlign w:val="center"/>
          </w:tcPr>
          <w:p>
            <w:pPr>
              <w:pStyle w:val="TableContents"/>
              <w:jc w:val="center"/>
              <w:rPr>
                <w:b/>
                <w:b/>
                <w:sz w:val="14"/>
              </w:rPr>
            </w:pPr>
            <w:r>
              <w:rPr>
                <w:b/>
                <w:sz w:val="14"/>
              </w:rPr>
              <w:t>5130</w:t>
            </w:r>
          </w:p>
        </w:tc>
        <w:tc>
          <w:tcPr>
            <w:tcW w:w="1016" w:type="dxa"/>
            <w:tcBorders>
              <w:bottom w:val="single" w:sz="2" w:space="0" w:color="000000"/>
            </w:tcBorders>
            <w:tcMar>
              <w:top w:w="0" w:type="dxa"/>
              <w:bottom w:w="28" w:type="dxa"/>
            </w:tcMar>
            <w:vAlign w:val="center"/>
          </w:tcPr>
          <w:p>
            <w:pPr>
              <w:pStyle w:val="TableContents"/>
              <w:rPr>
                <w:sz w:val="14"/>
              </w:rPr>
            </w:pPr>
            <w:r>
              <w:rPr>
                <w:sz w:val="14"/>
              </w:rPr>
            </w:r>
          </w:p>
        </w:tc>
        <w:tc>
          <w:tcPr>
            <w:tcW w:w="657" w:type="dxa"/>
            <w:tcBorders>
              <w:bottom w:val="single" w:sz="2" w:space="0" w:color="000000"/>
            </w:tcBorders>
            <w:tcMar>
              <w:top w:w="0" w:type="dxa"/>
              <w:bottom w:w="28" w:type="dxa"/>
            </w:tcMar>
            <w:vAlign w:val="center"/>
          </w:tcPr>
          <w:p>
            <w:pPr>
              <w:pStyle w:val="TableContents"/>
              <w:jc w:val="center"/>
              <w:rPr>
                <w:b/>
                <w:b/>
                <w:sz w:val="14"/>
              </w:rPr>
            </w:pPr>
            <w:r>
              <w:rPr>
                <w:b/>
                <w:sz w:val="14"/>
              </w:rPr>
              <w:t>25650</w:t>
            </w:r>
          </w:p>
        </w:tc>
        <w:tc>
          <w:tcPr>
            <w:tcW w:w="1016" w:type="dxa"/>
            <w:tcBorders>
              <w:bottom w:val="single" w:sz="2" w:space="0" w:color="000000"/>
            </w:tcBorders>
            <w:tcMar>
              <w:top w:w="0" w:type="dxa"/>
              <w:bottom w:w="28" w:type="dxa"/>
            </w:tcMar>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center"/>
              <w:rPr>
                <w:b/>
                <w:b/>
                <w:sz w:val="14"/>
              </w:rPr>
            </w:pPr>
            <w:r>
              <w:rPr>
                <w:b/>
                <w:sz w:val="14"/>
              </w:rPr>
              <w:t>3504</w:t>
            </w:r>
          </w:p>
        </w:tc>
        <w:tc>
          <w:tcPr>
            <w:tcW w:w="1017" w:type="dxa"/>
            <w:tcBorders>
              <w:bottom w:val="single" w:sz="2" w:space="0" w:color="000000"/>
            </w:tcBorders>
            <w:tcMar>
              <w:top w:w="0" w:type="dxa"/>
              <w:bottom w:w="28" w:type="dxa"/>
            </w:tcMar>
            <w:vAlign w:val="center"/>
          </w:tcPr>
          <w:p>
            <w:pPr>
              <w:pStyle w:val="TableContents"/>
              <w:rPr>
                <w:sz w:val="14"/>
              </w:rPr>
            </w:pPr>
            <w:r>
              <w:rPr>
                <w:sz w:val="14"/>
              </w:rPr>
            </w:r>
          </w:p>
        </w:tc>
        <w:tc>
          <w:tcPr>
            <w:tcW w:w="655" w:type="dxa"/>
            <w:tcBorders>
              <w:bottom w:val="single" w:sz="2" w:space="0" w:color="000000"/>
            </w:tcBorders>
            <w:tcMar>
              <w:top w:w="0" w:type="dxa"/>
              <w:bottom w:w="28" w:type="dxa"/>
            </w:tcMar>
            <w:vAlign w:val="center"/>
          </w:tcPr>
          <w:p>
            <w:pPr>
              <w:pStyle w:val="TableContents"/>
              <w:jc w:val="center"/>
              <w:rPr>
                <w:b/>
                <w:b/>
                <w:sz w:val="14"/>
              </w:rPr>
            </w:pPr>
            <w:r>
              <w:rPr>
                <w:b/>
                <w:sz w:val="14"/>
              </w:rPr>
              <w:t>17520</w:t>
            </w:r>
          </w:p>
        </w:tc>
        <w:tc>
          <w:tcPr>
            <w:tcW w:w="1014" w:type="dxa"/>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8674" w:type="dxa"/>
            <w:gridSpan w:val="10"/>
            <w:tcBorders/>
            <w:shd w:color="auto" w:fill="CCCCCC" w:val="clear"/>
            <w:tcMar>
              <w:left w:w="28" w:type="dxa"/>
              <w:bottom w:w="28" w:type="dxa"/>
              <w:right w:w="28" w:type="dxa"/>
            </w:tcMar>
            <w:vAlign w:val="center"/>
          </w:tcPr>
          <w:p>
            <w:pPr>
              <w:pStyle w:val="TableContents"/>
              <w:rPr>
                <w:b/>
                <w:b/>
                <w:sz w:val="14"/>
              </w:rPr>
            </w:pPr>
            <w:r>
              <w:rPr>
                <w:b/>
                <w:sz w:val="14"/>
              </w:rPr>
              <w:t>Males/Females</w:t>
            </w:r>
          </w:p>
        </w:tc>
      </w:tr>
      <w:tr>
        <w:trPr/>
        <w:tc>
          <w:tcPr>
            <w:tcW w:w="1962" w:type="dxa"/>
            <w:vMerge w:val="restart"/>
            <w:tcBorders>
              <w:top w:val="single" w:sz="2" w:space="0" w:color="000000"/>
            </w:tcBorders>
          </w:tcPr>
          <w:p>
            <w:pPr>
              <w:pStyle w:val="TableContents"/>
              <w:jc w:val="right"/>
              <w:rPr>
                <w:sz w:val="14"/>
              </w:rPr>
            </w:pPr>
            <w:r>
              <w:rPr>
                <w:sz w:val="14"/>
              </w:rPr>
              <w:t>Females</w:t>
            </w:r>
          </w:p>
        </w:tc>
        <w:tc>
          <w:tcPr>
            <w:tcW w:w="580" w:type="dxa"/>
            <w:tcBorders>
              <w:top w:val="single" w:sz="2" w:space="0" w:color="000000"/>
            </w:tcBorders>
            <w:vAlign w:val="center"/>
          </w:tcPr>
          <w:p>
            <w:pPr>
              <w:pStyle w:val="TableContents"/>
              <w:jc w:val="right"/>
              <w:rPr>
                <w:sz w:val="14"/>
              </w:rPr>
            </w:pPr>
            <w:r>
              <w:rPr>
                <w:sz w:val="14"/>
              </w:rPr>
              <w:t>1131</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5655</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779</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3895</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22.1</w:t>
            </w:r>
          </w:p>
        </w:tc>
        <w:tc>
          <w:tcPr>
            <w:tcW w:w="1016" w:type="dxa"/>
            <w:tcBorders>
              <w:bottom w:val="single" w:sz="2" w:space="0" w:color="000000"/>
            </w:tcBorders>
            <w:tcMar>
              <w:top w:w="0" w:type="dxa"/>
              <w:bottom w:w="28" w:type="dxa"/>
            </w:tcMar>
            <w:vAlign w:val="center"/>
          </w:tcPr>
          <w:p>
            <w:pPr>
              <w:pStyle w:val="TableContents"/>
              <w:rPr>
                <w:sz w:val="14"/>
              </w:rPr>
            </w:pPr>
            <w:r>
              <w:rPr>
                <w:sz w:val="14"/>
              </w:rPr>
              <w:t>[21.0, 23.3]</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22.1</w:t>
            </w:r>
          </w:p>
        </w:tc>
        <w:tc>
          <w:tcPr>
            <w:tcW w:w="1016" w:type="dxa"/>
            <w:tcBorders>
              <w:bottom w:val="single" w:sz="2" w:space="0" w:color="000000"/>
            </w:tcBorders>
            <w:tcMar>
              <w:top w:w="0" w:type="dxa"/>
              <w:bottom w:w="28" w:type="dxa"/>
            </w:tcMar>
            <w:vAlign w:val="center"/>
          </w:tcPr>
          <w:p>
            <w:pPr>
              <w:pStyle w:val="TableContents"/>
              <w:rPr>
                <w:sz w:val="14"/>
              </w:rPr>
            </w:pPr>
            <w:r>
              <w:rPr>
                <w:sz w:val="14"/>
              </w:rPr>
              <w:t>[21.6, 22.6]</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22.3</w:t>
            </w:r>
          </w:p>
        </w:tc>
        <w:tc>
          <w:tcPr>
            <w:tcW w:w="1017" w:type="dxa"/>
            <w:tcBorders>
              <w:bottom w:val="single" w:sz="2" w:space="0" w:color="000000"/>
            </w:tcBorders>
            <w:tcMar>
              <w:top w:w="0" w:type="dxa"/>
              <w:bottom w:w="28" w:type="dxa"/>
            </w:tcMar>
            <w:vAlign w:val="center"/>
          </w:tcPr>
          <w:p>
            <w:pPr>
              <w:pStyle w:val="TableContents"/>
              <w:rPr>
                <w:sz w:val="14"/>
              </w:rPr>
            </w:pPr>
            <w:r>
              <w:rPr>
                <w:sz w:val="14"/>
              </w:rPr>
              <w:t>[20.9, 23.7]</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22.3</w:t>
            </w:r>
          </w:p>
        </w:tc>
        <w:tc>
          <w:tcPr>
            <w:tcW w:w="1014" w:type="dxa"/>
            <w:tcBorders>
              <w:bottom w:val="single" w:sz="2" w:space="0" w:color="000000"/>
            </w:tcBorders>
            <w:tcMar>
              <w:top w:w="0" w:type="dxa"/>
              <w:bottom w:w="28" w:type="dxa"/>
            </w:tcMar>
            <w:vAlign w:val="center"/>
          </w:tcPr>
          <w:p>
            <w:pPr>
              <w:pStyle w:val="TableContents"/>
              <w:rPr>
                <w:sz w:val="14"/>
              </w:rPr>
            </w:pPr>
            <w:r>
              <w:rPr>
                <w:sz w:val="14"/>
              </w:rPr>
              <w:t>[21.7, 22.9]</w:t>
            </w:r>
          </w:p>
        </w:tc>
      </w:tr>
      <w:tr>
        <w:trPr/>
        <w:tc>
          <w:tcPr>
            <w:tcW w:w="1962" w:type="dxa"/>
            <w:vMerge w:val="restart"/>
            <w:tcBorders>
              <w:top w:val="single" w:sz="2" w:space="0" w:color="000000"/>
              <w:bottom w:val="single" w:sz="2" w:space="0" w:color="000000"/>
            </w:tcBorders>
            <w:tcMar>
              <w:bottom w:w="28" w:type="dxa"/>
            </w:tcMar>
            <w:vAlign w:val="center"/>
          </w:tcPr>
          <w:p>
            <w:pPr>
              <w:pStyle w:val="TableContents"/>
              <w:jc w:val="right"/>
              <w:rPr>
                <w:sz w:val="14"/>
              </w:rPr>
            </w:pPr>
            <w:r>
              <w:rPr>
                <w:sz w:val="14"/>
              </w:rPr>
              <w:t>Males</w:t>
            </w:r>
          </w:p>
        </w:tc>
        <w:tc>
          <w:tcPr>
            <w:tcW w:w="580" w:type="dxa"/>
            <w:tcBorders>
              <w:top w:val="single" w:sz="2" w:space="0" w:color="000000"/>
            </w:tcBorders>
            <w:vAlign w:val="center"/>
          </w:tcPr>
          <w:p>
            <w:pPr>
              <w:pStyle w:val="TableContents"/>
              <w:jc w:val="right"/>
              <w:rPr>
                <w:sz w:val="14"/>
              </w:rPr>
            </w:pPr>
            <w:r>
              <w:rPr>
                <w:sz w:val="14"/>
              </w:rPr>
              <w:t>3999</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19995</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2725</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13625</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bottom w:val="single" w:sz="2" w:space="0" w:color="000000"/>
            </w:tcBorders>
            <w:tcMar>
              <w:bottom w:w="28" w:type="dxa"/>
            </w:tcMar>
            <w:vAlign w:val="center"/>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78</w:t>
            </w:r>
          </w:p>
        </w:tc>
        <w:tc>
          <w:tcPr>
            <w:tcW w:w="1016" w:type="dxa"/>
            <w:tcBorders>
              <w:bottom w:val="single" w:sz="2" w:space="0" w:color="000000"/>
            </w:tcBorders>
            <w:tcMar>
              <w:top w:w="0" w:type="dxa"/>
              <w:bottom w:w="28" w:type="dxa"/>
            </w:tcMar>
            <w:vAlign w:val="center"/>
          </w:tcPr>
          <w:p>
            <w:pPr>
              <w:pStyle w:val="TableContents"/>
              <w:rPr>
                <w:sz w:val="14"/>
              </w:rPr>
            </w:pPr>
            <w:r>
              <w:rPr>
                <w:sz w:val="14"/>
              </w:rPr>
              <w:t>[76.8, 79.1]</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78</w:t>
            </w:r>
          </w:p>
        </w:tc>
        <w:tc>
          <w:tcPr>
            <w:tcW w:w="1016" w:type="dxa"/>
            <w:tcBorders>
              <w:bottom w:val="single" w:sz="2" w:space="0" w:color="000000"/>
            </w:tcBorders>
            <w:tcMar>
              <w:top w:w="0" w:type="dxa"/>
              <w:bottom w:w="28" w:type="dxa"/>
            </w:tcMar>
            <w:vAlign w:val="center"/>
          </w:tcPr>
          <w:p>
            <w:pPr>
              <w:pStyle w:val="TableContents"/>
              <w:rPr>
                <w:sz w:val="14"/>
              </w:rPr>
            </w:pPr>
            <w:r>
              <w:rPr>
                <w:sz w:val="14"/>
              </w:rPr>
              <w:t>[77.5, 78.5]</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77.8</w:t>
            </w:r>
          </w:p>
        </w:tc>
        <w:tc>
          <w:tcPr>
            <w:tcW w:w="1017" w:type="dxa"/>
            <w:tcBorders>
              <w:bottom w:val="single" w:sz="2" w:space="0" w:color="000000"/>
            </w:tcBorders>
            <w:tcMar>
              <w:top w:w="0" w:type="dxa"/>
              <w:bottom w:w="28" w:type="dxa"/>
            </w:tcMar>
            <w:vAlign w:val="center"/>
          </w:tcPr>
          <w:p>
            <w:pPr>
              <w:pStyle w:val="TableContents"/>
              <w:rPr>
                <w:sz w:val="14"/>
              </w:rPr>
            </w:pPr>
            <w:r>
              <w:rPr>
                <w:sz w:val="14"/>
              </w:rPr>
              <w:t>[76.4, 79.2]</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77.8</w:t>
            </w:r>
          </w:p>
        </w:tc>
        <w:tc>
          <w:tcPr>
            <w:tcW w:w="1014" w:type="dxa"/>
            <w:tcBorders>
              <w:bottom w:val="single" w:sz="2" w:space="0" w:color="000000"/>
            </w:tcBorders>
            <w:tcMar>
              <w:top w:w="0" w:type="dxa"/>
              <w:bottom w:w="28" w:type="dxa"/>
            </w:tcMar>
            <w:vAlign w:val="center"/>
          </w:tcPr>
          <w:p>
            <w:pPr>
              <w:pStyle w:val="TableContents"/>
              <w:rPr>
                <w:sz w:val="14"/>
              </w:rPr>
            </w:pPr>
            <w:r>
              <w:rPr>
                <w:sz w:val="14"/>
              </w:rPr>
              <w:t>[77.2, 78.4]</w:t>
            </w:r>
          </w:p>
        </w:tc>
      </w:tr>
      <w:tr>
        <w:trPr>
          <w:trHeight w:val="311" w:hRule="atLeast"/>
        </w:trPr>
        <w:tc>
          <w:tcPr>
            <w:tcW w:w="8674" w:type="dxa"/>
            <w:gridSpan w:val="10"/>
            <w:tcBorders/>
            <w:shd w:color="auto" w:fill="CCCCCC" w:val="clear"/>
            <w:tcMar>
              <w:left w:w="28" w:type="dxa"/>
              <w:bottom w:w="28" w:type="dxa"/>
              <w:right w:w="28" w:type="dxa"/>
            </w:tcMar>
            <w:vAlign w:val="center"/>
          </w:tcPr>
          <w:p>
            <w:pPr>
              <w:pStyle w:val="TableContents"/>
              <w:rPr>
                <w:b/>
                <w:b/>
                <w:sz w:val="14"/>
              </w:rPr>
            </w:pPr>
            <w:r>
              <w:rPr>
                <w:b/>
                <w:sz w:val="14"/>
              </w:rPr>
              <w:t>Age group</w:t>
            </w:r>
          </w:p>
        </w:tc>
      </w:tr>
      <w:tr>
        <w:trPr/>
        <w:tc>
          <w:tcPr>
            <w:tcW w:w="1962" w:type="dxa"/>
            <w:vMerge w:val="restart"/>
            <w:tcBorders>
              <w:top w:val="single" w:sz="2" w:space="0" w:color="000000"/>
            </w:tcBorders>
          </w:tcPr>
          <w:p>
            <w:pPr>
              <w:pStyle w:val="TableContents"/>
              <w:jc w:val="right"/>
              <w:rPr>
                <w:sz w:val="14"/>
              </w:rPr>
            </w:pPr>
            <w:r>
              <w:rPr>
                <w:sz w:val="14"/>
              </w:rPr>
              <w:t>Children &amp; young people: [10, 24] y.o.</w:t>
            </w:r>
          </w:p>
        </w:tc>
        <w:tc>
          <w:tcPr>
            <w:tcW w:w="580" w:type="dxa"/>
            <w:tcBorders>
              <w:top w:val="single" w:sz="2" w:space="0" w:color="000000"/>
            </w:tcBorders>
            <w:vAlign w:val="center"/>
          </w:tcPr>
          <w:p>
            <w:pPr>
              <w:pStyle w:val="TableContents"/>
              <w:jc w:val="right"/>
              <w:rPr>
                <w:sz w:val="14"/>
              </w:rPr>
            </w:pPr>
            <w:r>
              <w:rPr>
                <w:sz w:val="14"/>
              </w:rPr>
              <w:t>571</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2856</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373</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1866</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11.2</w:t>
            </w:r>
          </w:p>
        </w:tc>
        <w:tc>
          <w:tcPr>
            <w:tcW w:w="1016" w:type="dxa"/>
            <w:tcBorders>
              <w:bottom w:val="single" w:sz="2" w:space="0" w:color="000000"/>
            </w:tcBorders>
            <w:tcMar>
              <w:top w:w="0" w:type="dxa"/>
              <w:bottom w:w="28" w:type="dxa"/>
            </w:tcMar>
            <w:vAlign w:val="center"/>
          </w:tcPr>
          <w:p>
            <w:pPr>
              <w:pStyle w:val="TableContents"/>
              <w:rPr>
                <w:sz w:val="14"/>
              </w:rPr>
            </w:pPr>
            <w:r>
              <w:rPr>
                <w:sz w:val="14"/>
              </w:rPr>
              <w:t>[10.3, 12.1]</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11.2</w:t>
            </w:r>
          </w:p>
        </w:tc>
        <w:tc>
          <w:tcPr>
            <w:tcW w:w="1016" w:type="dxa"/>
            <w:tcBorders>
              <w:bottom w:val="single" w:sz="2" w:space="0" w:color="000000"/>
            </w:tcBorders>
            <w:tcMar>
              <w:top w:w="0" w:type="dxa"/>
              <w:bottom w:w="28" w:type="dxa"/>
            </w:tcMar>
            <w:vAlign w:val="center"/>
          </w:tcPr>
          <w:p>
            <w:pPr>
              <w:pStyle w:val="TableContents"/>
              <w:rPr>
                <w:sz w:val="14"/>
              </w:rPr>
            </w:pPr>
            <w:r>
              <w:rPr>
                <w:sz w:val="14"/>
              </w:rPr>
              <w:t>[10.8, 11.6]</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10.7</w:t>
            </w:r>
          </w:p>
        </w:tc>
        <w:tc>
          <w:tcPr>
            <w:tcW w:w="1017" w:type="dxa"/>
            <w:tcBorders>
              <w:bottom w:val="single" w:sz="2" w:space="0" w:color="000000"/>
            </w:tcBorders>
            <w:tcMar>
              <w:top w:w="0" w:type="dxa"/>
              <w:bottom w:w="28" w:type="dxa"/>
            </w:tcMar>
            <w:vAlign w:val="center"/>
          </w:tcPr>
          <w:p>
            <w:pPr>
              <w:pStyle w:val="TableContents"/>
              <w:rPr>
                <w:sz w:val="14"/>
              </w:rPr>
            </w:pPr>
            <w:r>
              <w:rPr>
                <w:sz w:val="14"/>
              </w:rPr>
              <w:t>[9.7, 11.8]</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10.7</w:t>
            </w:r>
          </w:p>
        </w:tc>
        <w:tc>
          <w:tcPr>
            <w:tcW w:w="1014" w:type="dxa"/>
            <w:tcBorders>
              <w:bottom w:val="single" w:sz="2" w:space="0" w:color="000000"/>
            </w:tcBorders>
            <w:tcMar>
              <w:top w:w="0" w:type="dxa"/>
              <w:bottom w:w="28" w:type="dxa"/>
            </w:tcMar>
            <w:vAlign w:val="center"/>
          </w:tcPr>
          <w:p>
            <w:pPr>
              <w:pStyle w:val="TableContents"/>
              <w:rPr>
                <w:sz w:val="14"/>
              </w:rPr>
            </w:pPr>
            <w:r>
              <w:rPr>
                <w:sz w:val="14"/>
              </w:rPr>
              <w:t>[10.3, 11.2]</w:t>
            </w:r>
          </w:p>
        </w:tc>
      </w:tr>
      <w:tr>
        <w:trPr/>
        <w:tc>
          <w:tcPr>
            <w:tcW w:w="1962" w:type="dxa"/>
            <w:vMerge w:val="restart"/>
            <w:tcBorders>
              <w:top w:val="single" w:sz="2" w:space="0" w:color="000000"/>
            </w:tcBorders>
          </w:tcPr>
          <w:p>
            <w:pPr>
              <w:pStyle w:val="TableContents"/>
              <w:jc w:val="right"/>
              <w:rPr>
                <w:sz w:val="14"/>
              </w:rPr>
            </w:pPr>
            <w:r>
              <w:rPr>
                <w:sz w:val="14"/>
              </w:rPr>
              <w:t>Adults: [25, 64] y.o.</w:t>
            </w:r>
          </w:p>
        </w:tc>
        <w:tc>
          <w:tcPr>
            <w:tcW w:w="580" w:type="dxa"/>
            <w:tcBorders>
              <w:top w:val="single" w:sz="2" w:space="0" w:color="000000"/>
            </w:tcBorders>
            <w:vAlign w:val="center"/>
          </w:tcPr>
          <w:p>
            <w:pPr>
              <w:pStyle w:val="TableContents"/>
              <w:jc w:val="right"/>
              <w:rPr>
                <w:sz w:val="14"/>
              </w:rPr>
            </w:pPr>
            <w:r>
              <w:rPr>
                <w:sz w:val="14"/>
              </w:rPr>
              <w:t>3742</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18717</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2538</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12697</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73</w:t>
            </w:r>
          </w:p>
        </w:tc>
        <w:tc>
          <w:tcPr>
            <w:tcW w:w="1016" w:type="dxa"/>
            <w:tcBorders>
              <w:bottom w:val="single" w:sz="2" w:space="0" w:color="000000"/>
            </w:tcBorders>
            <w:tcMar>
              <w:top w:w="0" w:type="dxa"/>
              <w:bottom w:w="28" w:type="dxa"/>
            </w:tcMar>
            <w:vAlign w:val="center"/>
          </w:tcPr>
          <w:p>
            <w:pPr>
              <w:pStyle w:val="TableContents"/>
              <w:rPr>
                <w:sz w:val="14"/>
              </w:rPr>
            </w:pPr>
            <w:r>
              <w:rPr>
                <w:sz w:val="14"/>
              </w:rPr>
              <w:t>[71.8, 74.2]</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73</w:t>
            </w:r>
          </w:p>
        </w:tc>
        <w:tc>
          <w:tcPr>
            <w:tcW w:w="1016" w:type="dxa"/>
            <w:tcBorders>
              <w:bottom w:val="single" w:sz="2" w:space="0" w:color="000000"/>
            </w:tcBorders>
            <w:tcMar>
              <w:top w:w="0" w:type="dxa"/>
              <w:bottom w:w="28" w:type="dxa"/>
            </w:tcMar>
            <w:vAlign w:val="center"/>
          </w:tcPr>
          <w:p>
            <w:pPr>
              <w:pStyle w:val="TableContents"/>
              <w:rPr>
                <w:sz w:val="14"/>
              </w:rPr>
            </w:pPr>
            <w:r>
              <w:rPr>
                <w:sz w:val="14"/>
              </w:rPr>
              <w:t>[72.5, 73.6]</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72.5</w:t>
            </w:r>
          </w:p>
        </w:tc>
        <w:tc>
          <w:tcPr>
            <w:tcW w:w="1017" w:type="dxa"/>
            <w:tcBorders>
              <w:bottom w:val="single" w:sz="2" w:space="0" w:color="000000"/>
            </w:tcBorders>
            <w:tcMar>
              <w:top w:w="0" w:type="dxa"/>
              <w:bottom w:w="28" w:type="dxa"/>
            </w:tcMar>
            <w:vAlign w:val="center"/>
          </w:tcPr>
          <w:p>
            <w:pPr>
              <w:pStyle w:val="TableContents"/>
              <w:rPr>
                <w:sz w:val="14"/>
              </w:rPr>
            </w:pPr>
            <w:r>
              <w:rPr>
                <w:sz w:val="14"/>
              </w:rPr>
              <w:t>[71.0, 73.9]</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72.5</w:t>
            </w:r>
          </w:p>
        </w:tc>
        <w:tc>
          <w:tcPr>
            <w:tcW w:w="1014" w:type="dxa"/>
            <w:tcBorders>
              <w:bottom w:val="single" w:sz="2" w:space="0" w:color="000000"/>
            </w:tcBorders>
            <w:tcMar>
              <w:top w:w="0" w:type="dxa"/>
              <w:bottom w:w="28" w:type="dxa"/>
            </w:tcMar>
            <w:vAlign w:val="center"/>
          </w:tcPr>
          <w:p>
            <w:pPr>
              <w:pStyle w:val="TableContents"/>
              <w:rPr>
                <w:sz w:val="14"/>
              </w:rPr>
            </w:pPr>
            <w:r>
              <w:rPr>
                <w:sz w:val="14"/>
              </w:rPr>
              <w:t>[71.9, 73.2]</w:t>
            </w:r>
          </w:p>
        </w:tc>
      </w:tr>
      <w:tr>
        <w:trPr/>
        <w:tc>
          <w:tcPr>
            <w:tcW w:w="1962" w:type="dxa"/>
            <w:vMerge w:val="restart"/>
            <w:tcBorders>
              <w:top w:val="single" w:sz="2" w:space="0" w:color="000000"/>
            </w:tcBorders>
          </w:tcPr>
          <w:p>
            <w:pPr>
              <w:pStyle w:val="TableContents"/>
              <w:jc w:val="right"/>
              <w:rPr>
                <w:sz w:val="14"/>
              </w:rPr>
            </w:pPr>
            <w:r>
              <w:rPr>
                <w:sz w:val="14"/>
              </w:rPr>
              <w:t>Older population: 64+ y.o.</w:t>
            </w:r>
          </w:p>
        </w:tc>
        <w:tc>
          <w:tcPr>
            <w:tcW w:w="580" w:type="dxa"/>
            <w:tcBorders>
              <w:top w:val="single" w:sz="2" w:space="0" w:color="000000"/>
            </w:tcBorders>
            <w:vAlign w:val="center"/>
          </w:tcPr>
          <w:p>
            <w:pPr>
              <w:pStyle w:val="TableContents"/>
              <w:jc w:val="right"/>
              <w:rPr>
                <w:sz w:val="14"/>
              </w:rPr>
            </w:pPr>
            <w:r>
              <w:rPr>
                <w:sz w:val="14"/>
              </w:rPr>
              <w:t>817</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4077</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593</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2957</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16</w:t>
            </w:r>
          </w:p>
        </w:tc>
        <w:tc>
          <w:tcPr>
            <w:tcW w:w="1016" w:type="dxa"/>
            <w:tcBorders>
              <w:bottom w:val="single" w:sz="2" w:space="0" w:color="000000"/>
            </w:tcBorders>
            <w:tcMar>
              <w:top w:w="0" w:type="dxa"/>
              <w:bottom w:w="28" w:type="dxa"/>
            </w:tcMar>
            <w:vAlign w:val="center"/>
          </w:tcPr>
          <w:p>
            <w:pPr>
              <w:pStyle w:val="TableContents"/>
              <w:rPr>
                <w:sz w:val="14"/>
              </w:rPr>
            </w:pPr>
            <w:r>
              <w:rPr>
                <w:sz w:val="14"/>
              </w:rPr>
              <w:t>[15.0, 17.0]</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15.9</w:t>
            </w:r>
          </w:p>
        </w:tc>
        <w:tc>
          <w:tcPr>
            <w:tcW w:w="1016" w:type="dxa"/>
            <w:tcBorders>
              <w:bottom w:val="single" w:sz="2" w:space="0" w:color="000000"/>
            </w:tcBorders>
            <w:tcMar>
              <w:top w:w="0" w:type="dxa"/>
              <w:bottom w:w="28" w:type="dxa"/>
            </w:tcMar>
            <w:vAlign w:val="center"/>
          </w:tcPr>
          <w:p>
            <w:pPr>
              <w:pStyle w:val="TableContents"/>
              <w:rPr>
                <w:sz w:val="14"/>
              </w:rPr>
            </w:pPr>
            <w:r>
              <w:rPr>
                <w:sz w:val="14"/>
              </w:rPr>
              <w:t>[15.5, 16.4]</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17</w:t>
            </w:r>
          </w:p>
        </w:tc>
        <w:tc>
          <w:tcPr>
            <w:tcW w:w="1017" w:type="dxa"/>
            <w:tcBorders>
              <w:bottom w:val="single" w:sz="2" w:space="0" w:color="000000"/>
            </w:tcBorders>
            <w:tcMar>
              <w:top w:w="0" w:type="dxa"/>
              <w:bottom w:w="28" w:type="dxa"/>
            </w:tcMar>
            <w:vAlign w:val="center"/>
          </w:tcPr>
          <w:p>
            <w:pPr>
              <w:pStyle w:val="TableContents"/>
              <w:rPr>
                <w:sz w:val="14"/>
              </w:rPr>
            </w:pPr>
            <w:r>
              <w:rPr>
                <w:sz w:val="14"/>
              </w:rPr>
              <w:t>[15.8, 18.3]</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16.9</w:t>
            </w:r>
          </w:p>
        </w:tc>
        <w:tc>
          <w:tcPr>
            <w:tcW w:w="1014" w:type="dxa"/>
            <w:tcBorders>
              <w:bottom w:val="single" w:sz="2" w:space="0" w:color="000000"/>
            </w:tcBorders>
            <w:tcMar>
              <w:top w:w="0" w:type="dxa"/>
              <w:bottom w:w="28" w:type="dxa"/>
            </w:tcMar>
            <w:vAlign w:val="center"/>
          </w:tcPr>
          <w:p>
            <w:pPr>
              <w:pStyle w:val="TableContents"/>
              <w:rPr>
                <w:sz w:val="14"/>
              </w:rPr>
            </w:pPr>
            <w:r>
              <w:rPr>
                <w:sz w:val="14"/>
              </w:rPr>
              <w:t>[16.4, 17.5]</w:t>
            </w:r>
          </w:p>
        </w:tc>
      </w:tr>
      <w:tr>
        <w:trPr>
          <w:trHeight w:val="311" w:hRule="atLeast"/>
        </w:trPr>
        <w:tc>
          <w:tcPr>
            <w:tcW w:w="8674" w:type="dxa"/>
            <w:gridSpan w:val="10"/>
            <w:tcBorders/>
            <w:shd w:color="auto" w:fill="CCCCCC" w:val="clear"/>
            <w:tcMar>
              <w:left w:w="28" w:type="dxa"/>
              <w:bottom w:w="28" w:type="dxa"/>
              <w:right w:w="28" w:type="dxa"/>
            </w:tcMar>
            <w:vAlign w:val="center"/>
          </w:tcPr>
          <w:p>
            <w:pPr>
              <w:pStyle w:val="TableContents"/>
              <w:rPr>
                <w:b/>
                <w:b/>
                <w:sz w:val="14"/>
              </w:rPr>
            </w:pPr>
            <w:r>
              <w:rPr>
                <w:b/>
                <w:sz w:val="14"/>
              </w:rPr>
              <w:t>WIMD deprivation</w:t>
            </w:r>
          </w:p>
        </w:tc>
      </w:tr>
      <w:tr>
        <w:trPr/>
        <w:tc>
          <w:tcPr>
            <w:tcW w:w="1962" w:type="dxa"/>
            <w:vMerge w:val="restart"/>
            <w:tcBorders>
              <w:top w:val="single" w:sz="2" w:space="0" w:color="000000"/>
            </w:tcBorders>
          </w:tcPr>
          <w:p>
            <w:pPr>
              <w:pStyle w:val="TableContents"/>
              <w:jc w:val="right"/>
              <w:rPr>
                <w:sz w:val="14"/>
              </w:rPr>
            </w:pPr>
            <w:r>
              <w:rPr>
                <w:sz w:val="14"/>
              </w:rPr>
              <w:t>Least deprived - 1</w:t>
            </w:r>
          </w:p>
        </w:tc>
        <w:tc>
          <w:tcPr>
            <w:tcW w:w="580" w:type="dxa"/>
            <w:tcBorders>
              <w:top w:val="single" w:sz="2" w:space="0" w:color="000000"/>
            </w:tcBorders>
            <w:vAlign w:val="center"/>
          </w:tcPr>
          <w:p>
            <w:pPr>
              <w:pStyle w:val="TableContents"/>
              <w:jc w:val="right"/>
              <w:rPr>
                <w:sz w:val="14"/>
              </w:rPr>
            </w:pPr>
            <w:r>
              <w:rPr>
                <w:sz w:val="14"/>
              </w:rPr>
              <w:t>681</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5436</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508</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3783</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13.3</w:t>
            </w:r>
          </w:p>
        </w:tc>
        <w:tc>
          <w:tcPr>
            <w:tcW w:w="1016" w:type="dxa"/>
            <w:tcBorders>
              <w:bottom w:val="single" w:sz="2" w:space="0" w:color="000000"/>
            </w:tcBorders>
            <w:tcMar>
              <w:top w:w="0" w:type="dxa"/>
              <w:bottom w:w="28" w:type="dxa"/>
            </w:tcMar>
            <w:vAlign w:val="center"/>
          </w:tcPr>
          <w:p>
            <w:pPr>
              <w:pStyle w:val="TableContents"/>
              <w:rPr>
                <w:sz w:val="14"/>
              </w:rPr>
            </w:pPr>
            <w:r>
              <w:rPr>
                <w:sz w:val="14"/>
              </w:rPr>
              <w:t>[12.4, 14.3]</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21.2</w:t>
            </w:r>
          </w:p>
        </w:tc>
        <w:tc>
          <w:tcPr>
            <w:tcW w:w="1016" w:type="dxa"/>
            <w:tcBorders>
              <w:bottom w:val="single" w:sz="2" w:space="0" w:color="000000"/>
            </w:tcBorders>
            <w:tcMar>
              <w:top w:w="0" w:type="dxa"/>
              <w:bottom w:w="28" w:type="dxa"/>
            </w:tcMar>
            <w:vAlign w:val="center"/>
          </w:tcPr>
          <w:p>
            <w:pPr>
              <w:pStyle w:val="TableContents"/>
              <w:rPr>
                <w:sz w:val="14"/>
              </w:rPr>
            </w:pPr>
            <w:r>
              <w:rPr>
                <w:sz w:val="14"/>
              </w:rPr>
              <w:t>[20.7, 21.7]</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14.5</w:t>
            </w:r>
          </w:p>
        </w:tc>
        <w:tc>
          <w:tcPr>
            <w:tcW w:w="1017" w:type="dxa"/>
            <w:tcBorders>
              <w:bottom w:val="single" w:sz="2" w:space="0" w:color="000000"/>
            </w:tcBorders>
            <w:tcMar>
              <w:top w:w="0" w:type="dxa"/>
              <w:bottom w:w="28" w:type="dxa"/>
            </w:tcMar>
            <w:vAlign w:val="center"/>
          </w:tcPr>
          <w:p>
            <w:pPr>
              <w:pStyle w:val="TableContents"/>
              <w:rPr>
                <w:sz w:val="14"/>
              </w:rPr>
            </w:pPr>
            <w:r>
              <w:rPr>
                <w:sz w:val="14"/>
              </w:rPr>
              <w:t>[13.4, 15.8]</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21.6</w:t>
            </w:r>
          </w:p>
        </w:tc>
        <w:tc>
          <w:tcPr>
            <w:tcW w:w="1014" w:type="dxa"/>
            <w:tcBorders>
              <w:bottom w:val="single" w:sz="2" w:space="0" w:color="000000"/>
            </w:tcBorders>
            <w:tcMar>
              <w:top w:w="0" w:type="dxa"/>
              <w:bottom w:w="28" w:type="dxa"/>
            </w:tcMar>
            <w:vAlign w:val="center"/>
          </w:tcPr>
          <w:p>
            <w:pPr>
              <w:pStyle w:val="TableContents"/>
              <w:rPr>
                <w:sz w:val="14"/>
              </w:rPr>
            </w:pPr>
            <w:r>
              <w:rPr>
                <w:sz w:val="14"/>
              </w:rPr>
              <w:t>[21.0, 22.3]</w:t>
            </w:r>
          </w:p>
        </w:tc>
      </w:tr>
      <w:tr>
        <w:trPr/>
        <w:tc>
          <w:tcPr>
            <w:tcW w:w="1962" w:type="dxa"/>
            <w:vMerge w:val="restart"/>
            <w:tcBorders>
              <w:top w:val="single" w:sz="2" w:space="0" w:color="000000"/>
            </w:tcBorders>
          </w:tcPr>
          <w:p>
            <w:pPr>
              <w:pStyle w:val="TableContents"/>
              <w:jc w:val="right"/>
              <w:rPr>
                <w:sz w:val="14"/>
              </w:rPr>
            </w:pPr>
            <w:r>
              <w:rPr>
                <w:sz w:val="14"/>
              </w:rPr>
              <w:t>2</w:t>
            </w:r>
          </w:p>
        </w:tc>
        <w:tc>
          <w:tcPr>
            <w:tcW w:w="580" w:type="dxa"/>
            <w:tcBorders>
              <w:top w:val="single" w:sz="2" w:space="0" w:color="000000"/>
            </w:tcBorders>
            <w:vAlign w:val="center"/>
          </w:tcPr>
          <w:p>
            <w:pPr>
              <w:pStyle w:val="TableContents"/>
              <w:jc w:val="right"/>
              <w:rPr>
                <w:sz w:val="14"/>
              </w:rPr>
            </w:pPr>
            <w:r>
              <w:rPr>
                <w:sz w:val="14"/>
              </w:rPr>
              <w:t>841</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4841</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540</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3215</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t>2</w:t>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16.4</w:t>
            </w:r>
          </w:p>
        </w:tc>
        <w:tc>
          <w:tcPr>
            <w:tcW w:w="1016" w:type="dxa"/>
            <w:tcBorders>
              <w:bottom w:val="single" w:sz="2" w:space="0" w:color="000000"/>
            </w:tcBorders>
            <w:tcMar>
              <w:top w:w="0" w:type="dxa"/>
              <w:bottom w:w="28" w:type="dxa"/>
            </w:tcMar>
            <w:vAlign w:val="center"/>
          </w:tcPr>
          <w:p>
            <w:pPr>
              <w:pStyle w:val="TableContents"/>
              <w:rPr>
                <w:sz w:val="14"/>
              </w:rPr>
            </w:pPr>
            <w:r>
              <w:rPr>
                <w:sz w:val="14"/>
              </w:rPr>
              <w:t>[15.5, 17.5]</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18.9</w:t>
            </w:r>
          </w:p>
        </w:tc>
        <w:tc>
          <w:tcPr>
            <w:tcW w:w="1016" w:type="dxa"/>
            <w:tcBorders>
              <w:bottom w:val="single" w:sz="2" w:space="0" w:color="000000"/>
            </w:tcBorders>
            <w:tcMar>
              <w:top w:w="0" w:type="dxa"/>
              <w:bottom w:w="28" w:type="dxa"/>
            </w:tcMar>
            <w:vAlign w:val="center"/>
          </w:tcPr>
          <w:p>
            <w:pPr>
              <w:pStyle w:val="TableContents"/>
              <w:rPr>
                <w:sz w:val="14"/>
              </w:rPr>
            </w:pPr>
            <w:r>
              <w:rPr>
                <w:sz w:val="14"/>
              </w:rPr>
              <w:t>[18.4, 19.4]</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15.5</w:t>
            </w:r>
          </w:p>
        </w:tc>
        <w:tc>
          <w:tcPr>
            <w:tcW w:w="1017" w:type="dxa"/>
            <w:tcBorders>
              <w:bottom w:val="single" w:sz="2" w:space="0" w:color="000000"/>
            </w:tcBorders>
            <w:tcMar>
              <w:top w:w="0" w:type="dxa"/>
              <w:bottom w:w="28" w:type="dxa"/>
            </w:tcMar>
            <w:vAlign w:val="center"/>
          </w:tcPr>
          <w:p>
            <w:pPr>
              <w:pStyle w:val="TableContents"/>
              <w:rPr>
                <w:sz w:val="14"/>
              </w:rPr>
            </w:pPr>
            <w:r>
              <w:rPr>
                <w:sz w:val="14"/>
              </w:rPr>
              <w:t>[14.3, 16.7]</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18.4</w:t>
            </w:r>
          </w:p>
        </w:tc>
        <w:tc>
          <w:tcPr>
            <w:tcW w:w="1014" w:type="dxa"/>
            <w:tcBorders>
              <w:bottom w:val="single" w:sz="2" w:space="0" w:color="000000"/>
            </w:tcBorders>
            <w:tcMar>
              <w:top w:w="0" w:type="dxa"/>
              <w:bottom w:w="28" w:type="dxa"/>
            </w:tcMar>
            <w:vAlign w:val="center"/>
          </w:tcPr>
          <w:p>
            <w:pPr>
              <w:pStyle w:val="TableContents"/>
              <w:rPr>
                <w:sz w:val="14"/>
              </w:rPr>
            </w:pPr>
            <w:r>
              <w:rPr>
                <w:sz w:val="14"/>
              </w:rPr>
              <w:t>[17.8, 19.0]</w:t>
            </w:r>
          </w:p>
        </w:tc>
      </w:tr>
      <w:tr>
        <w:trPr/>
        <w:tc>
          <w:tcPr>
            <w:tcW w:w="1962" w:type="dxa"/>
            <w:vMerge w:val="restart"/>
            <w:tcBorders>
              <w:top w:val="single" w:sz="2" w:space="0" w:color="000000"/>
            </w:tcBorders>
          </w:tcPr>
          <w:p>
            <w:pPr>
              <w:pStyle w:val="TableContents"/>
              <w:jc w:val="right"/>
              <w:rPr>
                <w:sz w:val="14"/>
              </w:rPr>
            </w:pPr>
            <w:r>
              <w:rPr>
                <w:sz w:val="14"/>
              </w:rPr>
              <w:t>3</w:t>
            </w:r>
          </w:p>
        </w:tc>
        <w:tc>
          <w:tcPr>
            <w:tcW w:w="580" w:type="dxa"/>
            <w:tcBorders>
              <w:top w:val="single" w:sz="2" w:space="0" w:color="000000"/>
            </w:tcBorders>
            <w:vAlign w:val="center"/>
          </w:tcPr>
          <w:p>
            <w:pPr>
              <w:pStyle w:val="TableContents"/>
              <w:jc w:val="right"/>
              <w:rPr>
                <w:sz w:val="14"/>
              </w:rPr>
            </w:pPr>
            <w:r>
              <w:rPr>
                <w:sz w:val="14"/>
              </w:rPr>
              <w:t>956</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5253</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683</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3587</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t>3</w:t>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18.7</w:t>
            </w:r>
          </w:p>
        </w:tc>
        <w:tc>
          <w:tcPr>
            <w:tcW w:w="1016" w:type="dxa"/>
            <w:tcBorders>
              <w:bottom w:val="single" w:sz="2" w:space="0" w:color="000000"/>
            </w:tcBorders>
            <w:tcMar>
              <w:top w:w="0" w:type="dxa"/>
              <w:bottom w:w="28" w:type="dxa"/>
            </w:tcMar>
            <w:vAlign w:val="center"/>
          </w:tcPr>
          <w:p>
            <w:pPr>
              <w:pStyle w:val="TableContents"/>
              <w:rPr>
                <w:sz w:val="14"/>
              </w:rPr>
            </w:pPr>
            <w:r>
              <w:rPr>
                <w:sz w:val="14"/>
              </w:rPr>
              <w:t>[17.6, 19.8]</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20.5</w:t>
            </w:r>
          </w:p>
        </w:tc>
        <w:tc>
          <w:tcPr>
            <w:tcW w:w="1016" w:type="dxa"/>
            <w:tcBorders>
              <w:bottom w:val="single" w:sz="2" w:space="0" w:color="000000"/>
            </w:tcBorders>
            <w:tcMar>
              <w:top w:w="0" w:type="dxa"/>
              <w:bottom w:w="28" w:type="dxa"/>
            </w:tcMar>
            <w:vAlign w:val="center"/>
          </w:tcPr>
          <w:p>
            <w:pPr>
              <w:pStyle w:val="TableContents"/>
              <w:rPr>
                <w:sz w:val="14"/>
              </w:rPr>
            </w:pPr>
            <w:r>
              <w:rPr>
                <w:sz w:val="14"/>
              </w:rPr>
              <w:t>[20.0, 21.0]</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19.5</w:t>
            </w:r>
          </w:p>
        </w:tc>
        <w:tc>
          <w:tcPr>
            <w:tcW w:w="1017" w:type="dxa"/>
            <w:tcBorders>
              <w:bottom w:val="single" w:sz="2" w:space="0" w:color="000000"/>
            </w:tcBorders>
            <w:tcMar>
              <w:top w:w="0" w:type="dxa"/>
              <w:bottom w:w="28" w:type="dxa"/>
            </w:tcMar>
            <w:vAlign w:val="center"/>
          </w:tcPr>
          <w:p>
            <w:pPr>
              <w:pStyle w:val="TableContents"/>
              <w:rPr>
                <w:sz w:val="14"/>
              </w:rPr>
            </w:pPr>
            <w:r>
              <w:rPr>
                <w:sz w:val="14"/>
              </w:rPr>
              <w:t>[18.3, 20.9]</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20.5</w:t>
            </w:r>
          </w:p>
        </w:tc>
        <w:tc>
          <w:tcPr>
            <w:tcW w:w="1014" w:type="dxa"/>
            <w:tcBorders>
              <w:bottom w:val="single" w:sz="2" w:space="0" w:color="000000"/>
            </w:tcBorders>
            <w:tcMar>
              <w:top w:w="0" w:type="dxa"/>
              <w:bottom w:w="28" w:type="dxa"/>
            </w:tcMar>
            <w:vAlign w:val="center"/>
          </w:tcPr>
          <w:p>
            <w:pPr>
              <w:pStyle w:val="TableContents"/>
              <w:rPr>
                <w:sz w:val="14"/>
              </w:rPr>
            </w:pPr>
            <w:r>
              <w:rPr>
                <w:sz w:val="14"/>
              </w:rPr>
              <w:t>[19.9, 21.1]</w:t>
            </w:r>
          </w:p>
        </w:tc>
      </w:tr>
      <w:tr>
        <w:trPr/>
        <w:tc>
          <w:tcPr>
            <w:tcW w:w="1962" w:type="dxa"/>
            <w:vMerge w:val="restart"/>
            <w:tcBorders>
              <w:top w:val="single" w:sz="2" w:space="0" w:color="000000"/>
            </w:tcBorders>
          </w:tcPr>
          <w:p>
            <w:pPr>
              <w:pStyle w:val="TableContents"/>
              <w:jc w:val="right"/>
              <w:rPr>
                <w:sz w:val="14"/>
              </w:rPr>
            </w:pPr>
            <w:r>
              <w:rPr>
                <w:sz w:val="14"/>
              </w:rPr>
              <w:t>4</w:t>
            </w:r>
          </w:p>
        </w:tc>
        <w:tc>
          <w:tcPr>
            <w:tcW w:w="580" w:type="dxa"/>
            <w:tcBorders>
              <w:top w:val="single" w:sz="2" w:space="0" w:color="000000"/>
            </w:tcBorders>
            <w:vAlign w:val="center"/>
          </w:tcPr>
          <w:p>
            <w:pPr>
              <w:pStyle w:val="TableContents"/>
              <w:jc w:val="right"/>
              <w:rPr>
                <w:sz w:val="14"/>
              </w:rPr>
            </w:pPr>
            <w:r>
              <w:rPr>
                <w:sz w:val="14"/>
              </w:rPr>
              <w:t>1075</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5035</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721</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3430</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t>4</w:t>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21</w:t>
            </w:r>
          </w:p>
        </w:tc>
        <w:tc>
          <w:tcPr>
            <w:tcW w:w="1016" w:type="dxa"/>
            <w:tcBorders>
              <w:bottom w:val="single" w:sz="2" w:space="0" w:color="000000"/>
            </w:tcBorders>
            <w:tcMar>
              <w:top w:w="0" w:type="dxa"/>
              <w:bottom w:w="28" w:type="dxa"/>
            </w:tcMar>
            <w:vAlign w:val="center"/>
          </w:tcPr>
          <w:p>
            <w:pPr>
              <w:pStyle w:val="TableContents"/>
              <w:rPr>
                <w:sz w:val="14"/>
              </w:rPr>
            </w:pPr>
            <w:r>
              <w:rPr>
                <w:sz w:val="14"/>
              </w:rPr>
              <w:t>[19.9, 22.1]</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19.7</w:t>
            </w:r>
          </w:p>
        </w:tc>
        <w:tc>
          <w:tcPr>
            <w:tcW w:w="1016" w:type="dxa"/>
            <w:tcBorders>
              <w:bottom w:val="single" w:sz="2" w:space="0" w:color="000000"/>
            </w:tcBorders>
            <w:tcMar>
              <w:top w:w="0" w:type="dxa"/>
              <w:bottom w:w="28" w:type="dxa"/>
            </w:tcMar>
            <w:vAlign w:val="center"/>
          </w:tcPr>
          <w:p>
            <w:pPr>
              <w:pStyle w:val="TableContents"/>
              <w:rPr>
                <w:sz w:val="14"/>
              </w:rPr>
            </w:pPr>
            <w:r>
              <w:rPr>
                <w:sz w:val="14"/>
              </w:rPr>
              <w:t>[19.2, 20.2]</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20.6</w:t>
            </w:r>
          </w:p>
        </w:tc>
        <w:tc>
          <w:tcPr>
            <w:tcW w:w="1017" w:type="dxa"/>
            <w:tcBorders>
              <w:bottom w:val="single" w:sz="2" w:space="0" w:color="000000"/>
            </w:tcBorders>
            <w:tcMar>
              <w:top w:w="0" w:type="dxa"/>
              <w:bottom w:w="28" w:type="dxa"/>
            </w:tcMar>
            <w:vAlign w:val="center"/>
          </w:tcPr>
          <w:p>
            <w:pPr>
              <w:pStyle w:val="TableContents"/>
              <w:rPr>
                <w:sz w:val="14"/>
              </w:rPr>
            </w:pPr>
            <w:r>
              <w:rPr>
                <w:sz w:val="14"/>
              </w:rPr>
              <w:t>[19.3, 22.0]</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19.6</w:t>
            </w:r>
          </w:p>
        </w:tc>
        <w:tc>
          <w:tcPr>
            <w:tcW w:w="1014" w:type="dxa"/>
            <w:tcBorders>
              <w:bottom w:val="single" w:sz="2" w:space="0" w:color="000000"/>
            </w:tcBorders>
            <w:tcMar>
              <w:top w:w="0" w:type="dxa"/>
              <w:bottom w:w="28" w:type="dxa"/>
            </w:tcMar>
            <w:vAlign w:val="center"/>
          </w:tcPr>
          <w:p>
            <w:pPr>
              <w:pStyle w:val="TableContents"/>
              <w:rPr>
                <w:sz w:val="14"/>
              </w:rPr>
            </w:pPr>
            <w:r>
              <w:rPr>
                <w:sz w:val="14"/>
              </w:rPr>
              <w:t>[19.0, 20.2]</w:t>
            </w:r>
          </w:p>
        </w:tc>
      </w:tr>
      <w:tr>
        <w:trPr/>
        <w:tc>
          <w:tcPr>
            <w:tcW w:w="1962" w:type="dxa"/>
            <w:vMerge w:val="restart"/>
            <w:tcBorders>
              <w:top w:val="single" w:sz="2" w:space="0" w:color="000000"/>
            </w:tcBorders>
          </w:tcPr>
          <w:p>
            <w:pPr>
              <w:pStyle w:val="TableContents"/>
              <w:jc w:val="right"/>
              <w:rPr>
                <w:sz w:val="14"/>
              </w:rPr>
            </w:pPr>
            <w:r>
              <w:rPr>
                <w:sz w:val="14"/>
              </w:rPr>
              <w:t>Most deprived - 5</w:t>
            </w:r>
          </w:p>
        </w:tc>
        <w:tc>
          <w:tcPr>
            <w:tcW w:w="580" w:type="dxa"/>
            <w:tcBorders>
              <w:top w:val="single" w:sz="2" w:space="0" w:color="000000"/>
            </w:tcBorders>
            <w:vAlign w:val="center"/>
          </w:tcPr>
          <w:p>
            <w:pPr>
              <w:pStyle w:val="TableContents"/>
              <w:jc w:val="right"/>
              <w:rPr>
                <w:sz w:val="14"/>
              </w:rPr>
            </w:pPr>
            <w:r>
              <w:rPr>
                <w:sz w:val="14"/>
              </w:rPr>
              <w:t>1264</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5051</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911</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3490</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24.7</w:t>
            </w:r>
          </w:p>
        </w:tc>
        <w:tc>
          <w:tcPr>
            <w:tcW w:w="1016" w:type="dxa"/>
            <w:tcBorders>
              <w:bottom w:val="single" w:sz="2" w:space="0" w:color="000000"/>
            </w:tcBorders>
            <w:tcMar>
              <w:top w:w="0" w:type="dxa"/>
              <w:bottom w:w="28" w:type="dxa"/>
            </w:tcMar>
            <w:vAlign w:val="center"/>
          </w:tcPr>
          <w:p>
            <w:pPr>
              <w:pStyle w:val="TableContents"/>
              <w:rPr>
                <w:sz w:val="14"/>
              </w:rPr>
            </w:pPr>
            <w:r>
              <w:rPr>
                <w:sz w:val="14"/>
              </w:rPr>
              <w:t>[23.5, 25.9]</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19.7</w:t>
            </w:r>
          </w:p>
        </w:tc>
        <w:tc>
          <w:tcPr>
            <w:tcW w:w="1016" w:type="dxa"/>
            <w:tcBorders>
              <w:bottom w:val="single" w:sz="2" w:space="0" w:color="000000"/>
            </w:tcBorders>
            <w:tcMar>
              <w:top w:w="0" w:type="dxa"/>
              <w:bottom w:w="28" w:type="dxa"/>
            </w:tcMar>
            <w:vAlign w:val="center"/>
          </w:tcPr>
          <w:p>
            <w:pPr>
              <w:pStyle w:val="TableContents"/>
              <w:rPr>
                <w:sz w:val="14"/>
              </w:rPr>
            </w:pPr>
            <w:r>
              <w:rPr>
                <w:sz w:val="14"/>
              </w:rPr>
              <w:t>[19.3, 20.2]</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26</w:t>
            </w:r>
          </w:p>
        </w:tc>
        <w:tc>
          <w:tcPr>
            <w:tcW w:w="1017" w:type="dxa"/>
            <w:tcBorders>
              <w:bottom w:val="single" w:sz="2" w:space="0" w:color="000000"/>
            </w:tcBorders>
            <w:tcMar>
              <w:top w:w="0" w:type="dxa"/>
              <w:bottom w:w="28" w:type="dxa"/>
            </w:tcMar>
            <w:vAlign w:val="center"/>
          </w:tcPr>
          <w:p>
            <w:pPr>
              <w:pStyle w:val="TableContents"/>
              <w:rPr>
                <w:sz w:val="14"/>
              </w:rPr>
            </w:pPr>
            <w:r>
              <w:rPr>
                <w:sz w:val="14"/>
              </w:rPr>
              <w:t>[24.6, 27.5]</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20</w:t>
            </w:r>
          </w:p>
        </w:tc>
        <w:tc>
          <w:tcPr>
            <w:tcW w:w="1014" w:type="dxa"/>
            <w:tcBorders>
              <w:bottom w:val="single" w:sz="2" w:space="0" w:color="000000"/>
            </w:tcBorders>
            <w:tcMar>
              <w:top w:w="0" w:type="dxa"/>
              <w:bottom w:w="28" w:type="dxa"/>
            </w:tcMar>
            <w:vAlign w:val="center"/>
          </w:tcPr>
          <w:p>
            <w:pPr>
              <w:pStyle w:val="TableContents"/>
              <w:rPr>
                <w:sz w:val="14"/>
              </w:rPr>
            </w:pPr>
            <w:r>
              <w:rPr>
                <w:sz w:val="14"/>
              </w:rPr>
              <w:t>[19.4, 20.6]</w:t>
            </w:r>
          </w:p>
        </w:tc>
      </w:tr>
      <w:tr>
        <w:trPr>
          <w:trHeight w:val="311" w:hRule="atLeast"/>
        </w:trPr>
        <w:tc>
          <w:tcPr>
            <w:tcW w:w="8674" w:type="dxa"/>
            <w:gridSpan w:val="10"/>
            <w:tcBorders/>
            <w:shd w:color="auto" w:fill="CCCCCC" w:val="clear"/>
            <w:tcMar>
              <w:left w:w="28" w:type="dxa"/>
              <w:bottom w:w="28" w:type="dxa"/>
              <w:right w:w="28" w:type="dxa"/>
            </w:tcMar>
            <w:vAlign w:val="center"/>
          </w:tcPr>
          <w:p>
            <w:pPr>
              <w:pStyle w:val="TableContents"/>
              <w:rPr>
                <w:b/>
                <w:b/>
                <w:sz w:val="14"/>
              </w:rPr>
            </w:pPr>
            <w:r>
              <w:rPr>
                <w:b/>
                <w:sz w:val="14"/>
              </w:rPr>
              <w:t>Area morphology</w:t>
            </w:r>
          </w:p>
        </w:tc>
      </w:tr>
      <w:tr>
        <w:trPr/>
        <w:tc>
          <w:tcPr>
            <w:tcW w:w="1962" w:type="dxa"/>
            <w:vMerge w:val="restart"/>
            <w:tcBorders>
              <w:top w:val="single" w:sz="2" w:space="0" w:color="000000"/>
            </w:tcBorders>
          </w:tcPr>
          <w:p>
            <w:pPr>
              <w:pStyle w:val="TableContents"/>
              <w:jc w:val="right"/>
              <w:rPr>
                <w:sz w:val="14"/>
              </w:rPr>
            </w:pPr>
            <w:r>
              <w:rPr>
                <w:sz w:val="14"/>
              </w:rPr>
              <w:t>Urban</w:t>
            </w:r>
          </w:p>
        </w:tc>
        <w:tc>
          <w:tcPr>
            <w:tcW w:w="580" w:type="dxa"/>
            <w:tcBorders>
              <w:top w:val="single" w:sz="2" w:space="0" w:color="000000"/>
            </w:tcBorders>
            <w:vAlign w:val="center"/>
          </w:tcPr>
          <w:p>
            <w:pPr>
              <w:pStyle w:val="TableContents"/>
              <w:jc w:val="right"/>
              <w:rPr>
                <w:sz w:val="14"/>
              </w:rPr>
            </w:pPr>
            <w:r>
              <w:rPr>
                <w:sz w:val="14"/>
              </w:rPr>
              <w:t>3241</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17532</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2363</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12117</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63.2</w:t>
            </w:r>
          </w:p>
        </w:tc>
        <w:tc>
          <w:tcPr>
            <w:tcW w:w="1016" w:type="dxa"/>
            <w:tcBorders>
              <w:bottom w:val="single" w:sz="2" w:space="0" w:color="000000"/>
            </w:tcBorders>
            <w:tcMar>
              <w:top w:w="0" w:type="dxa"/>
              <w:bottom w:w="28" w:type="dxa"/>
            </w:tcMar>
            <w:vAlign w:val="center"/>
          </w:tcPr>
          <w:p>
            <w:pPr>
              <w:pStyle w:val="TableContents"/>
              <w:rPr>
                <w:sz w:val="14"/>
              </w:rPr>
            </w:pPr>
            <w:r>
              <w:rPr>
                <w:sz w:val="14"/>
              </w:rPr>
              <w:t>[61.9, 64.5]</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68.4</w:t>
            </w:r>
          </w:p>
        </w:tc>
        <w:tc>
          <w:tcPr>
            <w:tcW w:w="1016" w:type="dxa"/>
            <w:tcBorders>
              <w:bottom w:val="single" w:sz="2" w:space="0" w:color="000000"/>
            </w:tcBorders>
            <w:tcMar>
              <w:top w:w="0" w:type="dxa"/>
              <w:bottom w:w="28" w:type="dxa"/>
            </w:tcMar>
            <w:vAlign w:val="center"/>
          </w:tcPr>
          <w:p>
            <w:pPr>
              <w:pStyle w:val="TableContents"/>
              <w:rPr>
                <w:sz w:val="14"/>
              </w:rPr>
            </w:pPr>
            <w:r>
              <w:rPr>
                <w:sz w:val="14"/>
              </w:rPr>
              <w:t>[67.8, 69.0]</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67.5</w:t>
            </w:r>
          </w:p>
        </w:tc>
        <w:tc>
          <w:tcPr>
            <w:tcW w:w="1017" w:type="dxa"/>
            <w:tcBorders>
              <w:bottom w:val="single" w:sz="2" w:space="0" w:color="000000"/>
            </w:tcBorders>
            <w:tcMar>
              <w:top w:w="0" w:type="dxa"/>
              <w:bottom w:w="28" w:type="dxa"/>
            </w:tcMar>
            <w:vAlign w:val="center"/>
          </w:tcPr>
          <w:p>
            <w:pPr>
              <w:pStyle w:val="TableContents"/>
              <w:rPr>
                <w:sz w:val="14"/>
              </w:rPr>
            </w:pPr>
            <w:r>
              <w:rPr>
                <w:sz w:val="14"/>
              </w:rPr>
              <w:t>[65.9, 69.0]</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69.2</w:t>
            </w:r>
          </w:p>
        </w:tc>
        <w:tc>
          <w:tcPr>
            <w:tcW w:w="1014" w:type="dxa"/>
            <w:tcBorders>
              <w:bottom w:val="single" w:sz="2" w:space="0" w:color="000000"/>
            </w:tcBorders>
            <w:tcMar>
              <w:top w:w="0" w:type="dxa"/>
              <w:bottom w:w="28" w:type="dxa"/>
            </w:tcMar>
            <w:vAlign w:val="center"/>
          </w:tcPr>
          <w:p>
            <w:pPr>
              <w:pStyle w:val="TableContents"/>
              <w:rPr>
                <w:sz w:val="14"/>
              </w:rPr>
            </w:pPr>
            <w:r>
              <w:rPr>
                <w:sz w:val="14"/>
              </w:rPr>
              <w:t>[68.5, 69.9]</w:t>
            </w:r>
          </w:p>
        </w:tc>
      </w:tr>
      <w:tr>
        <w:trPr/>
        <w:tc>
          <w:tcPr>
            <w:tcW w:w="1962" w:type="dxa"/>
            <w:vMerge w:val="restart"/>
            <w:tcBorders>
              <w:top w:val="single" w:sz="2" w:space="0" w:color="000000"/>
              <w:bottom w:val="single" w:sz="2" w:space="0" w:color="000000"/>
            </w:tcBorders>
            <w:tcMar>
              <w:bottom w:w="28" w:type="dxa"/>
            </w:tcMar>
          </w:tcPr>
          <w:p>
            <w:pPr>
              <w:pStyle w:val="TableContents"/>
              <w:jc w:val="right"/>
              <w:rPr>
                <w:sz w:val="14"/>
              </w:rPr>
            </w:pPr>
            <w:r>
              <w:rPr>
                <w:sz w:val="14"/>
              </w:rPr>
              <w:t>Rural</w:t>
            </w:r>
          </w:p>
        </w:tc>
        <w:tc>
          <w:tcPr>
            <w:tcW w:w="580" w:type="dxa"/>
            <w:tcBorders>
              <w:top w:val="single" w:sz="2" w:space="0" w:color="000000"/>
            </w:tcBorders>
            <w:vAlign w:val="center"/>
          </w:tcPr>
          <w:p>
            <w:pPr>
              <w:pStyle w:val="TableContents"/>
              <w:jc w:val="right"/>
              <w:rPr>
                <w:sz w:val="14"/>
              </w:rPr>
            </w:pPr>
            <w:r>
              <w:rPr>
                <w:sz w:val="14"/>
              </w:rPr>
              <w:t>1576</w:t>
            </w:r>
          </w:p>
        </w:tc>
        <w:tc>
          <w:tcPr>
            <w:tcW w:w="1016" w:type="dxa"/>
            <w:tcBorders>
              <w:top w:val="single" w:sz="2" w:space="0" w:color="000000"/>
            </w:tcBorders>
            <w:vAlign w:val="center"/>
          </w:tcPr>
          <w:p>
            <w:pPr>
              <w:pStyle w:val="TableContents"/>
              <w:rPr>
                <w:sz w:val="14"/>
              </w:rPr>
            </w:pPr>
            <w:r>
              <w:rPr>
                <w:sz w:val="14"/>
              </w:rPr>
            </w:r>
          </w:p>
        </w:tc>
        <w:tc>
          <w:tcPr>
            <w:tcW w:w="657" w:type="dxa"/>
            <w:tcBorders>
              <w:top w:val="single" w:sz="2" w:space="0" w:color="000000"/>
            </w:tcBorders>
            <w:vAlign w:val="center"/>
          </w:tcPr>
          <w:p>
            <w:pPr>
              <w:pStyle w:val="TableContents"/>
              <w:jc w:val="right"/>
              <w:rPr>
                <w:sz w:val="14"/>
              </w:rPr>
            </w:pPr>
            <w:r>
              <w:rPr>
                <w:sz w:val="14"/>
              </w:rPr>
              <w:t>8084</w:t>
            </w:r>
          </w:p>
        </w:tc>
        <w:tc>
          <w:tcPr>
            <w:tcW w:w="1016" w:type="dxa"/>
            <w:tcBorders>
              <w:top w:val="single" w:sz="2" w:space="0" w:color="000000"/>
            </w:tcBorders>
            <w:vAlign w:val="center"/>
          </w:tcPr>
          <w:p>
            <w:pPr>
              <w:pStyle w:val="TableContents"/>
              <w:rPr>
                <w:sz w:val="14"/>
              </w:rPr>
            </w:pPr>
            <w:r>
              <w:rPr>
                <w:sz w:val="14"/>
              </w:rPr>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top w:val="single" w:sz="2" w:space="0" w:color="000000"/>
            </w:tcBorders>
            <w:vAlign w:val="center"/>
          </w:tcPr>
          <w:p>
            <w:pPr>
              <w:pStyle w:val="TableContents"/>
              <w:jc w:val="right"/>
              <w:rPr>
                <w:sz w:val="14"/>
              </w:rPr>
            </w:pPr>
            <w:r>
              <w:rPr>
                <w:sz w:val="14"/>
              </w:rPr>
              <w:t>1000</w:t>
            </w:r>
          </w:p>
        </w:tc>
        <w:tc>
          <w:tcPr>
            <w:tcW w:w="1017" w:type="dxa"/>
            <w:tcBorders>
              <w:top w:val="single" w:sz="2" w:space="0" w:color="000000"/>
            </w:tcBorders>
            <w:vAlign w:val="center"/>
          </w:tcPr>
          <w:p>
            <w:pPr>
              <w:pStyle w:val="TableContents"/>
              <w:rPr>
                <w:sz w:val="14"/>
              </w:rPr>
            </w:pPr>
            <w:r>
              <w:rPr>
                <w:sz w:val="14"/>
              </w:rPr>
            </w:r>
          </w:p>
        </w:tc>
        <w:tc>
          <w:tcPr>
            <w:tcW w:w="655" w:type="dxa"/>
            <w:tcBorders>
              <w:top w:val="single" w:sz="2" w:space="0" w:color="000000"/>
            </w:tcBorders>
            <w:vAlign w:val="center"/>
          </w:tcPr>
          <w:p>
            <w:pPr>
              <w:pStyle w:val="TableContents"/>
              <w:jc w:val="right"/>
              <w:rPr>
                <w:sz w:val="14"/>
              </w:rPr>
            </w:pPr>
            <w:r>
              <w:rPr>
                <w:sz w:val="14"/>
              </w:rPr>
              <w:t>5388</w:t>
            </w:r>
          </w:p>
        </w:tc>
        <w:tc>
          <w:tcPr>
            <w:tcW w:w="1014" w:type="dxa"/>
            <w:tcBorders>
              <w:top w:val="single" w:sz="2" w:space="0" w:color="000000"/>
            </w:tcBorders>
            <w:vAlign w:val="center"/>
          </w:tcPr>
          <w:p>
            <w:pPr>
              <w:pStyle w:val="TableContents"/>
              <w:rPr>
                <w:sz w:val="14"/>
              </w:rPr>
            </w:pPr>
            <w:r>
              <w:rPr>
                <w:sz w:val="14"/>
              </w:rPr>
            </w:r>
          </w:p>
        </w:tc>
      </w:tr>
      <w:tr>
        <w:trPr/>
        <w:tc>
          <w:tcPr>
            <w:tcW w:w="1962" w:type="dxa"/>
            <w:vMerge w:val="continue"/>
            <w:tcBorders>
              <w:top w:val="single" w:sz="2" w:space="0" w:color="000000"/>
              <w:bottom w:val="single" w:sz="2" w:space="0" w:color="000000"/>
            </w:tcBorders>
            <w:tcMar>
              <w:bottom w:w="28" w:type="dxa"/>
            </w:tcMar>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right"/>
              <w:rPr>
                <w:sz w:val="14"/>
              </w:rPr>
            </w:pPr>
            <w:r>
              <w:rPr>
                <w:sz w:val="14"/>
              </w:rPr>
              <w:t>30.8</w:t>
            </w:r>
          </w:p>
        </w:tc>
        <w:tc>
          <w:tcPr>
            <w:tcW w:w="1016" w:type="dxa"/>
            <w:tcBorders>
              <w:bottom w:val="single" w:sz="2" w:space="0" w:color="000000"/>
            </w:tcBorders>
            <w:tcMar>
              <w:top w:w="0" w:type="dxa"/>
              <w:bottom w:w="28" w:type="dxa"/>
            </w:tcMar>
            <w:vAlign w:val="center"/>
          </w:tcPr>
          <w:p>
            <w:pPr>
              <w:pStyle w:val="TableContents"/>
              <w:rPr>
                <w:sz w:val="14"/>
              </w:rPr>
            </w:pPr>
            <w:r>
              <w:rPr>
                <w:sz w:val="14"/>
              </w:rPr>
              <w:t>[29.5, 32.0]</w:t>
            </w:r>
          </w:p>
        </w:tc>
        <w:tc>
          <w:tcPr>
            <w:tcW w:w="657" w:type="dxa"/>
            <w:tcBorders>
              <w:bottom w:val="single" w:sz="2" w:space="0" w:color="000000"/>
            </w:tcBorders>
            <w:tcMar>
              <w:top w:w="0" w:type="dxa"/>
              <w:bottom w:w="28" w:type="dxa"/>
            </w:tcMar>
            <w:vAlign w:val="center"/>
          </w:tcPr>
          <w:p>
            <w:pPr>
              <w:pStyle w:val="TableContents"/>
              <w:jc w:val="right"/>
              <w:rPr>
                <w:sz w:val="14"/>
              </w:rPr>
            </w:pPr>
            <w:r>
              <w:rPr>
                <w:sz w:val="14"/>
              </w:rPr>
              <w:t>31.6</w:t>
            </w:r>
          </w:p>
        </w:tc>
        <w:tc>
          <w:tcPr>
            <w:tcW w:w="1016" w:type="dxa"/>
            <w:tcBorders>
              <w:bottom w:val="single" w:sz="2" w:space="0" w:color="000000"/>
            </w:tcBorders>
            <w:tcMar>
              <w:top w:w="0" w:type="dxa"/>
              <w:bottom w:w="28" w:type="dxa"/>
            </w:tcMar>
            <w:vAlign w:val="center"/>
          </w:tcPr>
          <w:p>
            <w:pPr>
              <w:pStyle w:val="TableContents"/>
              <w:rPr>
                <w:sz w:val="14"/>
              </w:rPr>
            </w:pPr>
            <w:r>
              <w:rPr>
                <w:sz w:val="14"/>
              </w:rPr>
              <w:t>[31.0, 32.1]</w:t>
            </w:r>
          </w:p>
        </w:tc>
        <w:tc>
          <w:tcPr>
            <w:tcW w:w="176" w:type="dxa"/>
            <w:tcBorders/>
            <w:tcMar>
              <w:left w:w="28" w:type="dxa"/>
              <w:bottom w:w="28" w:type="dxa"/>
              <w:right w:w="28" w:type="dxa"/>
            </w:tcMar>
            <w:vAlign w:val="center"/>
          </w:tcPr>
          <w:p>
            <w:pPr>
              <w:pStyle w:val="TableContents"/>
              <w:rPr>
                <w:sz w:val="14"/>
              </w:rPr>
            </w:pPr>
            <w:r>
              <w:rPr>
                <w:sz w:val="14"/>
              </w:rPr>
            </w:r>
          </w:p>
        </w:tc>
        <w:tc>
          <w:tcPr>
            <w:tcW w:w="581" w:type="dxa"/>
            <w:tcBorders>
              <w:bottom w:val="single" w:sz="2" w:space="0" w:color="000000"/>
            </w:tcBorders>
            <w:tcMar>
              <w:top w:w="0" w:type="dxa"/>
              <w:bottom w:w="28" w:type="dxa"/>
            </w:tcMar>
            <w:vAlign w:val="center"/>
          </w:tcPr>
          <w:p>
            <w:pPr>
              <w:pStyle w:val="TableContents"/>
              <w:jc w:val="right"/>
              <w:rPr>
                <w:sz w:val="14"/>
              </w:rPr>
            </w:pPr>
            <w:r>
              <w:rPr>
                <w:sz w:val="14"/>
              </w:rPr>
              <w:t>28.6</w:t>
            </w:r>
          </w:p>
        </w:tc>
        <w:tc>
          <w:tcPr>
            <w:tcW w:w="1017" w:type="dxa"/>
            <w:tcBorders>
              <w:bottom w:val="single" w:sz="2" w:space="0" w:color="000000"/>
            </w:tcBorders>
            <w:tcMar>
              <w:top w:w="0" w:type="dxa"/>
              <w:bottom w:w="28" w:type="dxa"/>
            </w:tcMar>
            <w:vAlign w:val="center"/>
          </w:tcPr>
          <w:p>
            <w:pPr>
              <w:pStyle w:val="TableContents"/>
              <w:rPr>
                <w:sz w:val="14"/>
              </w:rPr>
            </w:pPr>
            <w:r>
              <w:rPr>
                <w:sz w:val="14"/>
              </w:rPr>
              <w:t>[27.1, 30.1]</w:t>
            </w:r>
          </w:p>
        </w:tc>
        <w:tc>
          <w:tcPr>
            <w:tcW w:w="655" w:type="dxa"/>
            <w:tcBorders>
              <w:bottom w:val="single" w:sz="2" w:space="0" w:color="000000"/>
            </w:tcBorders>
            <w:tcMar>
              <w:top w:w="0" w:type="dxa"/>
              <w:bottom w:w="28" w:type="dxa"/>
            </w:tcMar>
            <w:vAlign w:val="center"/>
          </w:tcPr>
          <w:p>
            <w:pPr>
              <w:pStyle w:val="TableContents"/>
              <w:jc w:val="right"/>
              <w:rPr>
                <w:sz w:val="14"/>
              </w:rPr>
            </w:pPr>
            <w:r>
              <w:rPr>
                <w:sz w:val="14"/>
              </w:rPr>
              <w:t>30.8</w:t>
            </w:r>
          </w:p>
        </w:tc>
        <w:tc>
          <w:tcPr>
            <w:tcW w:w="1014" w:type="dxa"/>
            <w:tcBorders>
              <w:bottom w:val="single" w:sz="2" w:space="0" w:color="000000"/>
            </w:tcBorders>
            <w:tcMar>
              <w:top w:w="0" w:type="dxa"/>
              <w:bottom w:w="28" w:type="dxa"/>
            </w:tcMar>
            <w:vAlign w:val="center"/>
          </w:tcPr>
          <w:p>
            <w:pPr>
              <w:pStyle w:val="TableContents"/>
              <w:rPr>
                <w:sz w:val="14"/>
              </w:rPr>
            </w:pPr>
            <w:r>
              <w:rPr>
                <w:sz w:val="14"/>
              </w:rPr>
              <w:t>[30.1, 31.5]</w:t>
            </w:r>
          </w:p>
        </w:tc>
      </w:tr>
    </w:tbl>
    <w:p>
      <w:pPr>
        <w:sectPr>
          <w:footerReference w:type="default" r:id="rId3"/>
          <w:type w:val="nextPage"/>
          <w:pgSz w:w="11906" w:h="16838"/>
          <w:pgMar w:left="1134" w:right="1134" w:header="0" w:top="1134" w:footer="0" w:bottom="1134" w:gutter="0"/>
          <w:pgNumType w:fmt="decimal"/>
          <w:formProt w:val="false"/>
          <w:textDirection w:val="lrTb"/>
          <w:docGrid w:type="default" w:linePitch="360" w:charSpace="16384"/>
        </w:sectPr>
      </w:pPr>
    </w:p>
    <w:p>
      <w:pPr>
        <w:pStyle w:val="Normal"/>
        <w:rPr/>
      </w:pPr>
      <w:r>
        <w:rPr>
          <w:b/>
          <w:bCs/>
        </w:rPr>
        <w:t>Supplementary Table 4 (part 2/3):</w:t>
      </w:r>
      <w:r>
        <w:rPr/>
        <w:t xml:space="preserve"> Demographic information of the study population. Those with ED data and Outpatient data available in the 1-year before the IDX. Numbers are counts (N), percentage and 95% CI.</w:t>
      </w:r>
    </w:p>
    <w:p>
      <w:pPr>
        <w:pStyle w:val="Normal"/>
        <w:rPr/>
      </w:pPr>
      <w:r>
        <w:rPr/>
      </w:r>
    </w:p>
    <w:tbl>
      <w:tblPr>
        <w:tblW w:w="8735" w:type="dxa"/>
        <w:jc w:val="left"/>
        <w:tblInd w:w="0" w:type="dxa"/>
        <w:tblCellMar>
          <w:top w:w="28" w:type="dxa"/>
          <w:left w:w="0" w:type="dxa"/>
          <w:bottom w:w="0" w:type="dxa"/>
          <w:right w:w="0" w:type="dxa"/>
        </w:tblCellMar>
        <w:tblLook w:noVBand="1" w:val="04a0" w:noHBand="0" w:lastColumn="0" w:firstColumn="1" w:lastRow="0" w:firstRow="1"/>
      </w:tblPr>
      <w:tblGrid>
        <w:gridCol w:w="1947"/>
        <w:gridCol w:w="580"/>
        <w:gridCol w:w="1015"/>
        <w:gridCol w:w="672"/>
        <w:gridCol w:w="1016"/>
        <w:gridCol w:w="223"/>
        <w:gridCol w:w="582"/>
        <w:gridCol w:w="1015"/>
        <w:gridCol w:w="669"/>
        <w:gridCol w:w="1015"/>
      </w:tblGrid>
      <w:tr>
        <w:trPr>
          <w:trHeight w:val="446" w:hRule="atLeast"/>
        </w:trPr>
        <w:tc>
          <w:tcPr>
            <w:tcW w:w="1947" w:type="dxa"/>
            <w:tcBorders>
              <w:top w:val="single" w:sz="2" w:space="0" w:color="000000"/>
            </w:tcBorders>
            <w:vAlign w:val="center"/>
          </w:tcPr>
          <w:p>
            <w:pPr>
              <w:pStyle w:val="TableContents"/>
              <w:rPr>
                <w:sz w:val="14"/>
              </w:rPr>
            </w:pPr>
            <w:r>
              <w:rPr>
                <w:sz w:val="14"/>
              </w:rPr>
            </w:r>
          </w:p>
        </w:tc>
        <w:tc>
          <w:tcPr>
            <w:tcW w:w="3283"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Study population with ED data available in the year before the IDX</w:t>
            </w:r>
          </w:p>
        </w:tc>
        <w:tc>
          <w:tcPr>
            <w:tcW w:w="223" w:type="dxa"/>
            <w:tcBorders>
              <w:top w:val="single" w:sz="2" w:space="0" w:color="000000"/>
            </w:tcBorders>
            <w:vAlign w:val="center"/>
          </w:tcPr>
          <w:p>
            <w:pPr>
              <w:pStyle w:val="TableContents"/>
              <w:rPr>
                <w:sz w:val="14"/>
              </w:rPr>
            </w:pPr>
            <w:r>
              <w:rPr>
                <w:sz w:val="14"/>
              </w:rPr>
            </w:r>
          </w:p>
        </w:tc>
        <w:tc>
          <w:tcPr>
            <w:tcW w:w="3281"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Study population with Outpatient data available in the year before the IDX</w:t>
            </w:r>
          </w:p>
        </w:tc>
      </w:tr>
      <w:tr>
        <w:trPr>
          <w:trHeight w:val="311" w:hRule="atLeast"/>
        </w:trPr>
        <w:tc>
          <w:tcPr>
            <w:tcW w:w="1947" w:type="dxa"/>
            <w:tcBorders/>
            <w:tcMar>
              <w:left w:w="28" w:type="dxa"/>
              <w:bottom w:w="28" w:type="dxa"/>
              <w:right w:w="28" w:type="dxa"/>
            </w:tcMar>
            <w:vAlign w:val="center"/>
          </w:tcPr>
          <w:p>
            <w:pPr>
              <w:pStyle w:val="TableContents"/>
              <w:rPr>
                <w:sz w:val="14"/>
              </w:rPr>
            </w:pPr>
            <w:r>
              <w:rPr>
                <w:sz w:val="14"/>
              </w:rPr>
            </w:r>
          </w:p>
        </w:tc>
        <w:tc>
          <w:tcPr>
            <w:tcW w:w="580" w:type="dxa"/>
            <w:tcBorders/>
            <w:tcMar>
              <w:left w:w="28" w:type="dxa"/>
              <w:bottom w:w="28" w:type="dxa"/>
              <w:right w:w="28" w:type="dxa"/>
            </w:tcMar>
            <w:vAlign w:val="center"/>
          </w:tcPr>
          <w:p>
            <w:pPr>
              <w:pStyle w:val="TableContents"/>
              <w:jc w:val="center"/>
              <w:rPr>
                <w:sz w:val="14"/>
              </w:rPr>
            </w:pPr>
            <w:r>
              <w:rPr>
                <w:sz w:val="14"/>
              </w:rPr>
              <w:t>N</w:t>
            </w:r>
          </w:p>
        </w:tc>
        <w:tc>
          <w:tcPr>
            <w:tcW w:w="1015" w:type="dxa"/>
            <w:tcBorders/>
            <w:tcMar>
              <w:left w:w="28" w:type="dxa"/>
              <w:bottom w:w="28" w:type="dxa"/>
              <w:right w:w="28" w:type="dxa"/>
            </w:tcMar>
            <w:vAlign w:val="center"/>
          </w:tcPr>
          <w:p>
            <w:pPr>
              <w:pStyle w:val="TableContents"/>
              <w:jc w:val="center"/>
              <w:rPr>
                <w:b/>
                <w:b/>
                <w:sz w:val="14"/>
              </w:rPr>
            </w:pPr>
            <w:r>
              <w:rPr>
                <w:b/>
                <w:sz w:val="14"/>
              </w:rPr>
              <w:t>Cases</w:t>
            </w:r>
          </w:p>
        </w:tc>
        <w:tc>
          <w:tcPr>
            <w:tcW w:w="672" w:type="dxa"/>
            <w:tcBorders/>
            <w:tcMar>
              <w:left w:w="28" w:type="dxa"/>
              <w:bottom w:w="28" w:type="dxa"/>
              <w:right w:w="28" w:type="dxa"/>
            </w:tcMar>
            <w:vAlign w:val="center"/>
          </w:tcPr>
          <w:p>
            <w:pPr>
              <w:pStyle w:val="TableContents"/>
              <w:jc w:val="center"/>
              <w:rPr>
                <w:sz w:val="14"/>
              </w:rPr>
            </w:pPr>
            <w:r>
              <w:rPr>
                <w:sz w:val="14"/>
              </w:rPr>
              <w:t>N</w:t>
            </w:r>
          </w:p>
        </w:tc>
        <w:tc>
          <w:tcPr>
            <w:tcW w:w="1016" w:type="dxa"/>
            <w:tcBorders/>
            <w:tcMar>
              <w:left w:w="28" w:type="dxa"/>
              <w:bottom w:w="28" w:type="dxa"/>
              <w:right w:w="28" w:type="dxa"/>
            </w:tcMar>
            <w:vAlign w:val="center"/>
          </w:tcPr>
          <w:p>
            <w:pPr>
              <w:pStyle w:val="TableContents"/>
              <w:jc w:val="center"/>
              <w:rPr>
                <w:b/>
                <w:b/>
                <w:sz w:val="14"/>
              </w:rPr>
            </w:pPr>
            <w:r>
              <w:rPr>
                <w:b/>
                <w:sz w:val="14"/>
              </w:rPr>
              <w:t>Controls</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cMar>
              <w:left w:w="28" w:type="dxa"/>
              <w:bottom w:w="28" w:type="dxa"/>
              <w:right w:w="28" w:type="dxa"/>
            </w:tcMar>
            <w:vAlign w:val="center"/>
          </w:tcPr>
          <w:p>
            <w:pPr>
              <w:pStyle w:val="TableContents"/>
              <w:jc w:val="center"/>
              <w:rPr>
                <w:sz w:val="14"/>
              </w:rPr>
            </w:pPr>
            <w:r>
              <w:rPr>
                <w:sz w:val="14"/>
              </w:rPr>
              <w:t>N</w:t>
            </w:r>
          </w:p>
        </w:tc>
        <w:tc>
          <w:tcPr>
            <w:tcW w:w="1015" w:type="dxa"/>
            <w:tcBorders/>
            <w:tcMar>
              <w:left w:w="28" w:type="dxa"/>
              <w:bottom w:w="28" w:type="dxa"/>
              <w:right w:w="28" w:type="dxa"/>
            </w:tcMar>
            <w:vAlign w:val="center"/>
          </w:tcPr>
          <w:p>
            <w:pPr>
              <w:pStyle w:val="TableContents"/>
              <w:jc w:val="center"/>
              <w:rPr>
                <w:b/>
                <w:b/>
                <w:sz w:val="14"/>
              </w:rPr>
            </w:pPr>
            <w:r>
              <w:rPr>
                <w:b/>
                <w:sz w:val="14"/>
              </w:rPr>
              <w:t>Cases</w:t>
            </w:r>
          </w:p>
        </w:tc>
        <w:tc>
          <w:tcPr>
            <w:tcW w:w="669" w:type="dxa"/>
            <w:tcBorders/>
            <w:tcMar>
              <w:left w:w="28" w:type="dxa"/>
              <w:bottom w:w="28" w:type="dxa"/>
              <w:right w:w="28" w:type="dxa"/>
            </w:tcMar>
            <w:vAlign w:val="center"/>
          </w:tcPr>
          <w:p>
            <w:pPr>
              <w:pStyle w:val="TableContents"/>
              <w:jc w:val="center"/>
              <w:rPr>
                <w:sz w:val="14"/>
              </w:rPr>
            </w:pPr>
            <w:r>
              <w:rPr>
                <w:sz w:val="14"/>
              </w:rPr>
              <w:t>N</w:t>
            </w:r>
          </w:p>
        </w:tc>
        <w:tc>
          <w:tcPr>
            <w:tcW w:w="1015" w:type="dxa"/>
            <w:tcBorders/>
            <w:tcMar>
              <w:left w:w="28" w:type="dxa"/>
              <w:bottom w:w="28" w:type="dxa"/>
              <w:right w:w="28" w:type="dxa"/>
            </w:tcMar>
            <w:vAlign w:val="center"/>
          </w:tcPr>
          <w:p>
            <w:pPr>
              <w:pStyle w:val="TableContents"/>
              <w:jc w:val="center"/>
              <w:rPr>
                <w:b/>
                <w:b/>
                <w:sz w:val="14"/>
              </w:rPr>
            </w:pPr>
            <w:r>
              <w:rPr>
                <w:b/>
                <w:sz w:val="14"/>
              </w:rPr>
              <w:t>Controls</w:t>
            </w:r>
          </w:p>
        </w:tc>
      </w:tr>
      <w:tr>
        <w:trPr>
          <w:trHeight w:val="311" w:hRule="atLeast"/>
        </w:trPr>
        <w:tc>
          <w:tcPr>
            <w:tcW w:w="1947" w:type="dxa"/>
            <w:tcBorders/>
            <w:tcMar>
              <w:left w:w="28" w:type="dxa"/>
              <w:bottom w:w="28" w:type="dxa"/>
              <w:right w:w="28" w:type="dxa"/>
            </w:tcMar>
            <w:vAlign w:val="center"/>
          </w:tcPr>
          <w:p>
            <w:pPr>
              <w:pStyle w:val="TableContents"/>
              <w:rPr>
                <w:sz w:val="14"/>
              </w:rPr>
            </w:pPr>
            <w:r>
              <w:rPr>
                <w:sz w:val="14"/>
              </w:rPr>
            </w:r>
          </w:p>
        </w:tc>
        <w:tc>
          <w:tcPr>
            <w:tcW w:w="580" w:type="dxa"/>
            <w:tcBorders/>
            <w:tcMar>
              <w:left w:w="28" w:type="dxa"/>
              <w:bottom w:w="28" w:type="dxa"/>
              <w:right w:w="28" w:type="dxa"/>
            </w:tcMar>
            <w:vAlign w:val="center"/>
          </w:tcPr>
          <w:p>
            <w:pPr>
              <w:pStyle w:val="TableContents"/>
              <w:jc w:val="center"/>
              <w:rPr>
                <w:sz w:val="14"/>
              </w:rPr>
            </w:pPr>
            <w:r>
              <w:rPr>
                <w:sz w:val="14"/>
              </w:rPr>
              <w:t>%</w:t>
            </w:r>
          </w:p>
        </w:tc>
        <w:tc>
          <w:tcPr>
            <w:tcW w:w="1015" w:type="dxa"/>
            <w:tcBorders/>
            <w:tcMar>
              <w:left w:w="28" w:type="dxa"/>
              <w:bottom w:w="28" w:type="dxa"/>
              <w:right w:w="28" w:type="dxa"/>
            </w:tcMar>
            <w:vAlign w:val="center"/>
          </w:tcPr>
          <w:p>
            <w:pPr>
              <w:pStyle w:val="TableContents"/>
              <w:jc w:val="center"/>
              <w:rPr>
                <w:sz w:val="14"/>
              </w:rPr>
            </w:pPr>
            <w:r>
              <w:rPr>
                <w:sz w:val="14"/>
              </w:rPr>
              <w:t>[95% CI]</w:t>
            </w:r>
          </w:p>
        </w:tc>
        <w:tc>
          <w:tcPr>
            <w:tcW w:w="672" w:type="dxa"/>
            <w:tcBorders/>
            <w:tcMar>
              <w:left w:w="28" w:type="dxa"/>
              <w:bottom w:w="28" w:type="dxa"/>
              <w:right w:w="28" w:type="dxa"/>
            </w:tcMar>
            <w:vAlign w:val="center"/>
          </w:tcPr>
          <w:p>
            <w:pPr>
              <w:pStyle w:val="TableContents"/>
              <w:jc w:val="center"/>
              <w:rPr>
                <w:sz w:val="14"/>
              </w:rPr>
            </w:pPr>
            <w:r>
              <w:rPr>
                <w:sz w:val="14"/>
              </w:rPr>
              <w:t>%</w:t>
            </w:r>
          </w:p>
        </w:tc>
        <w:tc>
          <w:tcPr>
            <w:tcW w:w="1016" w:type="dxa"/>
            <w:tcBorders/>
            <w:tcMar>
              <w:left w:w="28" w:type="dxa"/>
              <w:bottom w:w="28" w:type="dxa"/>
              <w:right w:w="28" w:type="dxa"/>
            </w:tcMar>
            <w:vAlign w:val="center"/>
          </w:tcPr>
          <w:p>
            <w:pPr>
              <w:pStyle w:val="TableContents"/>
              <w:jc w:val="center"/>
              <w:rPr>
                <w:sz w:val="14"/>
              </w:rPr>
            </w:pPr>
            <w:r>
              <w:rPr>
                <w:sz w:val="14"/>
              </w:rPr>
              <w:t>[95% CI]</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cMar>
              <w:left w:w="28" w:type="dxa"/>
              <w:bottom w:w="28" w:type="dxa"/>
              <w:right w:w="28" w:type="dxa"/>
            </w:tcMar>
            <w:vAlign w:val="center"/>
          </w:tcPr>
          <w:p>
            <w:pPr>
              <w:pStyle w:val="TableContents"/>
              <w:jc w:val="center"/>
              <w:rPr>
                <w:sz w:val="14"/>
              </w:rPr>
            </w:pPr>
            <w:r>
              <w:rPr>
                <w:sz w:val="14"/>
              </w:rPr>
              <w:t>%</w:t>
            </w:r>
          </w:p>
        </w:tc>
        <w:tc>
          <w:tcPr>
            <w:tcW w:w="1015" w:type="dxa"/>
            <w:tcBorders/>
            <w:tcMar>
              <w:left w:w="28" w:type="dxa"/>
              <w:bottom w:w="28" w:type="dxa"/>
              <w:right w:w="28" w:type="dxa"/>
            </w:tcMar>
            <w:vAlign w:val="center"/>
          </w:tcPr>
          <w:p>
            <w:pPr>
              <w:pStyle w:val="TableContents"/>
              <w:jc w:val="center"/>
              <w:rPr>
                <w:sz w:val="14"/>
              </w:rPr>
            </w:pPr>
            <w:r>
              <w:rPr>
                <w:sz w:val="14"/>
              </w:rPr>
              <w:t>[95% CI]</w:t>
            </w:r>
          </w:p>
        </w:tc>
        <w:tc>
          <w:tcPr>
            <w:tcW w:w="669" w:type="dxa"/>
            <w:tcBorders/>
            <w:tcMar>
              <w:left w:w="28" w:type="dxa"/>
              <w:bottom w:w="28" w:type="dxa"/>
              <w:right w:w="28" w:type="dxa"/>
            </w:tcMar>
            <w:vAlign w:val="center"/>
          </w:tcPr>
          <w:p>
            <w:pPr>
              <w:pStyle w:val="TableContents"/>
              <w:jc w:val="center"/>
              <w:rPr>
                <w:sz w:val="14"/>
              </w:rPr>
            </w:pPr>
            <w:r>
              <w:rPr>
                <w:sz w:val="14"/>
              </w:rPr>
              <w:t>%</w:t>
            </w:r>
          </w:p>
        </w:tc>
        <w:tc>
          <w:tcPr>
            <w:tcW w:w="1015" w:type="dxa"/>
            <w:tcBorders/>
            <w:tcMar>
              <w:left w:w="28" w:type="dxa"/>
              <w:bottom w:w="28" w:type="dxa"/>
              <w:right w:w="28" w:type="dxa"/>
            </w:tcMar>
            <w:vAlign w:val="center"/>
          </w:tcPr>
          <w:p>
            <w:pPr>
              <w:pStyle w:val="TableContents"/>
              <w:jc w:val="center"/>
              <w:rPr>
                <w:sz w:val="14"/>
              </w:rPr>
            </w:pPr>
            <w:r>
              <w:rPr>
                <w:sz w:val="14"/>
              </w:rPr>
              <w:t>[95% CI]</w:t>
            </w:r>
          </w:p>
        </w:tc>
      </w:tr>
      <w:tr>
        <w:trPr>
          <w:trHeight w:val="311" w:hRule="atLeast"/>
        </w:trPr>
        <w:tc>
          <w:tcPr>
            <w:tcW w:w="1947" w:type="dxa"/>
            <w:tcBorders>
              <w:bottom w:val="single" w:sz="2" w:space="0" w:color="000000"/>
            </w:tcBorders>
            <w:tcMar>
              <w:top w:w="0" w:type="dxa"/>
              <w:bottom w:w="28" w:type="dxa"/>
            </w:tcMar>
            <w:vAlign w:val="center"/>
          </w:tcPr>
          <w:p>
            <w:pPr>
              <w:pStyle w:val="TableContents"/>
              <w:jc w:val="right"/>
              <w:rPr>
                <w:b/>
                <w:b/>
                <w:sz w:val="14"/>
              </w:rPr>
            </w:pPr>
            <w:r>
              <w:rPr>
                <w:b/>
                <w:sz w:val="14"/>
              </w:rPr>
              <w:t>Total</w:t>
            </w:r>
          </w:p>
        </w:tc>
        <w:tc>
          <w:tcPr>
            <w:tcW w:w="580" w:type="dxa"/>
            <w:tcBorders>
              <w:bottom w:val="single" w:sz="2" w:space="0" w:color="000000"/>
            </w:tcBorders>
            <w:tcMar>
              <w:top w:w="0" w:type="dxa"/>
              <w:bottom w:w="28" w:type="dxa"/>
            </w:tcMar>
            <w:vAlign w:val="center"/>
          </w:tcPr>
          <w:p>
            <w:pPr>
              <w:pStyle w:val="TableContents"/>
              <w:jc w:val="center"/>
              <w:rPr>
                <w:b/>
                <w:b/>
                <w:sz w:val="14"/>
              </w:rPr>
            </w:pPr>
            <w:r>
              <w:rPr>
                <w:b/>
                <w:sz w:val="14"/>
              </w:rPr>
              <w:t>2476</w:t>
            </w:r>
          </w:p>
        </w:tc>
        <w:tc>
          <w:tcPr>
            <w:tcW w:w="1015" w:type="dxa"/>
            <w:tcBorders>
              <w:bottom w:val="single" w:sz="2" w:space="0" w:color="000000"/>
            </w:tcBorders>
            <w:tcMar>
              <w:top w:w="0" w:type="dxa"/>
              <w:bottom w:w="28" w:type="dxa"/>
            </w:tcMar>
            <w:vAlign w:val="center"/>
          </w:tcPr>
          <w:p>
            <w:pPr>
              <w:pStyle w:val="TableContents"/>
              <w:rPr>
                <w:sz w:val="14"/>
              </w:rPr>
            </w:pPr>
            <w:r>
              <w:rPr>
                <w:sz w:val="14"/>
              </w:rPr>
            </w:r>
          </w:p>
        </w:tc>
        <w:tc>
          <w:tcPr>
            <w:tcW w:w="672" w:type="dxa"/>
            <w:tcBorders>
              <w:bottom w:val="single" w:sz="2" w:space="0" w:color="000000"/>
            </w:tcBorders>
            <w:tcMar>
              <w:top w:w="0" w:type="dxa"/>
              <w:bottom w:w="28" w:type="dxa"/>
            </w:tcMar>
            <w:vAlign w:val="center"/>
          </w:tcPr>
          <w:p>
            <w:pPr>
              <w:pStyle w:val="TableContents"/>
              <w:jc w:val="center"/>
              <w:rPr>
                <w:b/>
                <w:b/>
                <w:sz w:val="14"/>
              </w:rPr>
            </w:pPr>
            <w:r>
              <w:rPr>
                <w:b/>
                <w:sz w:val="14"/>
              </w:rPr>
              <w:t>12380</w:t>
            </w:r>
          </w:p>
        </w:tc>
        <w:tc>
          <w:tcPr>
            <w:tcW w:w="1016" w:type="dxa"/>
            <w:tcBorders>
              <w:bottom w:val="single" w:sz="2" w:space="0" w:color="000000"/>
            </w:tcBorders>
            <w:tcMar>
              <w:top w:w="0" w:type="dxa"/>
              <w:bottom w:w="28" w:type="dxa"/>
            </w:tcMar>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b/>
                <w:b/>
                <w:sz w:val="14"/>
              </w:rPr>
            </w:pPr>
            <w:r>
              <w:rPr>
                <w:b/>
                <w:sz w:val="14"/>
              </w:rPr>
              <w:t>3861</w:t>
            </w:r>
          </w:p>
        </w:tc>
        <w:tc>
          <w:tcPr>
            <w:tcW w:w="1015" w:type="dxa"/>
            <w:tcBorders>
              <w:bottom w:val="single" w:sz="2" w:space="0" w:color="000000"/>
            </w:tcBorders>
            <w:tcMar>
              <w:top w:w="0" w:type="dxa"/>
              <w:bottom w:w="28" w:type="dxa"/>
            </w:tcMar>
            <w:vAlign w:val="center"/>
          </w:tcPr>
          <w:p>
            <w:pPr>
              <w:pStyle w:val="TableContents"/>
              <w:rPr>
                <w:sz w:val="14"/>
              </w:rPr>
            </w:pPr>
            <w:r>
              <w:rPr>
                <w:sz w:val="14"/>
              </w:rPr>
            </w:r>
          </w:p>
        </w:tc>
        <w:tc>
          <w:tcPr>
            <w:tcW w:w="669" w:type="dxa"/>
            <w:tcBorders>
              <w:bottom w:val="single" w:sz="2" w:space="0" w:color="000000"/>
            </w:tcBorders>
            <w:tcMar>
              <w:top w:w="0" w:type="dxa"/>
              <w:bottom w:w="28" w:type="dxa"/>
            </w:tcMar>
            <w:vAlign w:val="center"/>
          </w:tcPr>
          <w:p>
            <w:pPr>
              <w:pStyle w:val="TableContents"/>
              <w:jc w:val="center"/>
              <w:rPr>
                <w:b/>
                <w:b/>
                <w:sz w:val="14"/>
              </w:rPr>
            </w:pPr>
            <w:r>
              <w:rPr>
                <w:b/>
                <w:sz w:val="14"/>
              </w:rPr>
              <w:t>19305</w:t>
            </w:r>
          </w:p>
        </w:tc>
        <w:tc>
          <w:tcPr>
            <w:tcW w:w="1015" w:type="dxa"/>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8734" w:type="dxa"/>
            <w:gridSpan w:val="10"/>
            <w:tcBorders/>
            <w:shd w:color="auto" w:fill="CCCCCC" w:val="clear"/>
            <w:tcMar>
              <w:left w:w="28" w:type="dxa"/>
              <w:bottom w:w="28" w:type="dxa"/>
              <w:right w:w="28" w:type="dxa"/>
            </w:tcMar>
            <w:vAlign w:val="center"/>
          </w:tcPr>
          <w:p>
            <w:pPr>
              <w:pStyle w:val="TableContents"/>
              <w:rPr>
                <w:b/>
                <w:b/>
                <w:sz w:val="14"/>
              </w:rPr>
            </w:pPr>
            <w:r>
              <w:rPr>
                <w:b/>
                <w:sz w:val="14"/>
              </w:rPr>
              <w:t>Males/Females</w:t>
            </w:r>
          </w:p>
        </w:tc>
      </w:tr>
      <w:tr>
        <w:trPr/>
        <w:tc>
          <w:tcPr>
            <w:tcW w:w="1947" w:type="dxa"/>
            <w:vMerge w:val="restart"/>
            <w:tcBorders>
              <w:top w:val="single" w:sz="2" w:space="0" w:color="000000"/>
            </w:tcBorders>
          </w:tcPr>
          <w:p>
            <w:pPr>
              <w:pStyle w:val="TableContents"/>
              <w:jc w:val="right"/>
              <w:rPr>
                <w:sz w:val="14"/>
              </w:rPr>
            </w:pPr>
            <w:r>
              <w:rPr>
                <w:sz w:val="14"/>
              </w:rPr>
              <w:t>Females</w:t>
            </w:r>
          </w:p>
        </w:tc>
        <w:tc>
          <w:tcPr>
            <w:tcW w:w="580" w:type="dxa"/>
            <w:tcBorders>
              <w:top w:val="single" w:sz="2" w:space="0" w:color="000000"/>
            </w:tcBorders>
            <w:vAlign w:val="center"/>
          </w:tcPr>
          <w:p>
            <w:pPr>
              <w:pStyle w:val="TableContents"/>
              <w:jc w:val="center"/>
              <w:rPr>
                <w:sz w:val="14"/>
              </w:rPr>
            </w:pPr>
            <w:r>
              <w:rPr>
                <w:sz w:val="14"/>
              </w:rPr>
              <w:t>521</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2605</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835</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4175</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21.1</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[19.5, 22.7]</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21.1</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[20.4, 21.8]</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21.7</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[20.4, 23.0]</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21.7</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[21.1, 22.3]</w:t>
            </w:r>
          </w:p>
        </w:tc>
      </w:tr>
      <w:tr>
        <w:trPr/>
        <w:tc>
          <w:tcPr>
            <w:tcW w:w="1947" w:type="dxa"/>
            <w:vMerge w:val="restart"/>
            <w:tcBorders>
              <w:top w:val="single" w:sz="2" w:space="0" w:color="000000"/>
              <w:bottom w:val="single" w:sz="2" w:space="0" w:color="000000"/>
            </w:tcBorders>
            <w:tcMar>
              <w:bottom w:w="28" w:type="dxa"/>
            </w:tcMar>
            <w:vAlign w:val="center"/>
          </w:tcPr>
          <w:p>
            <w:pPr>
              <w:pStyle w:val="TableContents"/>
              <w:jc w:val="right"/>
              <w:rPr>
                <w:sz w:val="14"/>
              </w:rPr>
            </w:pPr>
            <w:r>
              <w:rPr>
                <w:sz w:val="14"/>
              </w:rPr>
              <w:t>Males</w:t>
            </w:r>
          </w:p>
        </w:tc>
        <w:tc>
          <w:tcPr>
            <w:tcW w:w="580" w:type="dxa"/>
            <w:tcBorders>
              <w:top w:val="single" w:sz="2" w:space="0" w:color="000000"/>
            </w:tcBorders>
            <w:vAlign w:val="center"/>
          </w:tcPr>
          <w:p>
            <w:pPr>
              <w:pStyle w:val="TableContents"/>
              <w:jc w:val="center"/>
              <w:rPr>
                <w:sz w:val="14"/>
              </w:rPr>
            </w:pPr>
            <w:r>
              <w:rPr>
                <w:sz w:val="14"/>
              </w:rPr>
              <w:t>1955</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9775</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3026</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15130</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bottom w:val="single" w:sz="2" w:space="0" w:color="000000"/>
            </w:tcBorders>
            <w:tcMar>
              <w:bottom w:w="28" w:type="dxa"/>
            </w:tcMar>
            <w:vAlign w:val="center"/>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79</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[77.4, 80.6]</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79</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[78.3, 79.7]</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78.4</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[77.1, 79.7]</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78.4</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[77.8, 79.0]</w:t>
            </w:r>
          </w:p>
        </w:tc>
      </w:tr>
      <w:tr>
        <w:trPr>
          <w:trHeight w:val="311" w:hRule="atLeast"/>
        </w:trPr>
        <w:tc>
          <w:tcPr>
            <w:tcW w:w="8734" w:type="dxa"/>
            <w:gridSpan w:val="10"/>
            <w:tcBorders/>
            <w:shd w:color="auto" w:fill="CCCCCC" w:val="clear"/>
            <w:tcMar>
              <w:left w:w="28" w:type="dxa"/>
              <w:bottom w:w="28" w:type="dxa"/>
              <w:right w:w="28" w:type="dxa"/>
            </w:tcMar>
            <w:vAlign w:val="center"/>
          </w:tcPr>
          <w:p>
            <w:pPr>
              <w:pStyle w:val="TableContents"/>
              <w:rPr>
                <w:b/>
                <w:b/>
                <w:sz w:val="14"/>
              </w:rPr>
            </w:pPr>
            <w:r>
              <w:rPr>
                <w:b/>
                <w:sz w:val="14"/>
              </w:rPr>
              <w:t>Age group</w:t>
            </w:r>
          </w:p>
        </w:tc>
      </w:tr>
      <w:tr>
        <w:trPr/>
        <w:tc>
          <w:tcPr>
            <w:tcW w:w="1947" w:type="dxa"/>
            <w:vMerge w:val="restart"/>
            <w:tcBorders>
              <w:top w:val="single" w:sz="2" w:space="0" w:color="000000"/>
            </w:tcBorders>
          </w:tcPr>
          <w:p>
            <w:pPr>
              <w:pStyle w:val="TableContents"/>
              <w:jc w:val="right"/>
              <w:rPr>
                <w:sz w:val="14"/>
              </w:rPr>
            </w:pPr>
            <w:r>
              <w:rPr>
                <w:sz w:val="14"/>
              </w:rPr>
              <w:t>Children &amp; young people: [10, 24] y.o.</w:t>
            </w:r>
          </w:p>
        </w:tc>
        <w:tc>
          <w:tcPr>
            <w:tcW w:w="580" w:type="dxa"/>
            <w:tcBorders>
              <w:top w:val="single" w:sz="2" w:space="0" w:color="000000"/>
            </w:tcBorders>
            <w:vAlign w:val="center"/>
          </w:tcPr>
          <w:p>
            <w:pPr>
              <w:pStyle w:val="TableContents"/>
              <w:jc w:val="center"/>
              <w:rPr>
                <w:sz w:val="14"/>
              </w:rPr>
            </w:pPr>
            <w:r>
              <w:rPr>
                <w:sz w:val="14"/>
              </w:rPr>
              <w:t>255</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1275</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401</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2006</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10.3</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[9.2, 11.6]</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10.3</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[9.8, 10.9]</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10.4</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[9.5, 11.4]</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10.4</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[10.0, 10.9]</w:t>
            </w:r>
          </w:p>
        </w:tc>
      </w:tr>
      <w:tr>
        <w:trPr/>
        <w:tc>
          <w:tcPr>
            <w:tcW w:w="1947" w:type="dxa"/>
            <w:vMerge w:val="restart"/>
            <w:tcBorders>
              <w:top w:val="single" w:sz="2" w:space="0" w:color="000000"/>
            </w:tcBorders>
          </w:tcPr>
          <w:p>
            <w:pPr>
              <w:pStyle w:val="TableContents"/>
              <w:jc w:val="right"/>
              <w:rPr>
                <w:sz w:val="14"/>
              </w:rPr>
            </w:pPr>
            <w:r>
              <w:rPr>
                <w:sz w:val="14"/>
              </w:rPr>
              <w:t>Adults: [25, 64] y.o.</w:t>
            </w:r>
          </w:p>
        </w:tc>
        <w:tc>
          <w:tcPr>
            <w:tcW w:w="580" w:type="dxa"/>
            <w:tcBorders>
              <w:top w:val="single" w:sz="2" w:space="0" w:color="000000"/>
            </w:tcBorders>
            <w:vAlign w:val="center"/>
          </w:tcPr>
          <w:p>
            <w:pPr>
              <w:pStyle w:val="TableContents"/>
              <w:jc w:val="center"/>
              <w:rPr>
                <w:sz w:val="14"/>
              </w:rPr>
            </w:pPr>
            <w:r>
              <w:rPr>
                <w:sz w:val="14"/>
              </w:rPr>
              <w:t>1814</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9077</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2826</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14138</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73.3</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[71.5, 75.0]</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73.4</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[72.6, 74.1]</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73.2</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[71.8, 74.6]</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73.3</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[72.7, 73.9]</w:t>
            </w:r>
          </w:p>
        </w:tc>
      </w:tr>
      <w:tr>
        <w:trPr/>
        <w:tc>
          <w:tcPr>
            <w:tcW w:w="1947" w:type="dxa"/>
            <w:vMerge w:val="restart"/>
            <w:tcBorders>
              <w:top w:val="single" w:sz="2" w:space="0" w:color="000000"/>
              <w:bottom w:val="single" w:sz="2" w:space="0" w:color="000000"/>
            </w:tcBorders>
            <w:tcMar>
              <w:top w:w="55" w:type="dxa"/>
              <w:left w:w="55" w:type="dxa"/>
              <w:bottom w:w="55" w:type="dxa"/>
              <w:right w:w="55" w:type="dxa"/>
            </w:tcMar>
          </w:tcPr>
          <w:p>
            <w:pPr>
              <w:pStyle w:val="TableContents"/>
              <w:jc w:val="right"/>
              <w:rPr>
                <w:sz w:val="14"/>
              </w:rPr>
            </w:pPr>
            <w:r>
              <w:rPr>
                <w:sz w:val="14"/>
              </w:rPr>
              <w:t>Older population: 64+ y.o.</w:t>
            </w:r>
          </w:p>
        </w:tc>
        <w:tc>
          <w:tcPr>
            <w:tcW w:w="580" w:type="dxa"/>
            <w:tcBorders>
              <w:top w:val="single" w:sz="2" w:space="0" w:color="000000"/>
            </w:tcBorders>
            <w:vAlign w:val="center"/>
          </w:tcPr>
          <w:p>
            <w:pPr>
              <w:pStyle w:val="TableContents"/>
              <w:jc w:val="center"/>
              <w:rPr>
                <w:sz w:val="14"/>
              </w:rPr>
            </w:pPr>
            <w:r>
              <w:rPr>
                <w:sz w:val="14"/>
              </w:rPr>
              <w:t>407</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2028</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634</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3161</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bottom w:val="single" w:sz="2" w:space="0" w:color="000000"/>
            </w:tcBorders>
            <w:tcMar>
              <w:top w:w="55" w:type="dxa"/>
              <w:left w:w="55" w:type="dxa"/>
              <w:bottom w:w="55" w:type="dxa"/>
              <w:right w:w="55" w:type="dxa"/>
            </w:tcMar>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16.5</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[15.1, 18.0]</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16.4</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[15.8, 17.1]</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16.5</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[15.3, 17.7]</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16.4</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[15.9, 17.0]</w:t>
            </w:r>
          </w:p>
        </w:tc>
      </w:tr>
      <w:tr>
        <w:trPr>
          <w:trHeight w:val="311" w:hRule="atLeast"/>
        </w:trPr>
        <w:tc>
          <w:tcPr>
            <w:tcW w:w="8734" w:type="dxa"/>
            <w:gridSpan w:val="10"/>
            <w:tcBorders/>
            <w:shd w:color="auto" w:fill="CCCCCC" w:val="clear"/>
            <w:tcMar>
              <w:left w:w="28" w:type="dxa"/>
              <w:bottom w:w="28" w:type="dxa"/>
              <w:right w:w="28" w:type="dxa"/>
            </w:tcMar>
            <w:vAlign w:val="center"/>
          </w:tcPr>
          <w:p>
            <w:pPr>
              <w:pStyle w:val="TableContents"/>
              <w:rPr>
                <w:b/>
                <w:b/>
                <w:sz w:val="14"/>
              </w:rPr>
            </w:pPr>
            <w:r>
              <w:rPr>
                <w:b/>
                <w:sz w:val="14"/>
              </w:rPr>
              <w:t>WIMD deprivation</w:t>
            </w:r>
          </w:p>
        </w:tc>
      </w:tr>
      <w:tr>
        <w:trPr/>
        <w:tc>
          <w:tcPr>
            <w:tcW w:w="1947" w:type="dxa"/>
            <w:vMerge w:val="restart"/>
            <w:tcBorders>
              <w:top w:val="single" w:sz="2" w:space="0" w:color="000000"/>
            </w:tcBorders>
          </w:tcPr>
          <w:p>
            <w:pPr>
              <w:pStyle w:val="TableContents"/>
              <w:jc w:val="right"/>
              <w:rPr>
                <w:sz w:val="14"/>
              </w:rPr>
            </w:pPr>
            <w:r>
              <w:rPr>
                <w:sz w:val="14"/>
              </w:rPr>
              <w:t>Least deprived - 1</w:t>
            </w:r>
          </w:p>
        </w:tc>
        <w:tc>
          <w:tcPr>
            <w:tcW w:w="580" w:type="dxa"/>
            <w:tcBorders>
              <w:top w:val="single" w:sz="2" w:space="0" w:color="000000"/>
            </w:tcBorders>
            <w:vAlign w:val="center"/>
          </w:tcPr>
          <w:p>
            <w:pPr>
              <w:pStyle w:val="TableContents"/>
              <w:jc w:val="center"/>
              <w:rPr>
                <w:sz w:val="14"/>
              </w:rPr>
            </w:pPr>
            <w:r>
              <w:rPr>
                <w:sz w:val="14"/>
              </w:rPr>
              <w:t>336</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2575</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528</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4040</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13.6</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[12.3, 15.0]</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20.8</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[20.1, 21.6]</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13.7</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[12.7, 14.8]</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21</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[20.4, 21.6]</w:t>
            </w:r>
          </w:p>
        </w:tc>
      </w:tr>
      <w:tr>
        <w:trPr/>
        <w:tc>
          <w:tcPr>
            <w:tcW w:w="1947" w:type="dxa"/>
            <w:vMerge w:val="restart"/>
            <w:tcBorders>
              <w:top w:val="single" w:sz="2" w:space="0" w:color="000000"/>
            </w:tcBorders>
          </w:tcPr>
          <w:p>
            <w:pPr>
              <w:pStyle w:val="TableContents"/>
              <w:jc w:val="right"/>
              <w:rPr>
                <w:sz w:val="14"/>
              </w:rPr>
            </w:pPr>
            <w:r>
              <w:rPr>
                <w:sz w:val="14"/>
              </w:rPr>
              <w:t>2</w:t>
            </w:r>
          </w:p>
        </w:tc>
        <w:tc>
          <w:tcPr>
            <w:tcW w:w="580" w:type="dxa"/>
            <w:tcBorders>
              <w:top w:val="single" w:sz="2" w:space="0" w:color="000000"/>
            </w:tcBorders>
            <w:vAlign w:val="center"/>
          </w:tcPr>
          <w:p>
            <w:pPr>
              <w:pStyle w:val="TableContents"/>
              <w:jc w:val="center"/>
              <w:rPr>
                <w:sz w:val="14"/>
              </w:rPr>
            </w:pPr>
            <w:r>
              <w:rPr>
                <w:sz w:val="14"/>
              </w:rPr>
              <w:t>420</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2275</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632</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3636</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tcBorders>
          </w:tcPr>
          <w:p>
            <w:pPr>
              <w:pStyle w:val="TableContents"/>
              <w:rPr>
                <w:sz w:val="4"/>
                <w:szCs w:val="4"/>
              </w:rPr>
            </w:pPr>
            <w:r>
              <w:rPr>
                <w:sz w:val="4"/>
                <w:szCs w:val="4"/>
              </w:rPr>
              <w:t>2</w:t>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17</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[15.6, 18.5]</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18.4</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[17.8, 19.1]</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16.4</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[15.3, 17.6]</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18.9</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[18.3, 19.4]</w:t>
            </w:r>
          </w:p>
        </w:tc>
      </w:tr>
      <w:tr>
        <w:trPr/>
        <w:tc>
          <w:tcPr>
            <w:tcW w:w="1947" w:type="dxa"/>
            <w:vMerge w:val="restart"/>
            <w:tcBorders>
              <w:top w:val="single" w:sz="2" w:space="0" w:color="000000"/>
            </w:tcBorders>
          </w:tcPr>
          <w:p>
            <w:pPr>
              <w:pStyle w:val="TableContents"/>
              <w:jc w:val="right"/>
              <w:rPr>
                <w:sz w:val="14"/>
              </w:rPr>
            </w:pPr>
            <w:r>
              <w:rPr>
                <w:sz w:val="14"/>
              </w:rPr>
              <w:t>3</w:t>
            </w:r>
          </w:p>
        </w:tc>
        <w:tc>
          <w:tcPr>
            <w:tcW w:w="580" w:type="dxa"/>
            <w:tcBorders>
              <w:top w:val="single" w:sz="2" w:space="0" w:color="000000"/>
            </w:tcBorders>
            <w:vAlign w:val="center"/>
          </w:tcPr>
          <w:p>
            <w:pPr>
              <w:pStyle w:val="TableContents"/>
              <w:jc w:val="center"/>
              <w:rPr>
                <w:sz w:val="14"/>
              </w:rPr>
            </w:pPr>
            <w:r>
              <w:rPr>
                <w:sz w:val="14"/>
              </w:rPr>
              <w:t>476</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2566</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749</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3978</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tcBorders>
          </w:tcPr>
          <w:p>
            <w:pPr>
              <w:pStyle w:val="TableContents"/>
              <w:rPr>
                <w:sz w:val="4"/>
                <w:szCs w:val="4"/>
              </w:rPr>
            </w:pPr>
            <w:r>
              <w:rPr>
                <w:sz w:val="4"/>
                <w:szCs w:val="4"/>
              </w:rPr>
              <w:t>3</w:t>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19.3</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[17.8, 20.9]</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20.8</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[20.1, 21.5]</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19.4</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[18.2, 20.7]</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20.7</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[20.1, 21.2]</w:t>
            </w:r>
          </w:p>
        </w:tc>
      </w:tr>
      <w:tr>
        <w:trPr/>
        <w:tc>
          <w:tcPr>
            <w:tcW w:w="1947" w:type="dxa"/>
            <w:vMerge w:val="restart"/>
            <w:tcBorders>
              <w:top w:val="single" w:sz="2" w:space="0" w:color="000000"/>
            </w:tcBorders>
          </w:tcPr>
          <w:p>
            <w:pPr>
              <w:pStyle w:val="TableContents"/>
              <w:jc w:val="right"/>
              <w:rPr>
                <w:sz w:val="14"/>
              </w:rPr>
            </w:pPr>
            <w:r>
              <w:rPr>
                <w:sz w:val="14"/>
              </w:rPr>
              <w:t>4</w:t>
            </w:r>
          </w:p>
        </w:tc>
        <w:tc>
          <w:tcPr>
            <w:tcW w:w="580" w:type="dxa"/>
            <w:tcBorders>
              <w:top w:val="single" w:sz="2" w:space="0" w:color="000000"/>
            </w:tcBorders>
            <w:vAlign w:val="center"/>
          </w:tcPr>
          <w:p>
            <w:pPr>
              <w:pStyle w:val="TableContents"/>
              <w:jc w:val="center"/>
              <w:rPr>
                <w:sz w:val="14"/>
              </w:rPr>
            </w:pPr>
            <w:r>
              <w:rPr>
                <w:sz w:val="14"/>
              </w:rPr>
              <w:t>515</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2442</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799</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3788</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tcBorders>
          </w:tcPr>
          <w:p>
            <w:pPr>
              <w:pStyle w:val="TableContents"/>
              <w:rPr>
                <w:sz w:val="4"/>
                <w:szCs w:val="4"/>
              </w:rPr>
            </w:pPr>
            <w:r>
              <w:rPr>
                <w:sz w:val="4"/>
                <w:szCs w:val="4"/>
              </w:rPr>
              <w:t>4</w:t>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20.8</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[19.3, 22.5]</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19.8</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[19.1, 20.5]</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20.7</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[19.5, 22.1]</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19.7</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[19.1, 20.2]</w:t>
            </w:r>
          </w:p>
        </w:tc>
      </w:tr>
      <w:tr>
        <w:trPr/>
        <w:tc>
          <w:tcPr>
            <w:tcW w:w="1947" w:type="dxa"/>
            <w:vMerge w:val="restart"/>
            <w:tcBorders>
              <w:top w:val="single" w:sz="2" w:space="0" w:color="000000"/>
              <w:bottom w:val="single" w:sz="2" w:space="0" w:color="000000"/>
            </w:tcBorders>
            <w:tcMar>
              <w:top w:w="55" w:type="dxa"/>
              <w:left w:w="55" w:type="dxa"/>
              <w:bottom w:w="55" w:type="dxa"/>
              <w:right w:w="55" w:type="dxa"/>
            </w:tcMar>
          </w:tcPr>
          <w:p>
            <w:pPr>
              <w:pStyle w:val="TableContents"/>
              <w:jc w:val="right"/>
              <w:rPr>
                <w:sz w:val="14"/>
              </w:rPr>
            </w:pPr>
            <w:r>
              <w:rPr>
                <w:sz w:val="14"/>
              </w:rPr>
              <w:t>Most deprived - 5</w:t>
            </w:r>
          </w:p>
        </w:tc>
        <w:tc>
          <w:tcPr>
            <w:tcW w:w="580" w:type="dxa"/>
            <w:tcBorders>
              <w:top w:val="single" w:sz="2" w:space="0" w:color="000000"/>
            </w:tcBorders>
            <w:vAlign w:val="center"/>
          </w:tcPr>
          <w:p>
            <w:pPr>
              <w:pStyle w:val="TableContents"/>
              <w:jc w:val="center"/>
              <w:rPr>
                <w:sz w:val="14"/>
              </w:rPr>
            </w:pPr>
            <w:r>
              <w:rPr>
                <w:sz w:val="14"/>
              </w:rPr>
              <w:t>566</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2504</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928</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3838</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bottom w:val="single" w:sz="2" w:space="0" w:color="000000"/>
            </w:tcBorders>
            <w:tcMar>
              <w:top w:w="55" w:type="dxa"/>
              <w:left w:w="55" w:type="dxa"/>
              <w:bottom w:w="55" w:type="dxa"/>
              <w:right w:w="55" w:type="dxa"/>
            </w:tcMar>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22.9</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[21.3, 24.6]</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20.3</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[19.6, 21.0]</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24.1</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[22.8, 25.5]</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19.9</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[19.4, 20.5]</w:t>
            </w:r>
          </w:p>
        </w:tc>
      </w:tr>
      <w:tr>
        <w:trPr>
          <w:trHeight w:val="311" w:hRule="atLeast"/>
        </w:trPr>
        <w:tc>
          <w:tcPr>
            <w:tcW w:w="8734" w:type="dxa"/>
            <w:gridSpan w:val="10"/>
            <w:tcBorders/>
            <w:shd w:color="auto" w:fill="CCCCCC" w:val="clear"/>
            <w:tcMar>
              <w:left w:w="28" w:type="dxa"/>
              <w:bottom w:w="28" w:type="dxa"/>
              <w:right w:w="28" w:type="dxa"/>
            </w:tcMar>
            <w:vAlign w:val="center"/>
          </w:tcPr>
          <w:p>
            <w:pPr>
              <w:pStyle w:val="TableContents"/>
              <w:rPr>
                <w:b/>
                <w:b/>
                <w:sz w:val="14"/>
              </w:rPr>
            </w:pPr>
            <w:r>
              <w:rPr>
                <w:b/>
                <w:sz w:val="14"/>
              </w:rPr>
              <w:t>Area morphology</w:t>
            </w:r>
          </w:p>
        </w:tc>
      </w:tr>
      <w:tr>
        <w:trPr/>
        <w:tc>
          <w:tcPr>
            <w:tcW w:w="1947" w:type="dxa"/>
            <w:vMerge w:val="restart"/>
            <w:tcBorders>
              <w:top w:val="single" w:sz="2" w:space="0" w:color="000000"/>
            </w:tcBorders>
          </w:tcPr>
          <w:p>
            <w:pPr>
              <w:pStyle w:val="TableContents"/>
              <w:jc w:val="right"/>
              <w:rPr>
                <w:sz w:val="14"/>
              </w:rPr>
            </w:pPr>
            <w:r>
              <w:rPr>
                <w:sz w:val="14"/>
              </w:rPr>
              <w:t>Urban</w:t>
            </w:r>
          </w:p>
        </w:tc>
        <w:tc>
          <w:tcPr>
            <w:tcW w:w="580" w:type="dxa"/>
            <w:tcBorders>
              <w:top w:val="single" w:sz="2" w:space="0" w:color="000000"/>
            </w:tcBorders>
            <w:vAlign w:val="center"/>
          </w:tcPr>
          <w:p>
            <w:pPr>
              <w:pStyle w:val="TableContents"/>
              <w:jc w:val="center"/>
              <w:rPr>
                <w:sz w:val="14"/>
              </w:rPr>
            </w:pPr>
            <w:r>
              <w:rPr>
                <w:sz w:val="14"/>
              </w:rPr>
              <w:t>1536</w:t>
            </w:r>
          </w:p>
        </w:tc>
        <w:tc>
          <w:tcPr>
            <w:tcW w:w="1015" w:type="dxa"/>
            <w:tcBorders>
              <w:top w:val="single" w:sz="2" w:space="0" w:color="000000"/>
            </w:tcBorders>
            <w:vAlign w:val="center"/>
          </w:tcPr>
          <w:p>
            <w:pPr>
              <w:pStyle w:val="TableContents"/>
              <w:rPr>
                <w:sz w:val="14"/>
              </w:rPr>
            </w:pPr>
            <w:r>
              <w:rPr>
                <w:sz w:val="14"/>
              </w:rPr>
            </w:r>
          </w:p>
        </w:tc>
        <w:tc>
          <w:tcPr>
            <w:tcW w:w="672" w:type="dxa"/>
            <w:tcBorders>
              <w:top w:val="single" w:sz="2" w:space="0" w:color="000000"/>
            </w:tcBorders>
            <w:vAlign w:val="center"/>
          </w:tcPr>
          <w:p>
            <w:pPr>
              <w:pStyle w:val="TableContents"/>
              <w:jc w:val="center"/>
              <w:rPr>
                <w:sz w:val="14"/>
              </w:rPr>
            </w:pPr>
            <w:r>
              <w:rPr>
                <w:sz w:val="14"/>
              </w:rPr>
              <w:t>8483</w:t>
            </w:r>
          </w:p>
        </w:tc>
        <w:tc>
          <w:tcPr>
            <w:tcW w:w="1016" w:type="dxa"/>
            <w:tcBorders>
              <w:top w:val="single" w:sz="2" w:space="0" w:color="000000"/>
            </w:tcBorders>
            <w:vAlign w:val="center"/>
          </w:tcPr>
          <w:p>
            <w:pPr>
              <w:pStyle w:val="TableContents"/>
              <w:rPr>
                <w:sz w:val="14"/>
              </w:rPr>
            </w:pPr>
            <w:r>
              <w:rPr>
                <w:sz w:val="14"/>
              </w:rPr>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center"/>
              <w:rPr>
                <w:sz w:val="14"/>
              </w:rPr>
            </w:pPr>
            <w:r>
              <w:rPr>
                <w:sz w:val="14"/>
              </w:rPr>
              <w:t>2455</w:t>
            </w:r>
          </w:p>
        </w:tc>
        <w:tc>
          <w:tcPr>
            <w:tcW w:w="1015" w:type="dxa"/>
            <w:tcBorders>
              <w:top w:val="single" w:sz="2" w:space="0" w:color="000000"/>
            </w:tcBorders>
            <w:vAlign w:val="center"/>
          </w:tcPr>
          <w:p>
            <w:pPr>
              <w:pStyle w:val="TableContents"/>
              <w:rPr>
                <w:sz w:val="14"/>
              </w:rPr>
            </w:pPr>
            <w:r>
              <w:rPr>
                <w:sz w:val="14"/>
              </w:rPr>
            </w:r>
          </w:p>
        </w:tc>
        <w:tc>
          <w:tcPr>
            <w:tcW w:w="669" w:type="dxa"/>
            <w:tcBorders>
              <w:top w:val="single" w:sz="2" w:space="0" w:color="000000"/>
            </w:tcBorders>
            <w:vAlign w:val="center"/>
          </w:tcPr>
          <w:p>
            <w:pPr>
              <w:pStyle w:val="TableContents"/>
              <w:jc w:val="center"/>
              <w:rPr>
                <w:sz w:val="14"/>
              </w:rPr>
            </w:pPr>
            <w:r>
              <w:rPr>
                <w:sz w:val="14"/>
              </w:rPr>
              <w:t>13215</w:t>
            </w:r>
          </w:p>
        </w:tc>
        <w:tc>
          <w:tcPr>
            <w:tcW w:w="1015" w:type="dxa"/>
            <w:tcBorders>
              <w:top w:val="single" w:sz="2" w:space="0" w:color="000000"/>
            </w:tcBorders>
            <w:vAlign w:val="center"/>
          </w:tcPr>
          <w:p>
            <w:pPr>
              <w:pStyle w:val="TableContents"/>
              <w:rPr>
                <w:sz w:val="14"/>
              </w:rPr>
            </w:pPr>
            <w:r>
              <w:rPr>
                <w:sz w:val="14"/>
              </w:rPr>
            </w:r>
          </w:p>
        </w:tc>
      </w:tr>
      <w:tr>
        <w:trPr/>
        <w:tc>
          <w:tcPr>
            <w:tcW w:w="1947" w:type="dxa"/>
            <w:vMerge w:val="continue"/>
            <w:tcBorders>
              <w:top w:val="single" w:sz="2" w:space="0" w:color="000000"/>
            </w:tcBorders>
          </w:tcPr>
          <w:p>
            <w:pPr>
              <w:pStyle w:val="TableContents"/>
              <w:rPr>
                <w:sz w:val="4"/>
                <w:szCs w:val="4"/>
              </w:rPr>
            </w:pPr>
            <w:r>
              <w:rPr>
                <w:sz w:val="4"/>
                <w:szCs w:val="4"/>
              </w:rPr>
            </w:r>
          </w:p>
        </w:tc>
        <w:tc>
          <w:tcPr>
            <w:tcW w:w="580" w:type="dxa"/>
            <w:tcBorders>
              <w:bottom w:val="single" w:sz="2" w:space="0" w:color="000000"/>
            </w:tcBorders>
            <w:tcMar>
              <w:top w:w="0" w:type="dxa"/>
              <w:bottom w:w="28" w:type="dxa"/>
            </w:tcMar>
            <w:vAlign w:val="center"/>
          </w:tcPr>
          <w:p>
            <w:pPr>
              <w:pStyle w:val="TableContents"/>
              <w:jc w:val="center"/>
              <w:rPr>
                <w:sz w:val="14"/>
              </w:rPr>
            </w:pPr>
            <w:r>
              <w:rPr>
                <w:sz w:val="14"/>
              </w:rPr>
              <w:t>62.1</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[60.2, 64.0]</w:t>
            </w:r>
          </w:p>
        </w:tc>
        <w:tc>
          <w:tcPr>
            <w:tcW w:w="672" w:type="dxa"/>
            <w:tcBorders>
              <w:bottom w:val="single" w:sz="2" w:space="0" w:color="000000"/>
            </w:tcBorders>
            <w:tcMar>
              <w:top w:w="0" w:type="dxa"/>
              <w:bottom w:w="28" w:type="dxa"/>
            </w:tcMar>
            <w:vAlign w:val="center"/>
          </w:tcPr>
          <w:p>
            <w:pPr>
              <w:pStyle w:val="TableContents"/>
              <w:jc w:val="center"/>
              <w:rPr>
                <w:sz w:val="14"/>
              </w:rPr>
            </w:pPr>
            <w:r>
              <w:rPr>
                <w:sz w:val="14"/>
              </w:rPr>
              <w:t>68.6</w:t>
            </w:r>
          </w:p>
        </w:tc>
        <w:tc>
          <w:tcPr>
            <w:tcW w:w="1016" w:type="dxa"/>
            <w:tcBorders>
              <w:bottom w:val="single" w:sz="2" w:space="0" w:color="000000"/>
            </w:tcBorders>
            <w:tcMar>
              <w:top w:w="0" w:type="dxa"/>
              <w:bottom w:w="28" w:type="dxa"/>
            </w:tcMar>
            <w:vAlign w:val="center"/>
          </w:tcPr>
          <w:p>
            <w:pPr>
              <w:pStyle w:val="TableContents"/>
              <w:jc w:val="center"/>
              <w:rPr>
                <w:sz w:val="14"/>
              </w:rPr>
            </w:pPr>
            <w:r>
              <w:rPr>
                <w:sz w:val="14"/>
              </w:rPr>
              <w:t>[67.7, 69.4]</w:t>
            </w:r>
          </w:p>
        </w:tc>
        <w:tc>
          <w:tcPr>
            <w:tcW w:w="223" w:type="dxa"/>
            <w:tcBorders/>
            <w:tcMar>
              <w:left w:w="28" w:type="dxa"/>
              <w:bottom w:w="28" w:type="dxa"/>
              <w:right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center"/>
              <w:rPr>
                <w:sz w:val="14"/>
              </w:rPr>
            </w:pPr>
            <w:r>
              <w:rPr>
                <w:sz w:val="14"/>
              </w:rPr>
              <w:t>63.6</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[62.1, 65.1]</w:t>
            </w:r>
          </w:p>
        </w:tc>
        <w:tc>
          <w:tcPr>
            <w:tcW w:w="669" w:type="dxa"/>
            <w:tcBorders>
              <w:bottom w:val="single" w:sz="2" w:space="0" w:color="000000"/>
            </w:tcBorders>
            <w:tcMar>
              <w:top w:w="0" w:type="dxa"/>
              <w:bottom w:w="28" w:type="dxa"/>
            </w:tcMar>
            <w:vAlign w:val="center"/>
          </w:tcPr>
          <w:p>
            <w:pPr>
              <w:pStyle w:val="TableContents"/>
              <w:jc w:val="center"/>
              <w:rPr>
                <w:sz w:val="14"/>
              </w:rPr>
            </w:pPr>
            <w:r>
              <w:rPr>
                <w:sz w:val="14"/>
              </w:rPr>
              <w:t>68.5</w:t>
            </w:r>
          </w:p>
        </w:tc>
        <w:tc>
          <w:tcPr>
            <w:tcW w:w="1015" w:type="dxa"/>
            <w:tcBorders>
              <w:bottom w:val="single" w:sz="2" w:space="0" w:color="000000"/>
            </w:tcBorders>
            <w:tcMar>
              <w:top w:w="0" w:type="dxa"/>
              <w:bottom w:w="28" w:type="dxa"/>
            </w:tcMar>
            <w:vAlign w:val="center"/>
          </w:tcPr>
          <w:p>
            <w:pPr>
              <w:pStyle w:val="TableContents"/>
              <w:jc w:val="center"/>
              <w:rPr>
                <w:sz w:val="14"/>
              </w:rPr>
            </w:pPr>
            <w:r>
              <w:rPr>
                <w:sz w:val="14"/>
              </w:rPr>
              <w:t>[67.8, 69.2]</w:t>
            </w:r>
          </w:p>
        </w:tc>
      </w:tr>
      <w:tr>
        <w:trPr/>
        <w:tc>
          <w:tcPr>
            <w:tcW w:w="1947" w:type="dxa"/>
            <w:vMerge w:val="restart"/>
            <w:tcBorders>
              <w:top w:val="single" w:sz="2" w:space="0" w:color="000000"/>
              <w:bottom w:val="single" w:sz="4" w:space="0" w:color="000000"/>
            </w:tcBorders>
            <w:tcMar>
              <w:top w:w="55" w:type="dxa"/>
              <w:left w:w="55" w:type="dxa"/>
              <w:bottom w:w="55" w:type="dxa"/>
              <w:right w:w="55" w:type="dxa"/>
            </w:tcMar>
          </w:tcPr>
          <w:p>
            <w:pPr>
              <w:pStyle w:val="TableContents"/>
              <w:jc w:val="right"/>
              <w:rPr>
                <w:sz w:val="14"/>
              </w:rPr>
            </w:pPr>
            <w:r>
              <w:rPr>
                <w:sz w:val="14"/>
              </w:rPr>
              <w:t>Rural</w:t>
            </w:r>
          </w:p>
        </w:tc>
        <w:tc>
          <w:tcPr>
            <w:tcW w:w="580" w:type="dxa"/>
            <w:tcBorders>
              <w:top w:val="single" w:sz="2" w:space="0" w:color="000000"/>
            </w:tcBorders>
            <w:tcMar>
              <w:top w:w="55" w:type="dxa"/>
              <w:left w:w="55" w:type="dxa"/>
              <w:bottom w:w="55" w:type="dxa"/>
              <w:right w:w="55" w:type="dxa"/>
            </w:tcMar>
            <w:vAlign w:val="center"/>
          </w:tcPr>
          <w:p>
            <w:pPr>
              <w:pStyle w:val="TableContents"/>
              <w:jc w:val="center"/>
              <w:rPr>
                <w:sz w:val="14"/>
              </w:rPr>
            </w:pPr>
            <w:r>
              <w:rPr>
                <w:sz w:val="14"/>
              </w:rPr>
              <w:t>777</w:t>
            </w:r>
          </w:p>
        </w:tc>
        <w:tc>
          <w:tcPr>
            <w:tcW w:w="1015"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672" w:type="dxa"/>
            <w:tcBorders>
              <w:top w:val="single" w:sz="2" w:space="0" w:color="000000"/>
            </w:tcBorders>
            <w:tcMar>
              <w:top w:w="55" w:type="dxa"/>
              <w:left w:w="55" w:type="dxa"/>
              <w:bottom w:w="55" w:type="dxa"/>
              <w:right w:w="55" w:type="dxa"/>
            </w:tcMar>
            <w:vAlign w:val="center"/>
          </w:tcPr>
          <w:p>
            <w:pPr>
              <w:pStyle w:val="TableContents"/>
              <w:jc w:val="center"/>
              <w:rPr>
                <w:sz w:val="14"/>
              </w:rPr>
            </w:pPr>
            <w:r>
              <w:rPr>
                <w:sz w:val="14"/>
              </w:rPr>
              <w:t>3879</w:t>
            </w:r>
          </w:p>
        </w:tc>
        <w:tc>
          <w:tcPr>
            <w:tcW w:w="1016"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223" w:type="dxa"/>
            <w:tcBorders/>
            <w:tcMar>
              <w:top w:w="55" w:type="dxa"/>
              <w:left w:w="55" w:type="dxa"/>
              <w:bottom w:w="55" w:type="dxa"/>
              <w:right w:w="55" w:type="dxa"/>
            </w:tcMar>
            <w:vAlign w:val="center"/>
          </w:tcPr>
          <w:p>
            <w:pPr>
              <w:pStyle w:val="TableContents"/>
              <w:rPr>
                <w:sz w:val="14"/>
              </w:rPr>
            </w:pPr>
            <w:r>
              <w:rPr>
                <w:sz w:val="14"/>
              </w:rPr>
            </w:r>
          </w:p>
        </w:tc>
        <w:tc>
          <w:tcPr>
            <w:tcW w:w="582" w:type="dxa"/>
            <w:tcBorders>
              <w:top w:val="single" w:sz="2" w:space="0" w:color="000000"/>
            </w:tcBorders>
            <w:tcMar>
              <w:top w:w="55" w:type="dxa"/>
              <w:left w:w="55" w:type="dxa"/>
              <w:bottom w:w="55" w:type="dxa"/>
              <w:right w:w="55" w:type="dxa"/>
            </w:tcMar>
            <w:vAlign w:val="center"/>
          </w:tcPr>
          <w:p>
            <w:pPr>
              <w:pStyle w:val="TableContents"/>
              <w:jc w:val="center"/>
              <w:rPr>
                <w:sz w:val="14"/>
              </w:rPr>
            </w:pPr>
            <w:r>
              <w:rPr>
                <w:sz w:val="14"/>
              </w:rPr>
              <w:t>1181</w:t>
            </w:r>
          </w:p>
        </w:tc>
        <w:tc>
          <w:tcPr>
            <w:tcW w:w="1015"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669" w:type="dxa"/>
            <w:tcBorders>
              <w:top w:val="single" w:sz="2" w:space="0" w:color="000000"/>
            </w:tcBorders>
            <w:tcMar>
              <w:top w:w="55" w:type="dxa"/>
              <w:left w:w="55" w:type="dxa"/>
              <w:bottom w:w="55" w:type="dxa"/>
              <w:right w:w="55" w:type="dxa"/>
            </w:tcMar>
            <w:vAlign w:val="center"/>
          </w:tcPr>
          <w:p>
            <w:pPr>
              <w:pStyle w:val="TableContents"/>
              <w:jc w:val="center"/>
              <w:rPr>
                <w:sz w:val="14"/>
              </w:rPr>
            </w:pPr>
            <w:r>
              <w:rPr>
                <w:sz w:val="14"/>
              </w:rPr>
              <w:t>6065</w:t>
            </w:r>
          </w:p>
        </w:tc>
        <w:tc>
          <w:tcPr>
            <w:tcW w:w="1015"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r>
      <w:tr>
        <w:trPr/>
        <w:tc>
          <w:tcPr>
            <w:tcW w:w="1947" w:type="dxa"/>
            <w:vMerge w:val="continue"/>
            <w:tcBorders>
              <w:top w:val="single" w:sz="2" w:space="0" w:color="000000"/>
              <w:bottom w:val="single" w:sz="4" w:space="0" w:color="000000"/>
            </w:tcBorders>
            <w:tcMar>
              <w:top w:w="55" w:type="dxa"/>
              <w:left w:w="55" w:type="dxa"/>
              <w:bottom w:w="55" w:type="dxa"/>
              <w:right w:w="55" w:type="dxa"/>
            </w:tcMar>
          </w:tcPr>
          <w:p>
            <w:pPr>
              <w:pStyle w:val="TableContents"/>
              <w:rPr>
                <w:sz w:val="4"/>
                <w:szCs w:val="4"/>
              </w:rPr>
            </w:pPr>
            <w:r>
              <w:rPr>
                <w:sz w:val="4"/>
                <w:szCs w:val="4"/>
              </w:rPr>
            </w:r>
          </w:p>
        </w:tc>
        <w:tc>
          <w:tcPr>
            <w:tcW w:w="580" w:type="dxa"/>
            <w:tcBorders>
              <w:bottom w:val="single" w:sz="4" w:space="0" w:color="000000"/>
            </w:tcBorders>
            <w:tcMar>
              <w:top w:w="55" w:type="dxa"/>
              <w:left w:w="55" w:type="dxa"/>
              <w:bottom w:w="55" w:type="dxa"/>
              <w:right w:w="55" w:type="dxa"/>
            </w:tcMar>
            <w:vAlign w:val="center"/>
          </w:tcPr>
          <w:p>
            <w:pPr>
              <w:pStyle w:val="TableContents"/>
              <w:jc w:val="center"/>
              <w:rPr>
                <w:sz w:val="14"/>
              </w:rPr>
            </w:pPr>
            <w:r>
              <w:rPr>
                <w:sz w:val="14"/>
              </w:rPr>
              <w:t>31.4</w:t>
            </w:r>
          </w:p>
        </w:tc>
        <w:tc>
          <w:tcPr>
            <w:tcW w:w="1015" w:type="dxa"/>
            <w:tcBorders>
              <w:bottom w:val="single" w:sz="4" w:space="0" w:color="000000"/>
            </w:tcBorders>
            <w:tcMar>
              <w:top w:w="55" w:type="dxa"/>
              <w:left w:w="55" w:type="dxa"/>
              <w:bottom w:w="55" w:type="dxa"/>
              <w:right w:w="55" w:type="dxa"/>
            </w:tcMar>
            <w:vAlign w:val="center"/>
          </w:tcPr>
          <w:p>
            <w:pPr>
              <w:pStyle w:val="TableContents"/>
              <w:jc w:val="center"/>
              <w:rPr>
                <w:sz w:val="14"/>
              </w:rPr>
            </w:pPr>
            <w:r>
              <w:rPr>
                <w:sz w:val="14"/>
              </w:rPr>
              <w:t>[29.6, 33.3]</w:t>
            </w:r>
          </w:p>
        </w:tc>
        <w:tc>
          <w:tcPr>
            <w:tcW w:w="672" w:type="dxa"/>
            <w:tcBorders>
              <w:bottom w:val="single" w:sz="4" w:space="0" w:color="000000"/>
            </w:tcBorders>
            <w:tcMar>
              <w:top w:w="55" w:type="dxa"/>
              <w:left w:w="55" w:type="dxa"/>
              <w:bottom w:w="55" w:type="dxa"/>
              <w:right w:w="55" w:type="dxa"/>
            </w:tcMar>
            <w:vAlign w:val="center"/>
          </w:tcPr>
          <w:p>
            <w:pPr>
              <w:pStyle w:val="TableContents"/>
              <w:jc w:val="center"/>
              <w:rPr>
                <w:sz w:val="14"/>
              </w:rPr>
            </w:pPr>
            <w:r>
              <w:rPr>
                <w:sz w:val="14"/>
              </w:rPr>
              <w:t>31.4</w:t>
            </w:r>
          </w:p>
        </w:tc>
        <w:tc>
          <w:tcPr>
            <w:tcW w:w="1016" w:type="dxa"/>
            <w:tcBorders>
              <w:bottom w:val="single" w:sz="4" w:space="0" w:color="000000"/>
            </w:tcBorders>
            <w:tcMar>
              <w:top w:w="55" w:type="dxa"/>
              <w:left w:w="55" w:type="dxa"/>
              <w:bottom w:w="55" w:type="dxa"/>
              <w:right w:w="55" w:type="dxa"/>
            </w:tcMar>
            <w:vAlign w:val="center"/>
          </w:tcPr>
          <w:p>
            <w:pPr>
              <w:pStyle w:val="TableContents"/>
              <w:jc w:val="center"/>
              <w:rPr>
                <w:sz w:val="14"/>
              </w:rPr>
            </w:pPr>
            <w:r>
              <w:rPr>
                <w:sz w:val="14"/>
              </w:rPr>
              <w:t>[30.6, 32.2]</w:t>
            </w:r>
          </w:p>
        </w:tc>
        <w:tc>
          <w:tcPr>
            <w:tcW w:w="223"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582" w:type="dxa"/>
            <w:tcBorders>
              <w:bottom w:val="single" w:sz="4" w:space="0" w:color="000000"/>
            </w:tcBorders>
            <w:tcMar>
              <w:top w:w="55" w:type="dxa"/>
              <w:left w:w="55" w:type="dxa"/>
              <w:bottom w:w="55" w:type="dxa"/>
              <w:right w:w="55" w:type="dxa"/>
            </w:tcMar>
            <w:vAlign w:val="center"/>
          </w:tcPr>
          <w:p>
            <w:pPr>
              <w:pStyle w:val="TableContents"/>
              <w:jc w:val="center"/>
              <w:rPr>
                <w:sz w:val="14"/>
              </w:rPr>
            </w:pPr>
            <w:r>
              <w:rPr>
                <w:sz w:val="14"/>
              </w:rPr>
              <w:t>30.6</w:t>
            </w:r>
          </w:p>
        </w:tc>
        <w:tc>
          <w:tcPr>
            <w:tcW w:w="1015" w:type="dxa"/>
            <w:tcBorders>
              <w:bottom w:val="single" w:sz="4" w:space="0" w:color="000000"/>
            </w:tcBorders>
            <w:tcMar>
              <w:top w:w="55" w:type="dxa"/>
              <w:left w:w="55" w:type="dxa"/>
              <w:bottom w:w="55" w:type="dxa"/>
              <w:right w:w="55" w:type="dxa"/>
            </w:tcMar>
            <w:vAlign w:val="center"/>
          </w:tcPr>
          <w:p>
            <w:pPr>
              <w:pStyle w:val="TableContents"/>
              <w:jc w:val="center"/>
              <w:rPr>
                <w:sz w:val="14"/>
              </w:rPr>
            </w:pPr>
            <w:r>
              <w:rPr>
                <w:sz w:val="14"/>
              </w:rPr>
              <w:t>[29.2, 32.1]</w:t>
            </w:r>
          </w:p>
        </w:tc>
        <w:tc>
          <w:tcPr>
            <w:tcW w:w="669" w:type="dxa"/>
            <w:tcBorders>
              <w:bottom w:val="single" w:sz="4" w:space="0" w:color="000000"/>
            </w:tcBorders>
            <w:tcMar>
              <w:top w:w="55" w:type="dxa"/>
              <w:left w:w="55" w:type="dxa"/>
              <w:bottom w:w="55" w:type="dxa"/>
              <w:right w:w="55" w:type="dxa"/>
            </w:tcMar>
            <w:vAlign w:val="center"/>
          </w:tcPr>
          <w:p>
            <w:pPr>
              <w:pStyle w:val="TableContents"/>
              <w:jc w:val="center"/>
              <w:rPr>
                <w:sz w:val="14"/>
              </w:rPr>
            </w:pPr>
            <w:r>
              <w:rPr>
                <w:sz w:val="14"/>
              </w:rPr>
              <w:t>31.5</w:t>
            </w:r>
          </w:p>
        </w:tc>
        <w:tc>
          <w:tcPr>
            <w:tcW w:w="1015" w:type="dxa"/>
            <w:tcBorders>
              <w:bottom w:val="single" w:sz="4" w:space="0" w:color="000000"/>
            </w:tcBorders>
            <w:tcMar>
              <w:top w:w="55" w:type="dxa"/>
              <w:left w:w="55" w:type="dxa"/>
              <w:bottom w:w="55" w:type="dxa"/>
              <w:right w:w="55" w:type="dxa"/>
            </w:tcMar>
            <w:vAlign w:val="center"/>
          </w:tcPr>
          <w:p>
            <w:pPr>
              <w:pStyle w:val="TableContents"/>
              <w:jc w:val="center"/>
              <w:rPr>
                <w:sz w:val="14"/>
              </w:rPr>
            </w:pPr>
            <w:r>
              <w:rPr>
                <w:sz w:val="14"/>
              </w:rPr>
              <w:t>[30.8, 32.1]</w:t>
            </w:r>
          </w:p>
        </w:tc>
      </w:tr>
    </w:tbl>
    <w:p>
      <w:pPr>
        <w:sectPr>
          <w:footerReference w:type="default" r:id="rId4"/>
          <w:type w:val="nextPage"/>
          <w:pgSz w:w="11906" w:h="16838"/>
          <w:pgMar w:left="1134" w:right="1134" w:header="0" w:top="1134" w:footer="0" w:bottom="1134" w:gutter="0"/>
          <w:pgNumType w:fmt="decimal"/>
          <w:formProt w:val="false"/>
          <w:textDirection w:val="lrTb"/>
          <w:docGrid w:type="default" w:linePitch="100" w:charSpace="8192"/>
        </w:sectPr>
      </w:pPr>
    </w:p>
    <w:p>
      <w:pPr>
        <w:pStyle w:val="Normal"/>
        <w:rPr/>
      </w:pPr>
      <w:r>
        <w:rPr>
          <w:b/>
          <w:bCs/>
        </w:rPr>
        <w:t>Supplementary Table 4 (part 3/3):</w:t>
      </w:r>
      <w:r>
        <w:rPr/>
        <w:t xml:space="preserve"> Demographic information of the study population. Those with fully linked data (i.e. IDX in 2010 or later and GPD data available in the year before). Numbers are counts (N), percentage and 95% CI.</w:t>
      </w:r>
    </w:p>
    <w:p>
      <w:pPr>
        <w:pStyle w:val="Normal"/>
        <w:rPr/>
      </w:pPr>
      <w:r>
        <w:rPr/>
      </w:r>
    </w:p>
    <w:tbl>
      <w:tblPr>
        <w:tblW w:w="5215" w:type="dxa"/>
        <w:jc w:val="left"/>
        <w:tblInd w:w="0" w:type="dxa"/>
        <w:tblCellMar>
          <w:top w:w="28" w:type="dxa"/>
          <w:left w:w="0" w:type="dxa"/>
          <w:bottom w:w="0" w:type="dxa"/>
          <w:right w:w="0" w:type="dxa"/>
        </w:tblCellMar>
        <w:tblLook w:noVBand="1" w:val="04a0" w:noHBand="0" w:lastColumn="0" w:firstColumn="1" w:lastRow="0" w:firstRow="1"/>
      </w:tblPr>
      <w:tblGrid>
        <w:gridCol w:w="2018"/>
        <w:gridCol w:w="582"/>
        <w:gridCol w:w="1017"/>
        <w:gridCol w:w="582"/>
        <w:gridCol w:w="1016"/>
      </w:tblGrid>
      <w:tr>
        <w:trPr>
          <w:trHeight w:val="626" w:hRule="atLeast"/>
        </w:trPr>
        <w:tc>
          <w:tcPr>
            <w:tcW w:w="2018" w:type="dxa"/>
            <w:tcBorders>
              <w:top w:val="single" w:sz="2" w:space="0" w:color="000000"/>
            </w:tcBorders>
            <w:vAlign w:val="center"/>
          </w:tcPr>
          <w:p>
            <w:pPr>
              <w:pStyle w:val="TableContents"/>
              <w:rPr>
                <w:sz w:val="14"/>
              </w:rPr>
            </w:pPr>
            <w:r>
              <w:rPr>
                <w:sz w:val="14"/>
              </w:rPr>
            </w:r>
          </w:p>
        </w:tc>
        <w:tc>
          <w:tcPr>
            <w:tcW w:w="3197"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Linked study population (i.e. IDX in 2010 or later and GPD data available in the year before the IDX)</w:t>
            </w:r>
          </w:p>
        </w:tc>
      </w:tr>
      <w:tr>
        <w:trPr>
          <w:trHeight w:val="311" w:hRule="atLeast"/>
        </w:trPr>
        <w:tc>
          <w:tcPr>
            <w:tcW w:w="2018" w:type="dxa"/>
            <w:tcBorders/>
            <w:tcMar>
              <w:left w:w="28" w:type="dxa"/>
              <w:bottom w:w="28" w:type="dxa"/>
              <w:right w:w="28" w:type="dxa"/>
            </w:tcMar>
            <w:vAlign w:val="center"/>
          </w:tcPr>
          <w:p>
            <w:pPr>
              <w:pStyle w:val="TableContents"/>
              <w:rPr>
                <w:sz w:val="14"/>
              </w:rPr>
            </w:pPr>
            <w:r>
              <w:rPr>
                <w:sz w:val="14"/>
              </w:rPr>
            </w:r>
          </w:p>
        </w:tc>
        <w:tc>
          <w:tcPr>
            <w:tcW w:w="582" w:type="dxa"/>
            <w:tcBorders/>
            <w:tcMar>
              <w:left w:w="28" w:type="dxa"/>
              <w:bottom w:w="28" w:type="dxa"/>
              <w:right w:w="28" w:type="dxa"/>
            </w:tcMar>
            <w:vAlign w:val="center"/>
          </w:tcPr>
          <w:p>
            <w:pPr>
              <w:pStyle w:val="TableContents"/>
              <w:jc w:val="right"/>
              <w:rPr>
                <w:sz w:val="14"/>
              </w:rPr>
            </w:pPr>
            <w:r>
              <w:rPr>
                <w:sz w:val="14"/>
              </w:rPr>
              <w:t>N</w:t>
            </w:r>
          </w:p>
        </w:tc>
        <w:tc>
          <w:tcPr>
            <w:tcW w:w="1017" w:type="dxa"/>
            <w:tcBorders/>
            <w:tcMar>
              <w:left w:w="28" w:type="dxa"/>
              <w:bottom w:w="28" w:type="dxa"/>
              <w:right w:w="28" w:type="dxa"/>
            </w:tcMar>
            <w:vAlign w:val="center"/>
          </w:tcPr>
          <w:p>
            <w:pPr>
              <w:pStyle w:val="TableContents"/>
              <w:rPr>
                <w:b/>
                <w:b/>
                <w:sz w:val="14"/>
              </w:rPr>
            </w:pPr>
            <w:r>
              <w:rPr>
                <w:b/>
                <w:sz w:val="14"/>
              </w:rPr>
              <w:t>Cases</w:t>
            </w:r>
          </w:p>
        </w:tc>
        <w:tc>
          <w:tcPr>
            <w:tcW w:w="582" w:type="dxa"/>
            <w:tcBorders/>
            <w:tcMar>
              <w:left w:w="28" w:type="dxa"/>
              <w:bottom w:w="28" w:type="dxa"/>
              <w:right w:w="28" w:type="dxa"/>
            </w:tcMar>
            <w:vAlign w:val="center"/>
          </w:tcPr>
          <w:p>
            <w:pPr>
              <w:pStyle w:val="TableContents"/>
              <w:jc w:val="right"/>
              <w:rPr>
                <w:sz w:val="14"/>
              </w:rPr>
            </w:pPr>
            <w:r>
              <w:rPr>
                <w:sz w:val="14"/>
              </w:rPr>
              <w:t>N</w:t>
            </w:r>
          </w:p>
        </w:tc>
        <w:tc>
          <w:tcPr>
            <w:tcW w:w="1016" w:type="dxa"/>
            <w:tcBorders/>
            <w:tcMar>
              <w:left w:w="28" w:type="dxa"/>
              <w:bottom w:w="28" w:type="dxa"/>
              <w:right w:w="28" w:type="dxa"/>
            </w:tcMar>
            <w:vAlign w:val="center"/>
          </w:tcPr>
          <w:p>
            <w:pPr>
              <w:pStyle w:val="TableContents"/>
              <w:rPr>
                <w:b/>
                <w:b/>
                <w:sz w:val="14"/>
              </w:rPr>
            </w:pPr>
            <w:r>
              <w:rPr>
                <w:b/>
                <w:sz w:val="14"/>
              </w:rPr>
              <w:t>Controls</w:t>
            </w:r>
          </w:p>
        </w:tc>
      </w:tr>
      <w:tr>
        <w:trPr>
          <w:trHeight w:val="311" w:hRule="atLeast"/>
        </w:trPr>
        <w:tc>
          <w:tcPr>
            <w:tcW w:w="2018" w:type="dxa"/>
            <w:tcBorders/>
            <w:tcMar>
              <w:left w:w="28" w:type="dxa"/>
              <w:bottom w:w="28" w:type="dxa"/>
              <w:right w:w="28" w:type="dxa"/>
            </w:tcMar>
            <w:vAlign w:val="center"/>
          </w:tcPr>
          <w:p>
            <w:pPr>
              <w:pStyle w:val="TableContents"/>
              <w:rPr>
                <w:sz w:val="14"/>
              </w:rPr>
            </w:pPr>
            <w:r>
              <w:rPr>
                <w:sz w:val="14"/>
              </w:rPr>
            </w:r>
          </w:p>
        </w:tc>
        <w:tc>
          <w:tcPr>
            <w:tcW w:w="582" w:type="dxa"/>
            <w:tcBorders/>
            <w:tcMar>
              <w:left w:w="28" w:type="dxa"/>
              <w:bottom w:w="28" w:type="dxa"/>
              <w:right w:w="28" w:type="dxa"/>
            </w:tcMar>
            <w:vAlign w:val="center"/>
          </w:tcPr>
          <w:p>
            <w:pPr>
              <w:pStyle w:val="TableContents"/>
              <w:jc w:val="right"/>
              <w:rPr>
                <w:sz w:val="14"/>
              </w:rPr>
            </w:pPr>
            <w:r>
              <w:rPr>
                <w:sz w:val="14"/>
              </w:rPr>
              <w:t>%</w:t>
            </w:r>
          </w:p>
        </w:tc>
        <w:tc>
          <w:tcPr>
            <w:tcW w:w="1017" w:type="dxa"/>
            <w:tcBorders/>
            <w:tcMar>
              <w:left w:w="28" w:type="dxa"/>
              <w:bottom w:w="28" w:type="dxa"/>
              <w:right w:w="28" w:type="dxa"/>
            </w:tcMar>
            <w:vAlign w:val="center"/>
          </w:tcPr>
          <w:p>
            <w:pPr>
              <w:pStyle w:val="TableContents"/>
              <w:rPr>
                <w:sz w:val="14"/>
              </w:rPr>
            </w:pPr>
            <w:r>
              <w:rPr>
                <w:sz w:val="14"/>
              </w:rPr>
              <w:t>[95% CI]</w:t>
            </w:r>
          </w:p>
        </w:tc>
        <w:tc>
          <w:tcPr>
            <w:tcW w:w="582" w:type="dxa"/>
            <w:tcBorders/>
            <w:tcMar>
              <w:left w:w="28" w:type="dxa"/>
              <w:bottom w:w="28" w:type="dxa"/>
              <w:right w:w="28" w:type="dxa"/>
            </w:tcMar>
            <w:vAlign w:val="center"/>
          </w:tcPr>
          <w:p>
            <w:pPr>
              <w:pStyle w:val="TableContents"/>
              <w:jc w:val="right"/>
              <w:rPr>
                <w:sz w:val="14"/>
              </w:rPr>
            </w:pPr>
            <w:r>
              <w:rPr>
                <w:sz w:val="14"/>
              </w:rPr>
              <w:t>%</w:t>
            </w:r>
          </w:p>
        </w:tc>
        <w:tc>
          <w:tcPr>
            <w:tcW w:w="1016" w:type="dxa"/>
            <w:tcBorders/>
            <w:tcMar>
              <w:left w:w="28" w:type="dxa"/>
              <w:bottom w:w="28" w:type="dxa"/>
              <w:right w:w="28" w:type="dxa"/>
            </w:tcMar>
            <w:vAlign w:val="center"/>
          </w:tcPr>
          <w:p>
            <w:pPr>
              <w:pStyle w:val="TableContents"/>
              <w:rPr>
                <w:sz w:val="14"/>
              </w:rPr>
            </w:pPr>
            <w:r>
              <w:rPr>
                <w:sz w:val="14"/>
              </w:rPr>
              <w:t>[95% CI]</w:t>
            </w:r>
          </w:p>
        </w:tc>
      </w:tr>
      <w:tr>
        <w:trPr>
          <w:trHeight w:val="311" w:hRule="atLeast"/>
        </w:trPr>
        <w:tc>
          <w:tcPr>
            <w:tcW w:w="2018" w:type="dxa"/>
            <w:tcBorders>
              <w:bottom w:val="single" w:sz="2" w:space="0" w:color="000000"/>
            </w:tcBorders>
            <w:tcMar>
              <w:top w:w="0" w:type="dxa"/>
              <w:bottom w:w="28" w:type="dxa"/>
            </w:tcMar>
            <w:vAlign w:val="center"/>
          </w:tcPr>
          <w:p>
            <w:pPr>
              <w:pStyle w:val="TableContents"/>
              <w:jc w:val="right"/>
              <w:rPr>
                <w:b/>
                <w:b/>
                <w:sz w:val="14"/>
              </w:rPr>
            </w:pPr>
            <w:r>
              <w:rPr>
                <w:b/>
                <w:sz w:val="14"/>
              </w:rPr>
              <w:t>Total</w:t>
            </w:r>
          </w:p>
        </w:tc>
        <w:tc>
          <w:tcPr>
            <w:tcW w:w="582" w:type="dxa"/>
            <w:tcBorders>
              <w:bottom w:val="single" w:sz="2" w:space="0" w:color="000000"/>
            </w:tcBorders>
            <w:tcMar>
              <w:top w:w="0" w:type="dxa"/>
              <w:bottom w:w="28" w:type="dxa"/>
            </w:tcMar>
            <w:vAlign w:val="center"/>
          </w:tcPr>
          <w:p>
            <w:pPr>
              <w:pStyle w:val="TableContents"/>
              <w:jc w:val="right"/>
              <w:rPr>
                <w:b/>
                <w:b/>
                <w:sz w:val="14"/>
              </w:rPr>
            </w:pPr>
            <w:r>
              <w:rPr>
                <w:b/>
                <w:sz w:val="14"/>
              </w:rPr>
              <w:t>1721</w:t>
            </w:r>
          </w:p>
        </w:tc>
        <w:tc>
          <w:tcPr>
            <w:tcW w:w="1017" w:type="dxa"/>
            <w:tcBorders>
              <w:bottom w:val="single" w:sz="2" w:space="0" w:color="000000"/>
            </w:tcBorders>
            <w:tcMar>
              <w:top w:w="0" w:type="dxa"/>
              <w:bottom w:w="28" w:type="dxa"/>
            </w:tcMar>
            <w:vAlign w:val="center"/>
          </w:tcPr>
          <w:p>
            <w:pPr>
              <w:pStyle w:val="TableContents"/>
              <w:rPr>
                <w:sz w:val="14"/>
              </w:rPr>
            </w:pPr>
            <w:r>
              <w:rPr>
                <w:sz w:val="14"/>
              </w:rPr>
            </w:r>
          </w:p>
        </w:tc>
        <w:tc>
          <w:tcPr>
            <w:tcW w:w="582" w:type="dxa"/>
            <w:tcBorders>
              <w:bottom w:val="single" w:sz="2" w:space="0" w:color="000000"/>
            </w:tcBorders>
            <w:tcMar>
              <w:top w:w="0" w:type="dxa"/>
              <w:bottom w:w="28" w:type="dxa"/>
            </w:tcMar>
            <w:vAlign w:val="center"/>
          </w:tcPr>
          <w:p>
            <w:pPr>
              <w:pStyle w:val="TableContents"/>
              <w:jc w:val="right"/>
              <w:rPr>
                <w:b/>
                <w:b/>
                <w:sz w:val="14"/>
              </w:rPr>
            </w:pPr>
            <w:r>
              <w:rPr>
                <w:b/>
                <w:sz w:val="14"/>
              </w:rPr>
              <w:t>8605</w:t>
            </w:r>
          </w:p>
        </w:tc>
        <w:tc>
          <w:tcPr>
            <w:tcW w:w="1016" w:type="dxa"/>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5215" w:type="dxa"/>
            <w:gridSpan w:val="5"/>
            <w:tcBorders/>
            <w:shd w:color="auto" w:fill="CCCCCC" w:val="clear"/>
            <w:tcMar>
              <w:left w:w="28" w:type="dxa"/>
              <w:bottom w:w="28" w:type="dxa"/>
              <w:right w:w="28" w:type="dxa"/>
            </w:tcMar>
            <w:vAlign w:val="center"/>
          </w:tcPr>
          <w:p>
            <w:pPr>
              <w:pStyle w:val="TableContents"/>
              <w:rPr>
                <w:b/>
                <w:b/>
                <w:sz w:val="14"/>
              </w:rPr>
            </w:pPr>
            <w:r>
              <w:rPr>
                <w:b/>
                <w:sz w:val="14"/>
              </w:rPr>
              <w:t>Males/Females</w:t>
            </w:r>
          </w:p>
        </w:tc>
      </w:tr>
      <w:tr>
        <w:trPr/>
        <w:tc>
          <w:tcPr>
            <w:tcW w:w="2018" w:type="dxa"/>
            <w:vMerge w:val="restart"/>
            <w:tcBorders>
              <w:top w:val="single" w:sz="2" w:space="0" w:color="000000"/>
            </w:tcBorders>
          </w:tcPr>
          <w:p>
            <w:pPr>
              <w:pStyle w:val="TableContents"/>
              <w:jc w:val="right"/>
              <w:rPr>
                <w:sz w:val="14"/>
              </w:rPr>
            </w:pPr>
            <w:r>
              <w:rPr>
                <w:sz w:val="14"/>
              </w:rPr>
              <w:t>Females</w:t>
            </w:r>
          </w:p>
        </w:tc>
        <w:tc>
          <w:tcPr>
            <w:tcW w:w="582" w:type="dxa"/>
            <w:tcBorders>
              <w:top w:val="single" w:sz="2" w:space="0" w:color="000000"/>
            </w:tcBorders>
            <w:vAlign w:val="center"/>
          </w:tcPr>
          <w:p>
            <w:pPr>
              <w:pStyle w:val="TableContents"/>
              <w:jc w:val="right"/>
              <w:rPr>
                <w:sz w:val="14"/>
              </w:rPr>
            </w:pPr>
            <w:r>
              <w:rPr>
                <w:sz w:val="14"/>
              </w:rPr>
              <w:t>359</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1795</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20.9</w:t>
            </w:r>
          </w:p>
        </w:tc>
        <w:tc>
          <w:tcPr>
            <w:tcW w:w="1017" w:type="dxa"/>
            <w:tcBorders>
              <w:bottom w:val="single" w:sz="2" w:space="0" w:color="000000"/>
            </w:tcBorders>
            <w:tcMar>
              <w:top w:w="0" w:type="dxa"/>
              <w:bottom w:w="28" w:type="dxa"/>
            </w:tcMar>
            <w:vAlign w:val="center"/>
          </w:tcPr>
          <w:p>
            <w:pPr>
              <w:pStyle w:val="TableContents"/>
              <w:rPr>
                <w:sz w:val="14"/>
              </w:rPr>
            </w:pPr>
            <w:r>
              <w:rPr>
                <w:sz w:val="14"/>
              </w:rPr>
              <w:t>[19.1, 22.9]</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20.9</w:t>
            </w:r>
          </w:p>
        </w:tc>
        <w:tc>
          <w:tcPr>
            <w:tcW w:w="1016" w:type="dxa"/>
            <w:tcBorders>
              <w:bottom w:val="single" w:sz="2" w:space="0" w:color="000000"/>
            </w:tcBorders>
            <w:tcMar>
              <w:top w:w="0" w:type="dxa"/>
              <w:bottom w:w="28" w:type="dxa"/>
            </w:tcMar>
            <w:vAlign w:val="center"/>
          </w:tcPr>
          <w:p>
            <w:pPr>
              <w:pStyle w:val="TableContents"/>
              <w:rPr>
                <w:sz w:val="14"/>
              </w:rPr>
            </w:pPr>
            <w:r>
              <w:rPr>
                <w:sz w:val="14"/>
              </w:rPr>
              <w:t>[20.1, 21.8]</w:t>
            </w:r>
          </w:p>
        </w:tc>
      </w:tr>
      <w:tr>
        <w:trPr/>
        <w:tc>
          <w:tcPr>
            <w:tcW w:w="2018" w:type="dxa"/>
            <w:vMerge w:val="restart"/>
            <w:tcBorders>
              <w:top w:val="single" w:sz="2" w:space="0" w:color="000000"/>
              <w:bottom w:val="single" w:sz="2" w:space="0" w:color="000000"/>
            </w:tcBorders>
            <w:tcMar>
              <w:bottom w:w="28" w:type="dxa"/>
            </w:tcMar>
            <w:vAlign w:val="center"/>
          </w:tcPr>
          <w:p>
            <w:pPr>
              <w:pStyle w:val="TableContents"/>
              <w:jc w:val="right"/>
              <w:rPr>
                <w:sz w:val="14"/>
              </w:rPr>
            </w:pPr>
            <w:r>
              <w:rPr>
                <w:sz w:val="14"/>
              </w:rPr>
              <w:t>Males</w:t>
            </w:r>
          </w:p>
        </w:tc>
        <w:tc>
          <w:tcPr>
            <w:tcW w:w="582" w:type="dxa"/>
            <w:tcBorders>
              <w:top w:val="single" w:sz="2" w:space="0" w:color="000000"/>
            </w:tcBorders>
            <w:vAlign w:val="center"/>
          </w:tcPr>
          <w:p>
            <w:pPr>
              <w:pStyle w:val="TableContents"/>
              <w:jc w:val="right"/>
              <w:rPr>
                <w:sz w:val="14"/>
              </w:rPr>
            </w:pPr>
            <w:r>
              <w:rPr>
                <w:sz w:val="14"/>
              </w:rPr>
              <w:t>1362</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6810</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bottom w:val="single" w:sz="2" w:space="0" w:color="000000"/>
            </w:tcBorders>
            <w:tcMar>
              <w:bottom w:w="28" w:type="dxa"/>
            </w:tcMar>
            <w:vAlign w:val="center"/>
          </w:tcPr>
          <w:p>
            <w:pPr>
              <w:pStyle w:val="TableContents"/>
              <w:rPr>
                <w:sz w:val="4"/>
                <w:szCs w:val="4"/>
              </w:rPr>
            </w:pPr>
            <w:r>
              <w:rPr>
                <w:sz w:val="4"/>
                <w:szCs w:val="4"/>
              </w:rPr>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79.2</w:t>
            </w:r>
          </w:p>
        </w:tc>
        <w:tc>
          <w:tcPr>
            <w:tcW w:w="1017" w:type="dxa"/>
            <w:tcBorders>
              <w:bottom w:val="single" w:sz="2" w:space="0" w:color="000000"/>
            </w:tcBorders>
            <w:tcMar>
              <w:top w:w="0" w:type="dxa"/>
              <w:bottom w:w="28" w:type="dxa"/>
            </w:tcMar>
            <w:vAlign w:val="center"/>
          </w:tcPr>
          <w:p>
            <w:pPr>
              <w:pStyle w:val="TableContents"/>
              <w:rPr>
                <w:sz w:val="14"/>
              </w:rPr>
            </w:pPr>
            <w:r>
              <w:rPr>
                <w:sz w:val="14"/>
              </w:rPr>
              <w:t>[77.2, 81.0]</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79.2</w:t>
            </w:r>
          </w:p>
        </w:tc>
        <w:tc>
          <w:tcPr>
            <w:tcW w:w="1016" w:type="dxa"/>
            <w:tcBorders>
              <w:bottom w:val="single" w:sz="2" w:space="0" w:color="000000"/>
            </w:tcBorders>
            <w:tcMar>
              <w:top w:w="0" w:type="dxa"/>
              <w:bottom w:w="28" w:type="dxa"/>
            </w:tcMar>
            <w:vAlign w:val="center"/>
          </w:tcPr>
          <w:p>
            <w:pPr>
              <w:pStyle w:val="TableContents"/>
              <w:rPr>
                <w:sz w:val="14"/>
              </w:rPr>
            </w:pPr>
            <w:r>
              <w:rPr>
                <w:sz w:val="14"/>
              </w:rPr>
              <w:t>[78.3, 80.0]</w:t>
            </w:r>
          </w:p>
        </w:tc>
      </w:tr>
      <w:tr>
        <w:trPr>
          <w:trHeight w:val="311" w:hRule="atLeast"/>
        </w:trPr>
        <w:tc>
          <w:tcPr>
            <w:tcW w:w="5215" w:type="dxa"/>
            <w:gridSpan w:val="5"/>
            <w:tcBorders/>
            <w:shd w:color="auto" w:fill="CCCCCC" w:val="clear"/>
            <w:tcMar>
              <w:left w:w="28" w:type="dxa"/>
              <w:bottom w:w="28" w:type="dxa"/>
              <w:right w:w="28" w:type="dxa"/>
            </w:tcMar>
            <w:vAlign w:val="center"/>
          </w:tcPr>
          <w:p>
            <w:pPr>
              <w:pStyle w:val="TableContents"/>
              <w:rPr>
                <w:b/>
                <w:b/>
                <w:sz w:val="14"/>
              </w:rPr>
            </w:pPr>
            <w:r>
              <w:rPr>
                <w:b/>
                <w:sz w:val="14"/>
              </w:rPr>
              <w:t>Age group</w:t>
            </w:r>
          </w:p>
        </w:tc>
      </w:tr>
      <w:tr>
        <w:trPr/>
        <w:tc>
          <w:tcPr>
            <w:tcW w:w="2018" w:type="dxa"/>
            <w:vMerge w:val="restart"/>
            <w:tcBorders>
              <w:top w:val="single" w:sz="2" w:space="0" w:color="000000"/>
            </w:tcBorders>
          </w:tcPr>
          <w:p>
            <w:pPr>
              <w:pStyle w:val="TableContents"/>
              <w:jc w:val="right"/>
              <w:rPr>
                <w:sz w:val="14"/>
              </w:rPr>
            </w:pPr>
            <w:r>
              <w:rPr>
                <w:sz w:val="14"/>
              </w:rPr>
              <w:t>Children &amp; young people: [10, 24] y.o.</w:t>
            </w:r>
          </w:p>
        </w:tc>
        <w:tc>
          <w:tcPr>
            <w:tcW w:w="582" w:type="dxa"/>
            <w:tcBorders>
              <w:top w:val="single" w:sz="2" w:space="0" w:color="000000"/>
            </w:tcBorders>
            <w:vAlign w:val="center"/>
          </w:tcPr>
          <w:p>
            <w:pPr>
              <w:pStyle w:val="TableContents"/>
              <w:jc w:val="right"/>
              <w:rPr>
                <w:sz w:val="14"/>
              </w:rPr>
            </w:pPr>
            <w:r>
              <w:rPr>
                <w:sz w:val="14"/>
              </w:rPr>
              <w:t>164</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820</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9.6</w:t>
            </w:r>
          </w:p>
        </w:tc>
        <w:tc>
          <w:tcPr>
            <w:tcW w:w="1017" w:type="dxa"/>
            <w:tcBorders>
              <w:bottom w:val="single" w:sz="2" w:space="0" w:color="000000"/>
            </w:tcBorders>
            <w:tcMar>
              <w:top w:w="0" w:type="dxa"/>
              <w:bottom w:w="28" w:type="dxa"/>
            </w:tcMar>
            <w:vAlign w:val="center"/>
          </w:tcPr>
          <w:p>
            <w:pPr>
              <w:pStyle w:val="TableContents"/>
              <w:rPr>
                <w:sz w:val="14"/>
              </w:rPr>
            </w:pPr>
            <w:r>
              <w:rPr>
                <w:sz w:val="14"/>
              </w:rPr>
              <w:t>[8.3, 11.1]</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9.6</w:t>
            </w:r>
          </w:p>
        </w:tc>
        <w:tc>
          <w:tcPr>
            <w:tcW w:w="1016" w:type="dxa"/>
            <w:tcBorders>
              <w:bottom w:val="single" w:sz="2" w:space="0" w:color="000000"/>
            </w:tcBorders>
            <w:tcMar>
              <w:top w:w="0" w:type="dxa"/>
              <w:bottom w:w="28" w:type="dxa"/>
            </w:tcMar>
            <w:vAlign w:val="center"/>
          </w:tcPr>
          <w:p>
            <w:pPr>
              <w:pStyle w:val="TableContents"/>
              <w:rPr>
                <w:sz w:val="14"/>
              </w:rPr>
            </w:pPr>
            <w:r>
              <w:rPr>
                <w:sz w:val="14"/>
              </w:rPr>
              <w:t>[9.0, 10.2]</w:t>
            </w:r>
          </w:p>
        </w:tc>
      </w:tr>
      <w:tr>
        <w:trPr/>
        <w:tc>
          <w:tcPr>
            <w:tcW w:w="2018" w:type="dxa"/>
            <w:vMerge w:val="restart"/>
            <w:tcBorders>
              <w:top w:val="single" w:sz="2" w:space="0" w:color="000000"/>
            </w:tcBorders>
          </w:tcPr>
          <w:p>
            <w:pPr>
              <w:pStyle w:val="TableContents"/>
              <w:jc w:val="right"/>
              <w:rPr>
                <w:sz w:val="14"/>
              </w:rPr>
            </w:pPr>
            <w:r>
              <w:rPr>
                <w:sz w:val="14"/>
              </w:rPr>
              <w:t>Adults: [25, 64] y.o.</w:t>
            </w:r>
          </w:p>
        </w:tc>
        <w:tc>
          <w:tcPr>
            <w:tcW w:w="582" w:type="dxa"/>
            <w:tcBorders>
              <w:top w:val="single" w:sz="2" w:space="0" w:color="000000"/>
            </w:tcBorders>
            <w:vAlign w:val="center"/>
          </w:tcPr>
          <w:p>
            <w:pPr>
              <w:pStyle w:val="TableContents"/>
              <w:jc w:val="right"/>
              <w:rPr>
                <w:sz w:val="14"/>
              </w:rPr>
            </w:pPr>
            <w:r>
              <w:rPr>
                <w:sz w:val="14"/>
              </w:rPr>
              <w:t>1253</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6272</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72.9</w:t>
            </w:r>
          </w:p>
        </w:tc>
        <w:tc>
          <w:tcPr>
            <w:tcW w:w="1017" w:type="dxa"/>
            <w:tcBorders>
              <w:bottom w:val="single" w:sz="2" w:space="0" w:color="000000"/>
            </w:tcBorders>
            <w:tcMar>
              <w:top w:w="0" w:type="dxa"/>
              <w:bottom w:w="28" w:type="dxa"/>
            </w:tcMar>
            <w:vAlign w:val="center"/>
          </w:tcPr>
          <w:p>
            <w:pPr>
              <w:pStyle w:val="TableContents"/>
              <w:rPr>
                <w:sz w:val="14"/>
              </w:rPr>
            </w:pPr>
            <w:r>
              <w:rPr>
                <w:sz w:val="14"/>
              </w:rPr>
              <w:t>[70.7, 74.9]</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72.9</w:t>
            </w:r>
          </w:p>
        </w:tc>
        <w:tc>
          <w:tcPr>
            <w:tcW w:w="1016" w:type="dxa"/>
            <w:tcBorders>
              <w:bottom w:val="single" w:sz="2" w:space="0" w:color="000000"/>
            </w:tcBorders>
            <w:tcMar>
              <w:top w:w="0" w:type="dxa"/>
              <w:bottom w:w="28" w:type="dxa"/>
            </w:tcMar>
            <w:vAlign w:val="center"/>
          </w:tcPr>
          <w:p>
            <w:pPr>
              <w:pStyle w:val="TableContents"/>
              <w:rPr>
                <w:sz w:val="14"/>
              </w:rPr>
            </w:pPr>
            <w:r>
              <w:rPr>
                <w:sz w:val="14"/>
              </w:rPr>
              <w:t>[72.0, 73.9]</w:t>
            </w:r>
          </w:p>
        </w:tc>
      </w:tr>
      <w:tr>
        <w:trPr/>
        <w:tc>
          <w:tcPr>
            <w:tcW w:w="2018" w:type="dxa"/>
            <w:vMerge w:val="restart"/>
            <w:tcBorders>
              <w:top w:val="single" w:sz="2" w:space="0" w:color="000000"/>
            </w:tcBorders>
          </w:tcPr>
          <w:p>
            <w:pPr>
              <w:pStyle w:val="TableContents"/>
              <w:jc w:val="right"/>
              <w:rPr>
                <w:sz w:val="14"/>
              </w:rPr>
            </w:pPr>
            <w:r>
              <w:rPr>
                <w:sz w:val="14"/>
              </w:rPr>
              <w:t>Older population: 64+ y.o.</w:t>
            </w:r>
          </w:p>
        </w:tc>
        <w:tc>
          <w:tcPr>
            <w:tcW w:w="582" w:type="dxa"/>
            <w:tcBorders>
              <w:top w:val="single" w:sz="2" w:space="0" w:color="000000"/>
            </w:tcBorders>
            <w:vAlign w:val="center"/>
          </w:tcPr>
          <w:p>
            <w:pPr>
              <w:pStyle w:val="TableContents"/>
              <w:jc w:val="right"/>
              <w:rPr>
                <w:sz w:val="14"/>
              </w:rPr>
            </w:pPr>
            <w:r>
              <w:rPr>
                <w:sz w:val="14"/>
              </w:rPr>
              <w:t>304</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1513</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17.7</w:t>
            </w:r>
          </w:p>
        </w:tc>
        <w:tc>
          <w:tcPr>
            <w:tcW w:w="1017" w:type="dxa"/>
            <w:tcBorders>
              <w:bottom w:val="single" w:sz="2" w:space="0" w:color="000000"/>
            </w:tcBorders>
            <w:tcMar>
              <w:top w:w="0" w:type="dxa"/>
              <w:bottom w:w="28" w:type="dxa"/>
            </w:tcMar>
            <w:vAlign w:val="center"/>
          </w:tcPr>
          <w:p>
            <w:pPr>
              <w:pStyle w:val="TableContents"/>
              <w:rPr>
                <w:sz w:val="14"/>
              </w:rPr>
            </w:pPr>
            <w:r>
              <w:rPr>
                <w:sz w:val="14"/>
              </w:rPr>
              <w:t>[16.0, 19.6]</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17.6</w:t>
            </w:r>
          </w:p>
        </w:tc>
        <w:tc>
          <w:tcPr>
            <w:tcW w:w="1016" w:type="dxa"/>
            <w:tcBorders>
              <w:bottom w:val="single" w:sz="2" w:space="0" w:color="000000"/>
            </w:tcBorders>
            <w:tcMar>
              <w:top w:w="0" w:type="dxa"/>
              <w:bottom w:w="28" w:type="dxa"/>
            </w:tcMar>
            <w:vAlign w:val="center"/>
          </w:tcPr>
          <w:p>
            <w:pPr>
              <w:pStyle w:val="TableContents"/>
              <w:rPr>
                <w:sz w:val="14"/>
              </w:rPr>
            </w:pPr>
            <w:r>
              <w:rPr>
                <w:sz w:val="14"/>
              </w:rPr>
              <w:t>[16.8, 18.5]</w:t>
            </w:r>
          </w:p>
        </w:tc>
      </w:tr>
      <w:tr>
        <w:trPr>
          <w:trHeight w:val="311" w:hRule="atLeast"/>
        </w:trPr>
        <w:tc>
          <w:tcPr>
            <w:tcW w:w="5215" w:type="dxa"/>
            <w:gridSpan w:val="5"/>
            <w:tcBorders>
              <w:top w:val="single" w:sz="2" w:space="0" w:color="000000"/>
              <w:bottom w:val="single" w:sz="2" w:space="0" w:color="000000"/>
            </w:tcBorders>
            <w:shd w:color="auto" w:fill="CCCCCC" w:val="clear"/>
            <w:tcMar>
              <w:bottom w:w="28" w:type="dxa"/>
            </w:tcMar>
            <w:vAlign w:val="center"/>
          </w:tcPr>
          <w:p>
            <w:pPr>
              <w:pStyle w:val="TableContents"/>
              <w:rPr>
                <w:b/>
                <w:b/>
                <w:sz w:val="14"/>
              </w:rPr>
            </w:pPr>
            <w:r>
              <w:rPr>
                <w:b/>
                <w:sz w:val="14"/>
              </w:rPr>
              <w:t>WIMD deprivation</w:t>
            </w:r>
          </w:p>
        </w:tc>
      </w:tr>
      <w:tr>
        <w:trPr/>
        <w:tc>
          <w:tcPr>
            <w:tcW w:w="2018" w:type="dxa"/>
            <w:vMerge w:val="restart"/>
            <w:tcBorders>
              <w:top w:val="single" w:sz="2" w:space="0" w:color="000000"/>
            </w:tcBorders>
          </w:tcPr>
          <w:p>
            <w:pPr>
              <w:pStyle w:val="TableContents"/>
              <w:jc w:val="right"/>
              <w:rPr>
                <w:sz w:val="14"/>
              </w:rPr>
            </w:pPr>
            <w:r>
              <w:rPr>
                <w:sz w:val="14"/>
              </w:rPr>
              <w:t>Least deprived - 1</w:t>
            </w:r>
          </w:p>
        </w:tc>
        <w:tc>
          <w:tcPr>
            <w:tcW w:w="582" w:type="dxa"/>
            <w:tcBorders>
              <w:top w:val="single" w:sz="2" w:space="0" w:color="000000"/>
            </w:tcBorders>
            <w:vAlign w:val="center"/>
          </w:tcPr>
          <w:p>
            <w:pPr>
              <w:pStyle w:val="TableContents"/>
              <w:jc w:val="right"/>
              <w:rPr>
                <w:sz w:val="14"/>
              </w:rPr>
            </w:pPr>
            <w:r>
              <w:rPr>
                <w:sz w:val="14"/>
              </w:rPr>
              <w:t>247</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1799</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14.4</w:t>
            </w:r>
          </w:p>
        </w:tc>
        <w:tc>
          <w:tcPr>
            <w:tcW w:w="1017" w:type="dxa"/>
            <w:tcBorders>
              <w:bottom w:val="single" w:sz="2" w:space="0" w:color="000000"/>
            </w:tcBorders>
            <w:tcMar>
              <w:top w:w="0" w:type="dxa"/>
              <w:bottom w:w="28" w:type="dxa"/>
            </w:tcMar>
            <w:vAlign w:val="center"/>
          </w:tcPr>
          <w:p>
            <w:pPr>
              <w:pStyle w:val="TableContents"/>
              <w:rPr>
                <w:sz w:val="14"/>
              </w:rPr>
            </w:pPr>
            <w:r>
              <w:rPr>
                <w:sz w:val="14"/>
              </w:rPr>
              <w:t>[12.8, 16.1]</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21</w:t>
            </w:r>
          </w:p>
        </w:tc>
        <w:tc>
          <w:tcPr>
            <w:tcW w:w="1016" w:type="dxa"/>
            <w:tcBorders>
              <w:bottom w:val="single" w:sz="2" w:space="0" w:color="000000"/>
            </w:tcBorders>
            <w:tcMar>
              <w:top w:w="0" w:type="dxa"/>
              <w:bottom w:w="28" w:type="dxa"/>
            </w:tcMar>
            <w:vAlign w:val="center"/>
          </w:tcPr>
          <w:p>
            <w:pPr>
              <w:pStyle w:val="TableContents"/>
              <w:rPr>
                <w:sz w:val="14"/>
              </w:rPr>
            </w:pPr>
            <w:r>
              <w:rPr>
                <w:sz w:val="14"/>
              </w:rPr>
              <w:t>[20.1, 21.8]</w:t>
            </w:r>
          </w:p>
        </w:tc>
      </w:tr>
      <w:tr>
        <w:trPr/>
        <w:tc>
          <w:tcPr>
            <w:tcW w:w="2018" w:type="dxa"/>
            <w:vMerge w:val="restart"/>
            <w:tcBorders>
              <w:top w:val="single" w:sz="2" w:space="0" w:color="000000"/>
            </w:tcBorders>
          </w:tcPr>
          <w:p>
            <w:pPr>
              <w:pStyle w:val="TableContents"/>
              <w:jc w:val="right"/>
              <w:rPr>
                <w:sz w:val="14"/>
              </w:rPr>
            </w:pPr>
            <w:r>
              <w:rPr>
                <w:sz w:val="14"/>
              </w:rPr>
              <w:t>2</w:t>
            </w:r>
          </w:p>
        </w:tc>
        <w:tc>
          <w:tcPr>
            <w:tcW w:w="582" w:type="dxa"/>
            <w:tcBorders>
              <w:top w:val="single" w:sz="2" w:space="0" w:color="000000"/>
            </w:tcBorders>
            <w:vAlign w:val="center"/>
          </w:tcPr>
          <w:p>
            <w:pPr>
              <w:pStyle w:val="TableContents"/>
              <w:jc w:val="right"/>
              <w:rPr>
                <w:sz w:val="14"/>
              </w:rPr>
            </w:pPr>
            <w:r>
              <w:rPr>
                <w:sz w:val="14"/>
              </w:rPr>
              <w:t>282</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1552</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t>2</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16.4</w:t>
            </w:r>
          </w:p>
        </w:tc>
        <w:tc>
          <w:tcPr>
            <w:tcW w:w="1017" w:type="dxa"/>
            <w:tcBorders>
              <w:bottom w:val="single" w:sz="2" w:space="0" w:color="000000"/>
            </w:tcBorders>
            <w:tcMar>
              <w:top w:w="0" w:type="dxa"/>
              <w:bottom w:w="28" w:type="dxa"/>
            </w:tcMar>
            <w:vAlign w:val="center"/>
          </w:tcPr>
          <w:p>
            <w:pPr>
              <w:pStyle w:val="TableContents"/>
              <w:rPr>
                <w:sz w:val="14"/>
              </w:rPr>
            </w:pPr>
            <w:r>
              <w:rPr>
                <w:sz w:val="14"/>
              </w:rPr>
              <w:t>[14.8, 18.3]</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18.1</w:t>
            </w:r>
          </w:p>
        </w:tc>
        <w:tc>
          <w:tcPr>
            <w:tcW w:w="1016" w:type="dxa"/>
            <w:tcBorders>
              <w:bottom w:val="single" w:sz="2" w:space="0" w:color="000000"/>
            </w:tcBorders>
            <w:tcMar>
              <w:top w:w="0" w:type="dxa"/>
              <w:bottom w:w="28" w:type="dxa"/>
            </w:tcMar>
            <w:vAlign w:val="center"/>
          </w:tcPr>
          <w:p>
            <w:pPr>
              <w:pStyle w:val="TableContents"/>
              <w:rPr>
                <w:sz w:val="14"/>
              </w:rPr>
            </w:pPr>
            <w:r>
              <w:rPr>
                <w:sz w:val="14"/>
              </w:rPr>
              <w:t>[17.3, 18.9]</w:t>
            </w:r>
          </w:p>
        </w:tc>
      </w:tr>
      <w:tr>
        <w:trPr/>
        <w:tc>
          <w:tcPr>
            <w:tcW w:w="2018" w:type="dxa"/>
            <w:vMerge w:val="restart"/>
            <w:tcBorders>
              <w:top w:val="single" w:sz="2" w:space="0" w:color="000000"/>
            </w:tcBorders>
          </w:tcPr>
          <w:p>
            <w:pPr>
              <w:pStyle w:val="TableContents"/>
              <w:jc w:val="right"/>
              <w:rPr>
                <w:sz w:val="14"/>
              </w:rPr>
            </w:pPr>
            <w:r>
              <w:rPr>
                <w:sz w:val="14"/>
              </w:rPr>
              <w:t>3</w:t>
            </w:r>
          </w:p>
        </w:tc>
        <w:tc>
          <w:tcPr>
            <w:tcW w:w="582" w:type="dxa"/>
            <w:tcBorders>
              <w:top w:val="single" w:sz="2" w:space="0" w:color="000000"/>
            </w:tcBorders>
            <w:vAlign w:val="center"/>
          </w:tcPr>
          <w:p>
            <w:pPr>
              <w:pStyle w:val="TableContents"/>
              <w:jc w:val="right"/>
              <w:rPr>
                <w:sz w:val="14"/>
              </w:rPr>
            </w:pPr>
            <w:r>
              <w:rPr>
                <w:sz w:val="14"/>
              </w:rPr>
              <w:t>348</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1797</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t>3</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20.3</w:t>
            </w:r>
          </w:p>
        </w:tc>
        <w:tc>
          <w:tcPr>
            <w:tcW w:w="1017" w:type="dxa"/>
            <w:tcBorders>
              <w:bottom w:val="single" w:sz="2" w:space="0" w:color="000000"/>
            </w:tcBorders>
            <w:tcMar>
              <w:top w:w="0" w:type="dxa"/>
              <w:bottom w:w="28" w:type="dxa"/>
            </w:tcMar>
            <w:vAlign w:val="center"/>
          </w:tcPr>
          <w:p>
            <w:pPr>
              <w:pStyle w:val="TableContents"/>
              <w:rPr>
                <w:sz w:val="14"/>
              </w:rPr>
            </w:pPr>
            <w:r>
              <w:rPr>
                <w:sz w:val="14"/>
              </w:rPr>
              <w:t>[18.4, 22.2]</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20.9</w:t>
            </w:r>
          </w:p>
        </w:tc>
        <w:tc>
          <w:tcPr>
            <w:tcW w:w="1016" w:type="dxa"/>
            <w:tcBorders>
              <w:bottom w:val="single" w:sz="2" w:space="0" w:color="000000"/>
            </w:tcBorders>
            <w:tcMar>
              <w:top w:w="0" w:type="dxa"/>
              <w:bottom w:w="28" w:type="dxa"/>
            </w:tcMar>
            <w:vAlign w:val="center"/>
          </w:tcPr>
          <w:p>
            <w:pPr>
              <w:pStyle w:val="TableContents"/>
              <w:rPr>
                <w:sz w:val="14"/>
              </w:rPr>
            </w:pPr>
            <w:r>
              <w:rPr>
                <w:sz w:val="14"/>
              </w:rPr>
              <w:t>[20.1, 21.8]</w:t>
            </w:r>
          </w:p>
        </w:tc>
      </w:tr>
      <w:tr>
        <w:trPr/>
        <w:tc>
          <w:tcPr>
            <w:tcW w:w="2018" w:type="dxa"/>
            <w:vMerge w:val="restart"/>
            <w:tcBorders>
              <w:top w:val="single" w:sz="2" w:space="0" w:color="000000"/>
            </w:tcBorders>
          </w:tcPr>
          <w:p>
            <w:pPr>
              <w:pStyle w:val="TableContents"/>
              <w:jc w:val="right"/>
              <w:rPr>
                <w:sz w:val="14"/>
              </w:rPr>
            </w:pPr>
            <w:r>
              <w:rPr>
                <w:sz w:val="14"/>
              </w:rPr>
              <w:t>4</w:t>
            </w:r>
          </w:p>
        </w:tc>
        <w:tc>
          <w:tcPr>
            <w:tcW w:w="582" w:type="dxa"/>
            <w:tcBorders>
              <w:top w:val="single" w:sz="2" w:space="0" w:color="000000"/>
            </w:tcBorders>
            <w:vAlign w:val="center"/>
          </w:tcPr>
          <w:p>
            <w:pPr>
              <w:pStyle w:val="TableContents"/>
              <w:jc w:val="right"/>
              <w:rPr>
                <w:sz w:val="14"/>
              </w:rPr>
            </w:pPr>
            <w:r>
              <w:rPr>
                <w:sz w:val="14"/>
              </w:rPr>
              <w:t>360</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1699</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t>4</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21</w:t>
            </w:r>
          </w:p>
        </w:tc>
        <w:tc>
          <w:tcPr>
            <w:tcW w:w="1017" w:type="dxa"/>
            <w:tcBorders>
              <w:bottom w:val="single" w:sz="2" w:space="0" w:color="000000"/>
            </w:tcBorders>
            <w:tcMar>
              <w:top w:w="0" w:type="dxa"/>
              <w:bottom w:w="28" w:type="dxa"/>
            </w:tcMar>
            <w:vAlign w:val="center"/>
          </w:tcPr>
          <w:p>
            <w:pPr>
              <w:pStyle w:val="TableContents"/>
              <w:rPr>
                <w:sz w:val="14"/>
              </w:rPr>
            </w:pPr>
            <w:r>
              <w:rPr>
                <w:sz w:val="14"/>
              </w:rPr>
              <w:t>[19.1, 23.0]</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19.8</w:t>
            </w:r>
          </w:p>
        </w:tc>
        <w:tc>
          <w:tcPr>
            <w:tcW w:w="1016" w:type="dxa"/>
            <w:tcBorders>
              <w:bottom w:val="single" w:sz="2" w:space="0" w:color="000000"/>
            </w:tcBorders>
            <w:tcMar>
              <w:top w:w="0" w:type="dxa"/>
              <w:bottom w:w="28" w:type="dxa"/>
            </w:tcMar>
            <w:vAlign w:val="center"/>
          </w:tcPr>
          <w:p>
            <w:pPr>
              <w:pStyle w:val="TableContents"/>
              <w:rPr>
                <w:sz w:val="14"/>
              </w:rPr>
            </w:pPr>
            <w:r>
              <w:rPr>
                <w:sz w:val="14"/>
              </w:rPr>
              <w:t>[19.0, 20.6]</w:t>
            </w:r>
          </w:p>
        </w:tc>
      </w:tr>
      <w:tr>
        <w:trPr/>
        <w:tc>
          <w:tcPr>
            <w:tcW w:w="2018" w:type="dxa"/>
            <w:vMerge w:val="restart"/>
            <w:tcBorders>
              <w:top w:val="single" w:sz="2" w:space="0" w:color="000000"/>
            </w:tcBorders>
          </w:tcPr>
          <w:p>
            <w:pPr>
              <w:pStyle w:val="TableContents"/>
              <w:jc w:val="right"/>
              <w:rPr>
                <w:sz w:val="14"/>
              </w:rPr>
            </w:pPr>
            <w:r>
              <w:rPr>
                <w:sz w:val="14"/>
              </w:rPr>
              <w:t>Most deprived - 5</w:t>
            </w:r>
          </w:p>
        </w:tc>
        <w:tc>
          <w:tcPr>
            <w:tcW w:w="582" w:type="dxa"/>
            <w:tcBorders>
              <w:top w:val="single" w:sz="2" w:space="0" w:color="000000"/>
            </w:tcBorders>
            <w:vAlign w:val="center"/>
          </w:tcPr>
          <w:p>
            <w:pPr>
              <w:pStyle w:val="TableContents"/>
              <w:jc w:val="right"/>
              <w:rPr>
                <w:sz w:val="14"/>
              </w:rPr>
            </w:pPr>
            <w:r>
              <w:rPr>
                <w:sz w:val="14"/>
              </w:rPr>
              <w:t>414</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1749</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24.1</w:t>
            </w:r>
          </w:p>
        </w:tc>
        <w:tc>
          <w:tcPr>
            <w:tcW w:w="1017" w:type="dxa"/>
            <w:tcBorders>
              <w:bottom w:val="single" w:sz="2" w:space="0" w:color="000000"/>
            </w:tcBorders>
            <w:tcMar>
              <w:top w:w="0" w:type="dxa"/>
              <w:bottom w:w="28" w:type="dxa"/>
            </w:tcMar>
            <w:vAlign w:val="center"/>
          </w:tcPr>
          <w:p>
            <w:pPr>
              <w:pStyle w:val="TableContents"/>
              <w:rPr>
                <w:sz w:val="14"/>
              </w:rPr>
            </w:pPr>
            <w:r>
              <w:rPr>
                <w:sz w:val="14"/>
              </w:rPr>
              <w:t>[22.1, 26.2]</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20.4</w:t>
            </w:r>
          </w:p>
        </w:tc>
        <w:tc>
          <w:tcPr>
            <w:tcW w:w="1016" w:type="dxa"/>
            <w:tcBorders>
              <w:bottom w:val="single" w:sz="2" w:space="0" w:color="000000"/>
            </w:tcBorders>
            <w:tcMar>
              <w:top w:w="0" w:type="dxa"/>
              <w:bottom w:w="28" w:type="dxa"/>
            </w:tcMar>
            <w:vAlign w:val="center"/>
          </w:tcPr>
          <w:p>
            <w:pPr>
              <w:pStyle w:val="TableContents"/>
              <w:rPr>
                <w:sz w:val="14"/>
              </w:rPr>
            </w:pPr>
            <w:r>
              <w:rPr>
                <w:sz w:val="14"/>
              </w:rPr>
              <w:t>[19.5, 21.2]</w:t>
            </w:r>
          </w:p>
        </w:tc>
      </w:tr>
      <w:tr>
        <w:trPr>
          <w:trHeight w:val="311" w:hRule="atLeast"/>
        </w:trPr>
        <w:tc>
          <w:tcPr>
            <w:tcW w:w="5215" w:type="dxa"/>
            <w:gridSpan w:val="5"/>
            <w:tcBorders>
              <w:top w:val="single" w:sz="2" w:space="0" w:color="000000"/>
              <w:bottom w:val="single" w:sz="2" w:space="0" w:color="000000"/>
            </w:tcBorders>
            <w:shd w:color="auto" w:fill="CCCCCC" w:val="clear"/>
            <w:tcMar>
              <w:bottom w:w="28" w:type="dxa"/>
            </w:tcMar>
            <w:vAlign w:val="center"/>
          </w:tcPr>
          <w:p>
            <w:pPr>
              <w:pStyle w:val="TableContents"/>
              <w:rPr>
                <w:b/>
                <w:b/>
                <w:sz w:val="14"/>
              </w:rPr>
            </w:pPr>
            <w:r>
              <w:rPr>
                <w:b/>
                <w:sz w:val="14"/>
              </w:rPr>
              <w:t>Area morphology</w:t>
            </w:r>
          </w:p>
        </w:tc>
      </w:tr>
      <w:tr>
        <w:trPr/>
        <w:tc>
          <w:tcPr>
            <w:tcW w:w="2018" w:type="dxa"/>
            <w:vMerge w:val="restart"/>
            <w:tcBorders>
              <w:top w:val="single" w:sz="2" w:space="0" w:color="000000"/>
            </w:tcBorders>
          </w:tcPr>
          <w:p>
            <w:pPr>
              <w:pStyle w:val="TableContents"/>
              <w:jc w:val="right"/>
              <w:rPr>
                <w:sz w:val="14"/>
              </w:rPr>
            </w:pPr>
            <w:r>
              <w:rPr>
                <w:sz w:val="14"/>
              </w:rPr>
              <w:t>Urban</w:t>
            </w:r>
          </w:p>
        </w:tc>
        <w:tc>
          <w:tcPr>
            <w:tcW w:w="582" w:type="dxa"/>
            <w:tcBorders>
              <w:top w:val="single" w:sz="2" w:space="0" w:color="000000"/>
            </w:tcBorders>
            <w:vAlign w:val="center"/>
          </w:tcPr>
          <w:p>
            <w:pPr>
              <w:pStyle w:val="TableContents"/>
              <w:jc w:val="right"/>
              <w:rPr>
                <w:sz w:val="14"/>
              </w:rPr>
            </w:pPr>
            <w:r>
              <w:rPr>
                <w:sz w:val="14"/>
              </w:rPr>
              <w:t>1140</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5959</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tcBorders>
          </w:tcPr>
          <w:p>
            <w:pPr>
              <w:pStyle w:val="TableContents"/>
              <w:rPr>
                <w:sz w:val="4"/>
                <w:szCs w:val="4"/>
              </w:rPr>
            </w:pPr>
            <w:r>
              <w:rPr>
                <w:sz w:val="4"/>
                <w:szCs w:val="4"/>
              </w:rPr>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66.3</w:t>
            </w:r>
          </w:p>
        </w:tc>
        <w:tc>
          <w:tcPr>
            <w:tcW w:w="1017" w:type="dxa"/>
            <w:tcBorders>
              <w:bottom w:val="single" w:sz="2" w:space="0" w:color="000000"/>
            </w:tcBorders>
            <w:tcMar>
              <w:top w:w="0" w:type="dxa"/>
              <w:bottom w:w="28" w:type="dxa"/>
            </w:tcMar>
            <w:vAlign w:val="center"/>
          </w:tcPr>
          <w:p>
            <w:pPr>
              <w:pStyle w:val="TableContents"/>
              <w:rPr>
                <w:sz w:val="14"/>
              </w:rPr>
            </w:pPr>
            <w:r>
              <w:rPr>
                <w:sz w:val="14"/>
              </w:rPr>
              <w:t>[64.0, 68.5]</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69.3</w:t>
            </w:r>
          </w:p>
        </w:tc>
        <w:tc>
          <w:tcPr>
            <w:tcW w:w="1016" w:type="dxa"/>
            <w:tcBorders>
              <w:bottom w:val="single" w:sz="2" w:space="0" w:color="000000"/>
            </w:tcBorders>
            <w:tcMar>
              <w:top w:w="0" w:type="dxa"/>
              <w:bottom w:w="28" w:type="dxa"/>
            </w:tcMar>
            <w:vAlign w:val="center"/>
          </w:tcPr>
          <w:p>
            <w:pPr>
              <w:pStyle w:val="TableContents"/>
              <w:rPr>
                <w:sz w:val="14"/>
              </w:rPr>
            </w:pPr>
            <w:r>
              <w:rPr>
                <w:sz w:val="14"/>
              </w:rPr>
              <w:t>[68.3, 70.3]</w:t>
            </w:r>
          </w:p>
        </w:tc>
      </w:tr>
      <w:tr>
        <w:trPr/>
        <w:tc>
          <w:tcPr>
            <w:tcW w:w="2018" w:type="dxa"/>
            <w:vMerge w:val="restart"/>
            <w:tcBorders>
              <w:top w:val="single" w:sz="2" w:space="0" w:color="000000"/>
              <w:bottom w:val="single" w:sz="2" w:space="0" w:color="000000"/>
            </w:tcBorders>
            <w:tcMar>
              <w:top w:w="55" w:type="dxa"/>
              <w:left w:w="55" w:type="dxa"/>
              <w:bottom w:w="55" w:type="dxa"/>
              <w:right w:w="55" w:type="dxa"/>
            </w:tcMar>
          </w:tcPr>
          <w:p>
            <w:pPr>
              <w:pStyle w:val="TableContents"/>
              <w:jc w:val="right"/>
              <w:rPr>
                <w:sz w:val="14"/>
              </w:rPr>
            </w:pPr>
            <w:r>
              <w:rPr>
                <w:sz w:val="14"/>
              </w:rPr>
              <w:t>Rural</w:t>
            </w:r>
          </w:p>
        </w:tc>
        <w:tc>
          <w:tcPr>
            <w:tcW w:w="582"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511</w:t>
            </w:r>
          </w:p>
        </w:tc>
        <w:tc>
          <w:tcPr>
            <w:tcW w:w="1017" w:type="dxa"/>
            <w:tcBorders>
              <w:top w:val="single" w:sz="2" w:space="0" w:color="000000"/>
            </w:tcBorders>
            <w:vAlign w:val="center"/>
          </w:tcPr>
          <w:p>
            <w:pPr>
              <w:pStyle w:val="TableContents"/>
              <w:rPr>
                <w:sz w:val="14"/>
              </w:rPr>
            </w:pPr>
            <w:r>
              <w:rPr>
                <w:sz w:val="14"/>
              </w:rPr>
            </w:r>
          </w:p>
        </w:tc>
        <w:tc>
          <w:tcPr>
            <w:tcW w:w="582" w:type="dxa"/>
            <w:tcBorders>
              <w:top w:val="single" w:sz="2" w:space="0" w:color="000000"/>
            </w:tcBorders>
            <w:vAlign w:val="center"/>
          </w:tcPr>
          <w:p>
            <w:pPr>
              <w:pStyle w:val="TableContents"/>
              <w:jc w:val="right"/>
              <w:rPr>
                <w:sz w:val="14"/>
              </w:rPr>
            </w:pPr>
            <w:r>
              <w:rPr>
                <w:sz w:val="14"/>
              </w:rPr>
              <w:t>2637</w:t>
            </w:r>
          </w:p>
        </w:tc>
        <w:tc>
          <w:tcPr>
            <w:tcW w:w="1016" w:type="dxa"/>
            <w:tcBorders>
              <w:top w:val="single" w:sz="2" w:space="0" w:color="000000"/>
            </w:tcBorders>
            <w:vAlign w:val="center"/>
          </w:tcPr>
          <w:p>
            <w:pPr>
              <w:pStyle w:val="TableContents"/>
              <w:rPr>
                <w:sz w:val="14"/>
              </w:rPr>
            </w:pPr>
            <w:r>
              <w:rPr>
                <w:sz w:val="14"/>
              </w:rPr>
            </w:r>
          </w:p>
        </w:tc>
      </w:tr>
      <w:tr>
        <w:trPr/>
        <w:tc>
          <w:tcPr>
            <w:tcW w:w="2018" w:type="dxa"/>
            <w:vMerge w:val="continue"/>
            <w:tcBorders>
              <w:top w:val="single" w:sz="2" w:space="0" w:color="000000"/>
              <w:bottom w:val="single" w:sz="2" w:space="0" w:color="000000"/>
            </w:tcBorders>
            <w:tcMar>
              <w:top w:w="55" w:type="dxa"/>
              <w:left w:w="55" w:type="dxa"/>
              <w:bottom w:w="55" w:type="dxa"/>
              <w:right w:w="55" w:type="dxa"/>
            </w:tcMar>
          </w:tcPr>
          <w:p>
            <w:pPr>
              <w:pStyle w:val="TableContents"/>
              <w:rPr>
                <w:sz w:val="4"/>
                <w:szCs w:val="4"/>
              </w:rPr>
            </w:pPr>
            <w:r>
              <w:rPr>
                <w:sz w:val="4"/>
                <w:szCs w:val="4"/>
              </w:rPr>
            </w:r>
          </w:p>
        </w:tc>
        <w:tc>
          <w:tcPr>
            <w:tcW w:w="582" w:type="dxa"/>
            <w:tcBorders>
              <w:bottom w:val="single" w:sz="2" w:space="0" w:color="000000"/>
            </w:tcBorders>
            <w:tcMar>
              <w:top w:w="55" w:type="dxa"/>
              <w:left w:w="55" w:type="dxa"/>
              <w:bottom w:w="55" w:type="dxa"/>
              <w:right w:w="55" w:type="dxa"/>
            </w:tcMar>
            <w:vAlign w:val="center"/>
          </w:tcPr>
          <w:p>
            <w:pPr>
              <w:pStyle w:val="TableContents"/>
              <w:jc w:val="right"/>
              <w:rPr>
                <w:sz w:val="14"/>
              </w:rPr>
            </w:pPr>
            <w:r>
              <w:rPr>
                <w:sz w:val="14"/>
              </w:rPr>
              <w:t>29.7</w:t>
            </w:r>
          </w:p>
        </w:tc>
        <w:tc>
          <w:tcPr>
            <w:tcW w:w="1017" w:type="dxa"/>
            <w:tcBorders>
              <w:bottom w:val="single" w:sz="2" w:space="0" w:color="000000"/>
            </w:tcBorders>
            <w:tcMar>
              <w:top w:w="0" w:type="dxa"/>
              <w:bottom w:w="28" w:type="dxa"/>
            </w:tcMar>
            <w:vAlign w:val="center"/>
          </w:tcPr>
          <w:p>
            <w:pPr>
              <w:pStyle w:val="TableContents"/>
              <w:rPr>
                <w:sz w:val="14"/>
              </w:rPr>
            </w:pPr>
            <w:r>
              <w:rPr>
                <w:sz w:val="14"/>
              </w:rPr>
              <w:t>[27.6, 31.9]</w:t>
            </w:r>
          </w:p>
        </w:tc>
        <w:tc>
          <w:tcPr>
            <w:tcW w:w="582" w:type="dxa"/>
            <w:tcBorders>
              <w:bottom w:val="single" w:sz="2" w:space="0" w:color="000000"/>
            </w:tcBorders>
            <w:tcMar>
              <w:top w:w="0" w:type="dxa"/>
              <w:bottom w:w="28" w:type="dxa"/>
            </w:tcMar>
            <w:vAlign w:val="center"/>
          </w:tcPr>
          <w:p>
            <w:pPr>
              <w:pStyle w:val="TableContents"/>
              <w:jc w:val="right"/>
              <w:rPr>
                <w:sz w:val="14"/>
              </w:rPr>
            </w:pPr>
            <w:r>
              <w:rPr>
                <w:sz w:val="14"/>
              </w:rPr>
              <w:t>30.7</w:t>
            </w:r>
          </w:p>
        </w:tc>
        <w:tc>
          <w:tcPr>
            <w:tcW w:w="1016" w:type="dxa"/>
            <w:tcBorders>
              <w:bottom w:val="single" w:sz="2" w:space="0" w:color="000000"/>
            </w:tcBorders>
            <w:tcMar>
              <w:top w:w="0" w:type="dxa"/>
              <w:bottom w:w="28" w:type="dxa"/>
            </w:tcMar>
            <w:vAlign w:val="center"/>
          </w:tcPr>
          <w:p>
            <w:pPr>
              <w:pStyle w:val="TableContents"/>
              <w:rPr>
                <w:sz w:val="14"/>
              </w:rPr>
            </w:pPr>
            <w:r>
              <w:rPr>
                <w:sz w:val="14"/>
              </w:rPr>
              <w:t>[29.7, 31.7]</w:t>
            </w:r>
          </w:p>
        </w:tc>
      </w:tr>
    </w:tbl>
    <w:p>
      <w:pPr>
        <w:sectPr>
          <w:footerReference w:type="default" r:id="rId5"/>
          <w:type w:val="nextPage"/>
          <w:pgSz w:w="11906" w:h="16838"/>
          <w:pgMar w:left="1134" w:right="1134" w:header="0" w:top="1134" w:footer="0" w:bottom="1134" w:gutter="0"/>
          <w:pgNumType w:fmt="decimal"/>
          <w:formProt w:val="false"/>
          <w:textDirection w:val="lrTb"/>
          <w:docGrid w:type="default" w:linePitch="100" w:charSpace="8192"/>
        </w:sectPr>
      </w:pPr>
    </w:p>
    <w:p>
      <w:pPr>
        <w:pStyle w:val="Normal"/>
        <w:rPr/>
      </w:pPr>
      <w:r>
        <w:rPr>
          <w:b/>
          <w:bCs/>
        </w:rPr>
        <w:t>Supplementary Table 5:</w:t>
      </w:r>
      <w:r>
        <w:rPr/>
        <w:t xml:space="preserve"> Type of GP contacts in the year before IDX for females and males with GPD data available in this period. Numbers are counts (N), percentages (%), 95% CI and odds ratios (OR) adjusted for deprivation (p&lt;0.001 except otherwise specified). Specified models did not converge (DNC).</w:t>
      </w:r>
    </w:p>
    <w:p>
      <w:pPr>
        <w:pStyle w:val="Normal"/>
        <w:rPr/>
      </w:pPr>
      <w:r>
        <w:rPr/>
      </w:r>
    </w:p>
    <w:tbl>
      <w:tblPr>
        <w:tblW w:w="12465" w:type="dxa"/>
        <w:jc w:val="left"/>
        <w:tblInd w:w="0" w:type="dxa"/>
        <w:tblCellMar>
          <w:top w:w="28" w:type="dxa"/>
          <w:left w:w="0" w:type="dxa"/>
          <w:bottom w:w="0" w:type="dxa"/>
          <w:right w:w="0" w:type="dxa"/>
        </w:tblCellMar>
        <w:tblLook w:noVBand="1" w:val="04a0" w:noHBand="0" w:lastColumn="0" w:firstColumn="1" w:lastRow="0" w:firstRow="1"/>
      </w:tblPr>
      <w:tblGrid>
        <w:gridCol w:w="2334"/>
        <w:gridCol w:w="521"/>
        <w:gridCol w:w="1017"/>
        <w:gridCol w:w="565"/>
        <w:gridCol w:w="1017"/>
        <w:gridCol w:w="191"/>
        <w:gridCol w:w="566"/>
        <w:gridCol w:w="1016"/>
        <w:gridCol w:w="642"/>
        <w:gridCol w:w="1016"/>
        <w:gridCol w:w="249"/>
        <w:gridCol w:w="613"/>
        <w:gridCol w:w="1181"/>
        <w:gridCol w:w="521"/>
        <w:gridCol w:w="1016"/>
      </w:tblGrid>
      <w:tr>
        <w:trPr>
          <w:trHeight w:val="311" w:hRule="atLeast"/>
        </w:trPr>
        <w:tc>
          <w:tcPr>
            <w:tcW w:w="2334" w:type="dxa"/>
            <w:tcBorders>
              <w:top w:val="single" w:sz="2" w:space="0" w:color="000000"/>
            </w:tcBorders>
            <w:vAlign w:val="center"/>
          </w:tcPr>
          <w:p>
            <w:pPr>
              <w:pStyle w:val="TableContents"/>
              <w:rPr>
                <w:sz w:val="14"/>
              </w:rPr>
            </w:pPr>
            <w:r>
              <w:rPr>
                <w:sz w:val="14"/>
              </w:rPr>
            </w:r>
          </w:p>
        </w:tc>
        <w:tc>
          <w:tcPr>
            <w:tcW w:w="3120"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Cases</w:t>
            </w:r>
          </w:p>
        </w:tc>
        <w:tc>
          <w:tcPr>
            <w:tcW w:w="191" w:type="dxa"/>
            <w:tcBorders>
              <w:top w:val="single" w:sz="2" w:space="0" w:color="000000"/>
            </w:tcBorders>
            <w:vAlign w:val="center"/>
          </w:tcPr>
          <w:p>
            <w:pPr>
              <w:pStyle w:val="TableContents"/>
              <w:rPr>
                <w:sz w:val="14"/>
              </w:rPr>
            </w:pPr>
            <w:r>
              <w:rPr>
                <w:sz w:val="14"/>
              </w:rPr>
            </w:r>
          </w:p>
        </w:tc>
        <w:tc>
          <w:tcPr>
            <w:tcW w:w="3240"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Controls</w:t>
            </w:r>
          </w:p>
        </w:tc>
        <w:tc>
          <w:tcPr>
            <w:tcW w:w="249" w:type="dxa"/>
            <w:tcBorders>
              <w:top w:val="single" w:sz="2" w:space="0" w:color="000000"/>
            </w:tcBorders>
            <w:vAlign w:val="center"/>
          </w:tcPr>
          <w:p>
            <w:pPr>
              <w:pStyle w:val="TableContents"/>
              <w:rPr>
                <w:sz w:val="14"/>
              </w:rPr>
            </w:pPr>
            <w:r>
              <w:rPr>
                <w:sz w:val="14"/>
              </w:rPr>
            </w:r>
          </w:p>
        </w:tc>
        <w:tc>
          <w:tcPr>
            <w:tcW w:w="3331"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Odds Ratios</w:t>
            </w:r>
          </w:p>
        </w:tc>
      </w:tr>
      <w:tr>
        <w:trPr>
          <w:trHeight w:val="311" w:hRule="atLeast"/>
        </w:trPr>
        <w:tc>
          <w:tcPr>
            <w:tcW w:w="2334" w:type="dxa"/>
            <w:tcBorders/>
            <w:tcMar>
              <w:left w:w="28" w:type="dxa"/>
              <w:bottom w:w="28" w:type="dxa"/>
              <w:right w:w="28" w:type="dxa"/>
            </w:tcMar>
            <w:vAlign w:val="center"/>
          </w:tcPr>
          <w:p>
            <w:pPr>
              <w:pStyle w:val="TableContents"/>
              <w:rPr>
                <w:sz w:val="14"/>
              </w:rPr>
            </w:pPr>
            <w:r>
              <w:rPr>
                <w:sz w:val="14"/>
              </w:rPr>
            </w:r>
          </w:p>
        </w:tc>
        <w:tc>
          <w:tcPr>
            <w:tcW w:w="521" w:type="dxa"/>
            <w:tcBorders/>
            <w:tcMar>
              <w:left w:w="28" w:type="dxa"/>
              <w:bottom w:w="28" w:type="dxa"/>
              <w:right w:w="28" w:type="dxa"/>
            </w:tcMar>
            <w:vAlign w:val="center"/>
          </w:tcPr>
          <w:p>
            <w:pPr>
              <w:pStyle w:val="TableContents"/>
              <w:jc w:val="right"/>
              <w:rPr>
                <w:sz w:val="14"/>
              </w:rPr>
            </w:pPr>
            <w:r>
              <w:rPr>
                <w:sz w:val="14"/>
              </w:rPr>
              <w:t>N</w:t>
            </w:r>
          </w:p>
        </w:tc>
        <w:tc>
          <w:tcPr>
            <w:tcW w:w="1017" w:type="dxa"/>
            <w:tcBorders/>
            <w:tcMar>
              <w:left w:w="28" w:type="dxa"/>
              <w:bottom w:w="28" w:type="dxa"/>
              <w:right w:w="28" w:type="dxa"/>
            </w:tcMar>
            <w:vAlign w:val="center"/>
          </w:tcPr>
          <w:p>
            <w:pPr>
              <w:pStyle w:val="TableContents"/>
              <w:rPr>
                <w:b/>
                <w:b/>
                <w:sz w:val="14"/>
              </w:rPr>
            </w:pPr>
            <w:r>
              <w:rPr>
                <w:b/>
                <w:sz w:val="14"/>
              </w:rPr>
              <w:t>Females</w:t>
            </w:r>
          </w:p>
        </w:tc>
        <w:tc>
          <w:tcPr>
            <w:tcW w:w="565" w:type="dxa"/>
            <w:tcBorders/>
            <w:tcMar>
              <w:left w:w="28" w:type="dxa"/>
              <w:bottom w:w="28" w:type="dxa"/>
              <w:right w:w="28" w:type="dxa"/>
            </w:tcMar>
            <w:vAlign w:val="center"/>
          </w:tcPr>
          <w:p>
            <w:pPr>
              <w:pStyle w:val="TableContents"/>
              <w:jc w:val="right"/>
              <w:rPr>
                <w:sz w:val="14"/>
              </w:rPr>
            </w:pPr>
            <w:r>
              <w:rPr>
                <w:sz w:val="14"/>
              </w:rPr>
              <w:t>N</w:t>
            </w:r>
          </w:p>
        </w:tc>
        <w:tc>
          <w:tcPr>
            <w:tcW w:w="1017" w:type="dxa"/>
            <w:tcBorders/>
            <w:tcMar>
              <w:left w:w="28" w:type="dxa"/>
              <w:bottom w:w="28" w:type="dxa"/>
              <w:right w:w="28" w:type="dxa"/>
            </w:tcMar>
            <w:vAlign w:val="center"/>
          </w:tcPr>
          <w:p>
            <w:pPr>
              <w:pStyle w:val="TableContents"/>
              <w:rPr>
                <w:b/>
                <w:b/>
                <w:sz w:val="14"/>
              </w:rPr>
            </w:pPr>
            <w:r>
              <w:rPr>
                <w:b/>
                <w:sz w:val="14"/>
              </w:rPr>
              <w:t>Males</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cMar>
              <w:left w:w="28" w:type="dxa"/>
              <w:bottom w:w="28" w:type="dxa"/>
              <w:right w:w="28" w:type="dxa"/>
            </w:tcMar>
            <w:vAlign w:val="center"/>
          </w:tcPr>
          <w:p>
            <w:pPr>
              <w:pStyle w:val="TableContents"/>
              <w:jc w:val="right"/>
              <w:rPr>
                <w:sz w:val="14"/>
              </w:rPr>
            </w:pPr>
            <w:r>
              <w:rPr>
                <w:sz w:val="14"/>
              </w:rPr>
              <w:t>N</w:t>
            </w:r>
          </w:p>
        </w:tc>
        <w:tc>
          <w:tcPr>
            <w:tcW w:w="1016" w:type="dxa"/>
            <w:tcBorders/>
            <w:tcMar>
              <w:left w:w="28" w:type="dxa"/>
              <w:bottom w:w="28" w:type="dxa"/>
              <w:right w:w="28" w:type="dxa"/>
            </w:tcMar>
            <w:vAlign w:val="center"/>
          </w:tcPr>
          <w:p>
            <w:pPr>
              <w:pStyle w:val="TableContents"/>
              <w:rPr>
                <w:b/>
                <w:b/>
                <w:sz w:val="14"/>
              </w:rPr>
            </w:pPr>
            <w:r>
              <w:rPr>
                <w:b/>
                <w:sz w:val="14"/>
              </w:rPr>
              <w:t>Females</w:t>
            </w:r>
          </w:p>
        </w:tc>
        <w:tc>
          <w:tcPr>
            <w:tcW w:w="642" w:type="dxa"/>
            <w:tcBorders/>
            <w:tcMar>
              <w:left w:w="28" w:type="dxa"/>
              <w:bottom w:w="28" w:type="dxa"/>
              <w:right w:w="28" w:type="dxa"/>
            </w:tcMar>
            <w:vAlign w:val="center"/>
          </w:tcPr>
          <w:p>
            <w:pPr>
              <w:pStyle w:val="TableContents"/>
              <w:jc w:val="right"/>
              <w:rPr>
                <w:sz w:val="14"/>
              </w:rPr>
            </w:pPr>
            <w:r>
              <w:rPr>
                <w:sz w:val="14"/>
              </w:rPr>
              <w:t>N</w:t>
            </w:r>
          </w:p>
        </w:tc>
        <w:tc>
          <w:tcPr>
            <w:tcW w:w="1016" w:type="dxa"/>
            <w:tcBorders/>
            <w:tcMar>
              <w:left w:w="28" w:type="dxa"/>
              <w:bottom w:w="28" w:type="dxa"/>
              <w:right w:w="28" w:type="dxa"/>
            </w:tcMar>
            <w:vAlign w:val="center"/>
          </w:tcPr>
          <w:p>
            <w:pPr>
              <w:pStyle w:val="TableContents"/>
              <w:rPr>
                <w:b/>
                <w:b/>
                <w:sz w:val="14"/>
              </w:rPr>
            </w:pPr>
            <w:r>
              <w:rPr>
                <w:b/>
                <w:sz w:val="14"/>
              </w:rPr>
              <w:t>Males</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tcMar>
              <w:left w:w="28" w:type="dxa"/>
              <w:bottom w:w="28" w:type="dxa"/>
              <w:right w:w="28" w:type="dxa"/>
            </w:tcMar>
            <w:vAlign w:val="center"/>
          </w:tcPr>
          <w:p>
            <w:pPr>
              <w:pStyle w:val="TableContents"/>
              <w:jc w:val="center"/>
              <w:rPr>
                <w:b/>
                <w:b/>
                <w:sz w:val="14"/>
              </w:rPr>
            </w:pPr>
            <w:r>
              <w:rPr>
                <w:b/>
                <w:sz w:val="14"/>
              </w:rPr>
              <w:t>Females</w:t>
            </w:r>
          </w:p>
        </w:tc>
        <w:tc>
          <w:tcPr>
            <w:tcW w:w="1537" w:type="dxa"/>
            <w:gridSpan w:val="2"/>
            <w:tcBorders/>
            <w:tcMar>
              <w:left w:w="28" w:type="dxa"/>
              <w:bottom w:w="28" w:type="dxa"/>
              <w:right w:w="28" w:type="dxa"/>
            </w:tcMar>
            <w:vAlign w:val="center"/>
          </w:tcPr>
          <w:p>
            <w:pPr>
              <w:pStyle w:val="TableContents"/>
              <w:jc w:val="center"/>
              <w:rPr>
                <w:b/>
                <w:b/>
                <w:sz w:val="14"/>
              </w:rPr>
            </w:pPr>
            <w:r>
              <w:rPr>
                <w:b/>
                <w:sz w:val="14"/>
              </w:rPr>
              <w:t>Males</w:t>
            </w:r>
          </w:p>
        </w:tc>
      </w:tr>
      <w:tr>
        <w:trPr>
          <w:trHeight w:val="311" w:hRule="atLeast"/>
        </w:trPr>
        <w:tc>
          <w:tcPr>
            <w:tcW w:w="2334" w:type="dxa"/>
            <w:tcBorders/>
            <w:tcMar>
              <w:left w:w="28" w:type="dxa"/>
              <w:bottom w:w="28" w:type="dxa"/>
              <w:right w:w="28" w:type="dxa"/>
            </w:tcMar>
            <w:vAlign w:val="center"/>
          </w:tcPr>
          <w:p>
            <w:pPr>
              <w:pStyle w:val="TableContents"/>
              <w:rPr>
                <w:sz w:val="14"/>
              </w:rPr>
            </w:pPr>
            <w:r>
              <w:rPr>
                <w:sz w:val="14"/>
              </w:rPr>
            </w:r>
          </w:p>
        </w:tc>
        <w:tc>
          <w:tcPr>
            <w:tcW w:w="521" w:type="dxa"/>
            <w:tcBorders/>
            <w:tcMar>
              <w:left w:w="28" w:type="dxa"/>
              <w:bottom w:w="28" w:type="dxa"/>
              <w:right w:w="28" w:type="dxa"/>
            </w:tcMar>
            <w:vAlign w:val="center"/>
          </w:tcPr>
          <w:p>
            <w:pPr>
              <w:pStyle w:val="TableContents"/>
              <w:jc w:val="right"/>
              <w:rPr>
                <w:sz w:val="14"/>
              </w:rPr>
            </w:pPr>
            <w:r>
              <w:rPr>
                <w:sz w:val="14"/>
              </w:rPr>
              <w:t>%</w:t>
            </w:r>
          </w:p>
        </w:tc>
        <w:tc>
          <w:tcPr>
            <w:tcW w:w="1017" w:type="dxa"/>
            <w:tcBorders/>
            <w:tcMar>
              <w:left w:w="28" w:type="dxa"/>
              <w:bottom w:w="28" w:type="dxa"/>
              <w:right w:w="28" w:type="dxa"/>
            </w:tcMar>
            <w:vAlign w:val="center"/>
          </w:tcPr>
          <w:p>
            <w:pPr>
              <w:pStyle w:val="TableContents"/>
              <w:rPr>
                <w:sz w:val="14"/>
              </w:rPr>
            </w:pPr>
            <w:r>
              <w:rPr>
                <w:sz w:val="14"/>
              </w:rPr>
              <w:t>[95% CI]</w:t>
            </w:r>
          </w:p>
        </w:tc>
        <w:tc>
          <w:tcPr>
            <w:tcW w:w="565" w:type="dxa"/>
            <w:tcBorders/>
            <w:tcMar>
              <w:left w:w="28" w:type="dxa"/>
              <w:bottom w:w="28" w:type="dxa"/>
              <w:right w:w="28" w:type="dxa"/>
            </w:tcMar>
            <w:vAlign w:val="center"/>
          </w:tcPr>
          <w:p>
            <w:pPr>
              <w:pStyle w:val="TableContents"/>
              <w:jc w:val="right"/>
              <w:rPr>
                <w:sz w:val="14"/>
              </w:rPr>
            </w:pPr>
            <w:r>
              <w:rPr>
                <w:sz w:val="14"/>
              </w:rPr>
              <w:t>%</w:t>
            </w:r>
          </w:p>
        </w:tc>
        <w:tc>
          <w:tcPr>
            <w:tcW w:w="1017" w:type="dxa"/>
            <w:tcBorders/>
            <w:tcMar>
              <w:left w:w="28" w:type="dxa"/>
              <w:bottom w:w="28" w:type="dxa"/>
              <w:right w:w="28" w:type="dxa"/>
            </w:tcMar>
            <w:vAlign w:val="center"/>
          </w:tcPr>
          <w:p>
            <w:pPr>
              <w:pStyle w:val="TableContents"/>
              <w:rPr>
                <w:sz w:val="14"/>
              </w:rPr>
            </w:pPr>
            <w:r>
              <w:rPr>
                <w:sz w:val="14"/>
              </w:rPr>
              <w:t>[95% CI]</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cMar>
              <w:left w:w="28" w:type="dxa"/>
              <w:bottom w:w="28" w:type="dxa"/>
              <w:right w:w="28" w:type="dxa"/>
            </w:tcMar>
            <w:vAlign w:val="center"/>
          </w:tcPr>
          <w:p>
            <w:pPr>
              <w:pStyle w:val="TableContents"/>
              <w:jc w:val="right"/>
              <w:rPr>
                <w:sz w:val="14"/>
              </w:rPr>
            </w:pPr>
            <w:r>
              <w:rPr>
                <w:sz w:val="14"/>
              </w:rPr>
              <w:t>%</w:t>
            </w:r>
          </w:p>
        </w:tc>
        <w:tc>
          <w:tcPr>
            <w:tcW w:w="1016" w:type="dxa"/>
            <w:tcBorders/>
            <w:tcMar>
              <w:left w:w="28" w:type="dxa"/>
              <w:bottom w:w="28" w:type="dxa"/>
              <w:right w:w="28" w:type="dxa"/>
            </w:tcMar>
            <w:vAlign w:val="center"/>
          </w:tcPr>
          <w:p>
            <w:pPr>
              <w:pStyle w:val="TableContents"/>
              <w:rPr>
                <w:sz w:val="14"/>
              </w:rPr>
            </w:pPr>
            <w:r>
              <w:rPr>
                <w:sz w:val="14"/>
              </w:rPr>
              <w:t>[95% CI]</w:t>
            </w:r>
          </w:p>
        </w:tc>
        <w:tc>
          <w:tcPr>
            <w:tcW w:w="642" w:type="dxa"/>
            <w:tcBorders/>
            <w:tcMar>
              <w:left w:w="28" w:type="dxa"/>
              <w:bottom w:w="28" w:type="dxa"/>
              <w:right w:w="28" w:type="dxa"/>
            </w:tcMar>
            <w:vAlign w:val="center"/>
          </w:tcPr>
          <w:p>
            <w:pPr>
              <w:pStyle w:val="TableContents"/>
              <w:jc w:val="right"/>
              <w:rPr>
                <w:sz w:val="14"/>
              </w:rPr>
            </w:pPr>
            <w:r>
              <w:rPr>
                <w:sz w:val="14"/>
              </w:rPr>
              <w:t>%</w:t>
            </w:r>
          </w:p>
        </w:tc>
        <w:tc>
          <w:tcPr>
            <w:tcW w:w="1016" w:type="dxa"/>
            <w:tcBorders/>
            <w:tcMar>
              <w:left w:w="28" w:type="dxa"/>
              <w:bottom w:w="28" w:type="dxa"/>
              <w:right w:w="28" w:type="dxa"/>
            </w:tcMar>
            <w:vAlign w:val="center"/>
          </w:tcPr>
          <w:p>
            <w:pPr>
              <w:pStyle w:val="TableContents"/>
              <w:rPr>
                <w:sz w:val="14"/>
              </w:rPr>
            </w:pPr>
            <w:r>
              <w:rPr>
                <w:sz w:val="14"/>
              </w:rPr>
              <w:t>[95% CI]</w:t>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cMar>
              <w:left w:w="28" w:type="dxa"/>
              <w:bottom w:w="28" w:type="dxa"/>
              <w:right w:w="28" w:type="dxa"/>
            </w:tcMar>
            <w:vAlign w:val="center"/>
          </w:tcPr>
          <w:p>
            <w:pPr>
              <w:pStyle w:val="TableContents"/>
              <w:jc w:val="right"/>
              <w:rPr>
                <w:sz w:val="14"/>
              </w:rPr>
            </w:pPr>
            <w:r>
              <w:rPr>
                <w:sz w:val="14"/>
              </w:rPr>
              <w:t>OR</w:t>
            </w:r>
          </w:p>
        </w:tc>
        <w:tc>
          <w:tcPr>
            <w:tcW w:w="1181" w:type="dxa"/>
            <w:tcBorders/>
            <w:tcMar>
              <w:left w:w="28" w:type="dxa"/>
              <w:bottom w:w="28" w:type="dxa"/>
              <w:right w:w="28" w:type="dxa"/>
            </w:tcMar>
            <w:vAlign w:val="center"/>
          </w:tcPr>
          <w:p>
            <w:pPr>
              <w:pStyle w:val="TableContents"/>
              <w:rPr>
                <w:sz w:val="14"/>
              </w:rPr>
            </w:pPr>
            <w:r>
              <w:rPr>
                <w:sz w:val="14"/>
              </w:rPr>
              <w:t>95% CI</w:t>
            </w:r>
          </w:p>
        </w:tc>
        <w:tc>
          <w:tcPr>
            <w:tcW w:w="521" w:type="dxa"/>
            <w:tcBorders/>
            <w:tcMar>
              <w:left w:w="28" w:type="dxa"/>
              <w:bottom w:w="28" w:type="dxa"/>
              <w:right w:w="28" w:type="dxa"/>
            </w:tcMar>
            <w:vAlign w:val="center"/>
          </w:tcPr>
          <w:p>
            <w:pPr>
              <w:pStyle w:val="TableContents"/>
              <w:jc w:val="right"/>
              <w:rPr>
                <w:sz w:val="14"/>
              </w:rPr>
            </w:pPr>
            <w:r>
              <w:rPr>
                <w:sz w:val="14"/>
              </w:rPr>
              <w:t>OR</w:t>
            </w:r>
          </w:p>
        </w:tc>
        <w:tc>
          <w:tcPr>
            <w:tcW w:w="1016" w:type="dxa"/>
            <w:tcBorders/>
            <w:tcMar>
              <w:left w:w="28" w:type="dxa"/>
              <w:bottom w:w="28" w:type="dxa"/>
              <w:right w:w="28" w:type="dxa"/>
            </w:tcMar>
            <w:vAlign w:val="center"/>
          </w:tcPr>
          <w:p>
            <w:pPr>
              <w:pStyle w:val="TableContents"/>
              <w:rPr>
                <w:sz w:val="14"/>
              </w:rPr>
            </w:pPr>
            <w:r>
              <w:rPr>
                <w:sz w:val="14"/>
              </w:rPr>
              <w:t>95% CI</w:t>
            </w:r>
          </w:p>
        </w:tc>
      </w:tr>
      <w:tr>
        <w:trPr>
          <w:trHeight w:val="311" w:hRule="atLeast"/>
        </w:trPr>
        <w:tc>
          <w:tcPr>
            <w:tcW w:w="2334" w:type="dxa"/>
            <w:tcBorders>
              <w:bottom w:val="single" w:sz="2" w:space="0" w:color="000000"/>
            </w:tcBorders>
            <w:tcMar>
              <w:top w:w="0" w:type="dxa"/>
              <w:bottom w:w="28" w:type="dxa"/>
            </w:tcMar>
            <w:vAlign w:val="center"/>
          </w:tcPr>
          <w:p>
            <w:pPr>
              <w:pStyle w:val="TableContents"/>
              <w:jc w:val="right"/>
              <w:rPr>
                <w:b/>
                <w:b/>
                <w:sz w:val="14"/>
              </w:rPr>
            </w:pPr>
            <w:r>
              <w:rPr>
                <w:b/>
                <w:sz w:val="14"/>
              </w:rPr>
              <w:t>Total</w:t>
            </w:r>
          </w:p>
        </w:tc>
        <w:tc>
          <w:tcPr>
            <w:tcW w:w="521" w:type="dxa"/>
            <w:tcBorders>
              <w:bottom w:val="single" w:sz="2" w:space="0" w:color="000000"/>
            </w:tcBorders>
            <w:tcMar>
              <w:top w:w="0" w:type="dxa"/>
              <w:bottom w:w="28" w:type="dxa"/>
            </w:tcMar>
            <w:vAlign w:val="center"/>
          </w:tcPr>
          <w:p>
            <w:pPr>
              <w:pStyle w:val="TableContents"/>
              <w:jc w:val="right"/>
              <w:rPr>
                <w:b/>
                <w:b/>
                <w:sz w:val="14"/>
              </w:rPr>
            </w:pPr>
            <w:r>
              <w:rPr>
                <w:b/>
                <w:sz w:val="14"/>
              </w:rPr>
              <w:t>779</w:t>
            </w:r>
          </w:p>
        </w:tc>
        <w:tc>
          <w:tcPr>
            <w:tcW w:w="1017" w:type="dxa"/>
            <w:tcBorders>
              <w:bottom w:val="single" w:sz="2" w:space="0" w:color="000000"/>
            </w:tcBorders>
            <w:tcMar>
              <w:top w:w="0" w:type="dxa"/>
              <w:bottom w:w="28" w:type="dxa"/>
            </w:tcMar>
            <w:vAlign w:val="center"/>
          </w:tcPr>
          <w:p>
            <w:pPr>
              <w:pStyle w:val="TableContents"/>
              <w:rPr>
                <w:sz w:val="14"/>
              </w:rPr>
            </w:pPr>
            <w:r>
              <w:rPr>
                <w:sz w:val="14"/>
              </w:rPr>
            </w:r>
          </w:p>
        </w:tc>
        <w:tc>
          <w:tcPr>
            <w:tcW w:w="565" w:type="dxa"/>
            <w:tcBorders>
              <w:bottom w:val="single" w:sz="2" w:space="0" w:color="000000"/>
            </w:tcBorders>
            <w:tcMar>
              <w:top w:w="0" w:type="dxa"/>
              <w:bottom w:w="28" w:type="dxa"/>
            </w:tcMar>
            <w:vAlign w:val="center"/>
          </w:tcPr>
          <w:p>
            <w:pPr>
              <w:pStyle w:val="TableContents"/>
              <w:jc w:val="right"/>
              <w:rPr>
                <w:b/>
                <w:b/>
                <w:sz w:val="14"/>
              </w:rPr>
            </w:pPr>
            <w:r>
              <w:rPr>
                <w:b/>
                <w:sz w:val="14"/>
              </w:rPr>
              <w:t>2725</w:t>
            </w:r>
          </w:p>
        </w:tc>
        <w:tc>
          <w:tcPr>
            <w:tcW w:w="1017" w:type="dxa"/>
            <w:tcBorders>
              <w:bottom w:val="single" w:sz="2" w:space="0" w:color="000000"/>
            </w:tcBorders>
            <w:tcMar>
              <w:top w:w="0" w:type="dxa"/>
              <w:bottom w:w="28" w:type="dxa"/>
            </w:tcMar>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b/>
                <w:b/>
                <w:sz w:val="14"/>
              </w:rPr>
            </w:pPr>
            <w:r>
              <w:rPr>
                <w:b/>
                <w:sz w:val="14"/>
              </w:rPr>
              <w:t>3895</w:t>
            </w:r>
          </w:p>
        </w:tc>
        <w:tc>
          <w:tcPr>
            <w:tcW w:w="1016" w:type="dxa"/>
            <w:tcBorders>
              <w:bottom w:val="single" w:sz="2" w:space="0" w:color="000000"/>
            </w:tcBorders>
            <w:tcMar>
              <w:top w:w="0" w:type="dxa"/>
              <w:bottom w:w="28" w:type="dxa"/>
            </w:tcMar>
            <w:vAlign w:val="center"/>
          </w:tcPr>
          <w:p>
            <w:pPr>
              <w:pStyle w:val="TableContents"/>
              <w:rPr>
                <w:sz w:val="14"/>
              </w:rPr>
            </w:pPr>
            <w:r>
              <w:rPr>
                <w:sz w:val="14"/>
              </w:rPr>
            </w:r>
          </w:p>
        </w:tc>
        <w:tc>
          <w:tcPr>
            <w:tcW w:w="642" w:type="dxa"/>
            <w:tcBorders>
              <w:bottom w:val="single" w:sz="2" w:space="0" w:color="000000"/>
            </w:tcBorders>
            <w:tcMar>
              <w:top w:w="0" w:type="dxa"/>
              <w:bottom w:w="28" w:type="dxa"/>
            </w:tcMar>
            <w:vAlign w:val="center"/>
          </w:tcPr>
          <w:p>
            <w:pPr>
              <w:pStyle w:val="TableContents"/>
              <w:jc w:val="right"/>
              <w:rPr>
                <w:b/>
                <w:b/>
                <w:sz w:val="14"/>
              </w:rPr>
            </w:pPr>
            <w:r>
              <w:rPr>
                <w:b/>
                <w:sz w:val="14"/>
              </w:rPr>
              <w:t>13625</w:t>
            </w:r>
          </w:p>
        </w:tc>
        <w:tc>
          <w:tcPr>
            <w:tcW w:w="1016" w:type="dxa"/>
            <w:tcBorders>
              <w:bottom w:val="single" w:sz="2" w:space="0" w:color="000000"/>
            </w:tcBorders>
            <w:tcMar>
              <w:top w:w="0" w:type="dxa"/>
              <w:bottom w:w="28" w:type="dxa"/>
            </w:tcMar>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cMar>
              <w:left w:w="28" w:type="dxa"/>
              <w:bottom w:w="28" w:type="dxa"/>
              <w:right w:w="28" w:type="dxa"/>
            </w:tcMar>
            <w:vAlign w:val="center"/>
          </w:tcPr>
          <w:p>
            <w:pPr>
              <w:pStyle w:val="TableContents"/>
              <w:rPr>
                <w:sz w:val="14"/>
              </w:rPr>
            </w:pPr>
            <w:r>
              <w:rPr>
                <w:sz w:val="14"/>
              </w:rPr>
            </w:r>
          </w:p>
        </w:tc>
        <w:tc>
          <w:tcPr>
            <w:tcW w:w="1181" w:type="dxa"/>
            <w:tcBorders/>
            <w:tcMar>
              <w:left w:w="28" w:type="dxa"/>
              <w:bottom w:w="28" w:type="dxa"/>
              <w:right w:w="28" w:type="dxa"/>
            </w:tcMar>
            <w:vAlign w:val="center"/>
          </w:tcPr>
          <w:p>
            <w:pPr>
              <w:pStyle w:val="TableContents"/>
              <w:rPr>
                <w:sz w:val="14"/>
              </w:rPr>
            </w:pPr>
            <w:r>
              <w:rPr>
                <w:sz w:val="14"/>
              </w:rPr>
            </w:r>
          </w:p>
        </w:tc>
        <w:tc>
          <w:tcPr>
            <w:tcW w:w="521" w:type="dxa"/>
            <w:tcBorders/>
            <w:tcMar>
              <w:left w:w="28" w:type="dxa"/>
              <w:bottom w:w="28" w:type="dxa"/>
              <w:right w:w="28" w:type="dxa"/>
            </w:tcMar>
            <w:vAlign w:val="center"/>
          </w:tcPr>
          <w:p>
            <w:pPr>
              <w:pStyle w:val="TableContents"/>
              <w:rPr>
                <w:sz w:val="14"/>
              </w:rPr>
            </w:pPr>
            <w:r>
              <w:rPr>
                <w:sz w:val="14"/>
              </w:rPr>
            </w:r>
          </w:p>
        </w:tc>
        <w:tc>
          <w:tcPr>
            <w:tcW w:w="1016" w:type="dxa"/>
            <w:tcBorders/>
            <w:tcMar>
              <w:left w:w="28" w:type="dxa"/>
              <w:bottom w:w="28" w:type="dxa"/>
              <w:right w:w="28" w:type="dxa"/>
            </w:tcMar>
            <w:vAlign w:val="center"/>
          </w:tcPr>
          <w:p>
            <w:pPr>
              <w:pStyle w:val="TableContents"/>
              <w:rPr>
                <w:sz w:val="14"/>
              </w:rPr>
            </w:pPr>
            <w:r>
              <w:rPr>
                <w:sz w:val="14"/>
              </w:rPr>
            </w:r>
          </w:p>
        </w:tc>
      </w:tr>
      <w:tr>
        <w:trPr/>
        <w:tc>
          <w:tcPr>
            <w:tcW w:w="2334" w:type="dxa"/>
            <w:vMerge w:val="restart"/>
            <w:tcBorders>
              <w:top w:val="single" w:sz="2" w:space="0" w:color="000000"/>
            </w:tcBorders>
          </w:tcPr>
          <w:p>
            <w:pPr>
              <w:pStyle w:val="TableContents"/>
              <w:jc w:val="right"/>
              <w:rPr>
                <w:sz w:val="14"/>
              </w:rPr>
            </w:pPr>
            <w:r>
              <w:rPr>
                <w:sz w:val="14"/>
              </w:rPr>
              <w:t>Any contact</w:t>
            </w:r>
          </w:p>
        </w:tc>
        <w:tc>
          <w:tcPr>
            <w:tcW w:w="521" w:type="dxa"/>
            <w:tcBorders>
              <w:top w:val="single" w:sz="2" w:space="0" w:color="000000"/>
            </w:tcBorders>
            <w:vAlign w:val="center"/>
          </w:tcPr>
          <w:p>
            <w:pPr>
              <w:pStyle w:val="TableContents"/>
              <w:jc w:val="right"/>
              <w:rPr>
                <w:sz w:val="14"/>
              </w:rPr>
            </w:pPr>
            <w:r>
              <w:rPr>
                <w:sz w:val="14"/>
              </w:rPr>
              <w:t>755</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2374</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3583</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10359</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2.9</w:t>
            </w:r>
          </w:p>
        </w:tc>
        <w:tc>
          <w:tcPr>
            <w:tcW w:w="1181" w:type="dxa"/>
            <w:tcBorders>
              <w:top w:val="single" w:sz="2" w:space="0" w:color="000000"/>
            </w:tcBorders>
            <w:vAlign w:val="center"/>
          </w:tcPr>
          <w:p>
            <w:pPr>
              <w:pStyle w:val="TableContents"/>
              <w:rPr>
                <w:sz w:val="14"/>
              </w:rPr>
            </w:pPr>
            <w:r>
              <w:rPr>
                <w:sz w:val="14"/>
              </w:rPr>
              <w:t>[2.3, 3.6]</w:t>
            </w:r>
          </w:p>
        </w:tc>
        <w:tc>
          <w:tcPr>
            <w:tcW w:w="521" w:type="dxa"/>
            <w:tcBorders>
              <w:top w:val="single" w:sz="2" w:space="0" w:color="000000"/>
            </w:tcBorders>
            <w:vAlign w:val="center"/>
          </w:tcPr>
          <w:p>
            <w:pPr>
              <w:pStyle w:val="TableContents"/>
              <w:jc w:val="right"/>
              <w:rPr>
                <w:sz w:val="14"/>
              </w:rPr>
            </w:pPr>
            <w:r>
              <w:rPr>
                <w:sz w:val="14"/>
              </w:rPr>
              <w:t>2.2</w:t>
            </w:r>
          </w:p>
        </w:tc>
        <w:tc>
          <w:tcPr>
            <w:tcW w:w="1016" w:type="dxa"/>
            <w:tcBorders>
              <w:top w:val="single" w:sz="2" w:space="0" w:color="000000"/>
            </w:tcBorders>
            <w:vAlign w:val="center"/>
          </w:tcPr>
          <w:p>
            <w:pPr>
              <w:pStyle w:val="TableContents"/>
              <w:rPr>
                <w:sz w:val="14"/>
              </w:rPr>
            </w:pPr>
            <w:r>
              <w:rPr>
                <w:sz w:val="14"/>
              </w:rPr>
              <w:t>[2.0, 2.3]</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rPr>
                <w:sz w:val="14"/>
              </w:rPr>
            </w:pPr>
            <w:r>
              <w:rPr>
                <w:sz w:val="14"/>
              </w:rPr>
            </w:r>
          </w:p>
        </w:tc>
        <w:tc>
          <w:tcPr>
            <w:tcW w:w="1017" w:type="dxa"/>
            <w:tcBorders>
              <w:bottom w:val="single" w:sz="2" w:space="0" w:color="000000"/>
            </w:tcBorders>
            <w:tcMar>
              <w:top w:w="0" w:type="dxa"/>
              <w:bottom w:w="28" w:type="dxa"/>
            </w:tcMar>
            <w:vAlign w:val="center"/>
          </w:tcPr>
          <w:p>
            <w:pPr>
              <w:pStyle w:val="TableContents"/>
              <w:rPr>
                <w:sz w:val="14"/>
              </w:rPr>
            </w:pPr>
            <w:r>
              <w:rPr>
                <w:sz w:val="14"/>
              </w:rPr>
              <w:t>[95.5, 98.0]</w:t>
            </w:r>
          </w:p>
        </w:tc>
        <w:tc>
          <w:tcPr>
            <w:tcW w:w="565" w:type="dxa"/>
            <w:tcBorders>
              <w:bottom w:val="single" w:sz="2" w:space="0" w:color="000000"/>
            </w:tcBorders>
            <w:tcMar>
              <w:top w:w="0" w:type="dxa"/>
              <w:bottom w:w="28" w:type="dxa"/>
            </w:tcMar>
            <w:vAlign w:val="center"/>
          </w:tcPr>
          <w:p>
            <w:pPr>
              <w:pStyle w:val="TableContents"/>
              <w:rPr>
                <w:sz w:val="14"/>
              </w:rPr>
            </w:pPr>
            <w:r>
              <w:rPr>
                <w:sz w:val="14"/>
              </w:rPr>
            </w:r>
          </w:p>
        </w:tc>
        <w:tc>
          <w:tcPr>
            <w:tcW w:w="1017" w:type="dxa"/>
            <w:tcBorders>
              <w:bottom w:val="single" w:sz="2" w:space="0" w:color="000000"/>
            </w:tcBorders>
            <w:tcMar>
              <w:top w:w="0" w:type="dxa"/>
              <w:bottom w:w="28" w:type="dxa"/>
            </w:tcMar>
            <w:vAlign w:val="center"/>
          </w:tcPr>
          <w:p>
            <w:pPr>
              <w:pStyle w:val="TableContents"/>
              <w:rPr>
                <w:sz w:val="14"/>
              </w:rPr>
            </w:pPr>
            <w:r>
              <w:rPr>
                <w:sz w:val="14"/>
              </w:rPr>
              <w:t>[85.9, 88.4]</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92</w:t>
            </w:r>
          </w:p>
        </w:tc>
        <w:tc>
          <w:tcPr>
            <w:tcW w:w="1016" w:type="dxa"/>
            <w:tcBorders>
              <w:bottom w:val="single" w:sz="2" w:space="0" w:color="000000"/>
            </w:tcBorders>
            <w:tcMar>
              <w:top w:w="0" w:type="dxa"/>
              <w:bottom w:w="28" w:type="dxa"/>
            </w:tcMar>
            <w:vAlign w:val="center"/>
          </w:tcPr>
          <w:p>
            <w:pPr>
              <w:pStyle w:val="TableContents"/>
              <w:rPr>
                <w:sz w:val="14"/>
              </w:rPr>
            </w:pPr>
            <w:r>
              <w:rPr>
                <w:sz w:val="14"/>
              </w:rPr>
              <w:t>[91.1, 92.9]</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76.1</w:t>
            </w:r>
          </w:p>
        </w:tc>
        <w:tc>
          <w:tcPr>
            <w:tcW w:w="1016" w:type="dxa"/>
            <w:tcBorders>
              <w:bottom w:val="single" w:sz="2" w:space="0" w:color="000000"/>
            </w:tcBorders>
            <w:tcMar>
              <w:top w:w="0" w:type="dxa"/>
              <w:bottom w:w="28" w:type="dxa"/>
            </w:tcMar>
            <w:vAlign w:val="center"/>
          </w:tcPr>
          <w:p>
            <w:pPr>
              <w:pStyle w:val="TableContents"/>
              <w:rPr>
                <w:sz w:val="14"/>
              </w:rPr>
            </w:pPr>
            <w:r>
              <w:rPr>
                <w:sz w:val="14"/>
              </w:rPr>
              <w:t>[75.4, 76.8]</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2334" w:type="dxa"/>
            <w:vMerge w:val="restart"/>
            <w:tcBorders>
              <w:top w:val="single" w:sz="2" w:space="0" w:color="000000"/>
              <w:bottom w:val="single" w:sz="2" w:space="0" w:color="000000"/>
            </w:tcBorders>
            <w:tcMar>
              <w:bottom w:w="28" w:type="dxa"/>
            </w:tcMar>
          </w:tcPr>
          <w:p>
            <w:pPr>
              <w:pStyle w:val="TableContents"/>
              <w:jc w:val="right"/>
              <w:rPr>
                <w:sz w:val="14"/>
              </w:rPr>
            </w:pPr>
            <w:r>
              <w:rPr>
                <w:sz w:val="14"/>
              </w:rPr>
              <w:t>Recorded mental health specialty contact</w:t>
            </w:r>
          </w:p>
        </w:tc>
        <w:tc>
          <w:tcPr>
            <w:tcW w:w="521" w:type="dxa"/>
            <w:tcBorders>
              <w:top w:val="single" w:sz="2" w:space="0" w:color="000000"/>
            </w:tcBorders>
            <w:vAlign w:val="center"/>
          </w:tcPr>
          <w:p>
            <w:pPr>
              <w:pStyle w:val="TableContents"/>
              <w:jc w:val="right"/>
              <w:rPr>
                <w:sz w:val="14"/>
              </w:rPr>
            </w:pPr>
            <w:r>
              <w:rPr>
                <w:sz w:val="14"/>
              </w:rPr>
              <w:t>117</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242</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48</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113</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14.4</w:t>
            </w:r>
          </w:p>
        </w:tc>
        <w:tc>
          <w:tcPr>
            <w:tcW w:w="1181" w:type="dxa"/>
            <w:tcBorders>
              <w:top w:val="single" w:sz="2" w:space="0" w:color="000000"/>
            </w:tcBorders>
            <w:vAlign w:val="center"/>
          </w:tcPr>
          <w:p>
            <w:pPr>
              <w:pStyle w:val="TableContents"/>
              <w:rPr>
                <w:sz w:val="14"/>
              </w:rPr>
            </w:pPr>
            <w:r>
              <w:rPr>
                <w:sz w:val="14"/>
              </w:rPr>
              <w:t>[10.4, 19.8]</w:t>
            </w:r>
          </w:p>
        </w:tc>
        <w:tc>
          <w:tcPr>
            <w:tcW w:w="521" w:type="dxa"/>
            <w:tcBorders>
              <w:top w:val="single" w:sz="2" w:space="0" w:color="000000"/>
            </w:tcBorders>
            <w:vAlign w:val="center"/>
          </w:tcPr>
          <w:p>
            <w:pPr>
              <w:pStyle w:val="TableContents"/>
              <w:jc w:val="right"/>
              <w:rPr>
                <w:sz w:val="14"/>
              </w:rPr>
            </w:pPr>
            <w:r>
              <w:rPr>
                <w:sz w:val="14"/>
              </w:rPr>
              <w:t>11.7</w:t>
            </w:r>
          </w:p>
        </w:tc>
        <w:tc>
          <w:tcPr>
            <w:tcW w:w="1016" w:type="dxa"/>
            <w:tcBorders>
              <w:top w:val="single" w:sz="2" w:space="0" w:color="000000"/>
            </w:tcBorders>
            <w:vAlign w:val="center"/>
          </w:tcPr>
          <w:p>
            <w:pPr>
              <w:pStyle w:val="TableContents"/>
              <w:rPr>
                <w:sz w:val="14"/>
              </w:rPr>
            </w:pPr>
            <w:r>
              <w:rPr>
                <w:sz w:val="14"/>
              </w:rPr>
              <w:t>[9.5, 14.3]</w:t>
            </w:r>
          </w:p>
        </w:tc>
      </w:tr>
      <w:tr>
        <w:trPr/>
        <w:tc>
          <w:tcPr>
            <w:tcW w:w="2334" w:type="dxa"/>
            <w:vMerge w:val="continue"/>
            <w:tcBorders>
              <w:top w:val="single" w:sz="2" w:space="0" w:color="000000"/>
              <w:bottom w:val="single" w:sz="2" w:space="0" w:color="000000"/>
            </w:tcBorders>
            <w:tcMar>
              <w:bottom w:w="28" w:type="dxa"/>
            </w:tcMar>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15.1</w:t>
            </w:r>
          </w:p>
        </w:tc>
        <w:tc>
          <w:tcPr>
            <w:tcW w:w="1017" w:type="dxa"/>
            <w:tcBorders>
              <w:bottom w:val="single" w:sz="2" w:space="0" w:color="000000"/>
            </w:tcBorders>
            <w:tcMar>
              <w:top w:w="0" w:type="dxa"/>
              <w:bottom w:w="28" w:type="dxa"/>
            </w:tcMar>
            <w:vAlign w:val="center"/>
          </w:tcPr>
          <w:p>
            <w:pPr>
              <w:pStyle w:val="TableContents"/>
              <w:rPr>
                <w:sz w:val="14"/>
              </w:rPr>
            </w:pPr>
            <w:r>
              <w:rPr>
                <w:sz w:val="14"/>
              </w:rPr>
              <w:t>[12.7, 17.7]</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8.9</w:t>
            </w:r>
          </w:p>
        </w:tc>
        <w:tc>
          <w:tcPr>
            <w:tcW w:w="1017" w:type="dxa"/>
            <w:tcBorders>
              <w:bottom w:val="single" w:sz="2" w:space="0" w:color="000000"/>
            </w:tcBorders>
            <w:tcMar>
              <w:top w:w="0" w:type="dxa"/>
              <w:bottom w:w="28" w:type="dxa"/>
            </w:tcMar>
            <w:vAlign w:val="center"/>
          </w:tcPr>
          <w:p>
            <w:pPr>
              <w:pStyle w:val="TableContents"/>
              <w:rPr>
                <w:sz w:val="14"/>
              </w:rPr>
            </w:pPr>
            <w:r>
              <w:rPr>
                <w:sz w:val="14"/>
              </w:rPr>
              <w:t>[7.9, 10.1]</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1.3</w:t>
            </w:r>
          </w:p>
        </w:tc>
        <w:tc>
          <w:tcPr>
            <w:tcW w:w="1016" w:type="dxa"/>
            <w:tcBorders>
              <w:bottom w:val="single" w:sz="2" w:space="0" w:color="000000"/>
            </w:tcBorders>
            <w:tcMar>
              <w:top w:w="0" w:type="dxa"/>
              <w:bottom w:w="28" w:type="dxa"/>
            </w:tcMar>
            <w:vAlign w:val="center"/>
          </w:tcPr>
          <w:p>
            <w:pPr>
              <w:pStyle w:val="TableContents"/>
              <w:rPr>
                <w:sz w:val="14"/>
              </w:rPr>
            </w:pPr>
            <w:r>
              <w:rPr>
                <w:sz w:val="14"/>
              </w:rPr>
              <w:t>[1.0, 1.7]</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0.9</w:t>
            </w:r>
          </w:p>
        </w:tc>
        <w:tc>
          <w:tcPr>
            <w:tcW w:w="1016" w:type="dxa"/>
            <w:tcBorders>
              <w:bottom w:val="single" w:sz="2" w:space="0" w:color="000000"/>
            </w:tcBorders>
            <w:tcMar>
              <w:top w:w="0" w:type="dxa"/>
              <w:bottom w:w="28" w:type="dxa"/>
            </w:tcMar>
            <w:vAlign w:val="center"/>
          </w:tcPr>
          <w:p>
            <w:pPr>
              <w:pStyle w:val="TableContents"/>
              <w:rPr>
                <w:sz w:val="14"/>
              </w:rPr>
            </w:pPr>
            <w:r>
              <w:rPr>
                <w:sz w:val="14"/>
              </w:rPr>
              <w:t>[0.7, 1.0]</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12465" w:type="dxa"/>
            <w:gridSpan w:val="15"/>
            <w:tcBorders/>
            <w:shd w:color="auto" w:fill="CCCCCC" w:val="clear"/>
            <w:tcMar>
              <w:left w:w="28" w:type="dxa"/>
              <w:bottom w:w="28" w:type="dxa"/>
              <w:right w:w="28" w:type="dxa"/>
            </w:tcMar>
            <w:vAlign w:val="center"/>
          </w:tcPr>
          <w:p>
            <w:pPr>
              <w:pStyle w:val="TableContents"/>
              <w:rPr>
                <w:b/>
                <w:b/>
                <w:sz w:val="14"/>
              </w:rPr>
            </w:pPr>
            <w:r>
              <w:rPr>
                <w:b/>
                <w:sz w:val="14"/>
              </w:rPr>
              <w:t>Diagnoses</w:t>
            </w:r>
          </w:p>
        </w:tc>
      </w:tr>
      <w:tr>
        <w:trPr/>
        <w:tc>
          <w:tcPr>
            <w:tcW w:w="2334" w:type="dxa"/>
            <w:vMerge w:val="restart"/>
            <w:tcBorders>
              <w:top w:val="single" w:sz="2" w:space="0" w:color="000000"/>
            </w:tcBorders>
          </w:tcPr>
          <w:p>
            <w:pPr>
              <w:pStyle w:val="TableContents"/>
              <w:jc w:val="right"/>
              <w:rPr>
                <w:sz w:val="14"/>
              </w:rPr>
            </w:pPr>
            <w:r>
              <w:rPr>
                <w:sz w:val="14"/>
              </w:rPr>
              <w:t>Any diagnosis</w:t>
            </w:r>
          </w:p>
        </w:tc>
        <w:tc>
          <w:tcPr>
            <w:tcW w:w="521" w:type="dxa"/>
            <w:tcBorders>
              <w:top w:val="single" w:sz="2" w:space="0" w:color="000000"/>
            </w:tcBorders>
            <w:vAlign w:val="center"/>
          </w:tcPr>
          <w:p>
            <w:pPr>
              <w:pStyle w:val="TableContents"/>
              <w:jc w:val="right"/>
              <w:rPr>
                <w:sz w:val="14"/>
              </w:rPr>
            </w:pPr>
            <w:r>
              <w:rPr>
                <w:sz w:val="14"/>
              </w:rPr>
              <w:t>748</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2322</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3533</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10027</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2.6</w:t>
            </w:r>
          </w:p>
        </w:tc>
        <w:tc>
          <w:tcPr>
            <w:tcW w:w="1181" w:type="dxa"/>
            <w:tcBorders>
              <w:top w:val="single" w:sz="2" w:space="0" w:color="000000"/>
            </w:tcBorders>
            <w:vAlign w:val="center"/>
          </w:tcPr>
          <w:p>
            <w:pPr>
              <w:pStyle w:val="TableContents"/>
              <w:rPr>
                <w:sz w:val="14"/>
              </w:rPr>
            </w:pPr>
            <w:r>
              <w:rPr>
                <w:sz w:val="14"/>
              </w:rPr>
              <w:t>[2.1, 3.1]</w:t>
            </w:r>
          </w:p>
        </w:tc>
        <w:tc>
          <w:tcPr>
            <w:tcW w:w="521" w:type="dxa"/>
            <w:tcBorders>
              <w:top w:val="single" w:sz="2" w:space="0" w:color="000000"/>
            </w:tcBorders>
            <w:vAlign w:val="center"/>
          </w:tcPr>
          <w:p>
            <w:pPr>
              <w:pStyle w:val="TableContents"/>
              <w:jc w:val="right"/>
              <w:rPr>
                <w:sz w:val="14"/>
              </w:rPr>
            </w:pPr>
            <w:r>
              <w:rPr>
                <w:sz w:val="14"/>
              </w:rPr>
              <w:t>2.1</w:t>
            </w:r>
          </w:p>
        </w:tc>
        <w:tc>
          <w:tcPr>
            <w:tcW w:w="1016" w:type="dxa"/>
            <w:tcBorders>
              <w:top w:val="single" w:sz="2" w:space="0" w:color="000000"/>
            </w:tcBorders>
            <w:vAlign w:val="center"/>
          </w:tcPr>
          <w:p>
            <w:pPr>
              <w:pStyle w:val="TableContents"/>
              <w:rPr>
                <w:sz w:val="14"/>
              </w:rPr>
            </w:pPr>
            <w:r>
              <w:rPr>
                <w:sz w:val="14"/>
              </w:rPr>
              <w:t>[2.0, 2.3]</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96.1</w:t>
            </w:r>
          </w:p>
        </w:tc>
        <w:tc>
          <w:tcPr>
            <w:tcW w:w="1017" w:type="dxa"/>
            <w:tcBorders>
              <w:bottom w:val="single" w:sz="2" w:space="0" w:color="000000"/>
            </w:tcBorders>
            <w:tcMar>
              <w:top w:w="0" w:type="dxa"/>
              <w:bottom w:w="28" w:type="dxa"/>
            </w:tcMar>
            <w:vAlign w:val="center"/>
          </w:tcPr>
          <w:p>
            <w:pPr>
              <w:pStyle w:val="TableContents"/>
              <w:rPr>
                <w:sz w:val="14"/>
              </w:rPr>
            </w:pPr>
            <w:r>
              <w:rPr>
                <w:sz w:val="14"/>
              </w:rPr>
              <w:t>[94.5, 97.2]</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85.3</w:t>
            </w:r>
          </w:p>
        </w:tc>
        <w:tc>
          <w:tcPr>
            <w:tcW w:w="1017" w:type="dxa"/>
            <w:tcBorders>
              <w:bottom w:val="single" w:sz="2" w:space="0" w:color="000000"/>
            </w:tcBorders>
            <w:tcMar>
              <w:top w:w="0" w:type="dxa"/>
              <w:bottom w:w="28" w:type="dxa"/>
            </w:tcMar>
            <w:vAlign w:val="center"/>
          </w:tcPr>
          <w:p>
            <w:pPr>
              <w:pStyle w:val="TableContents"/>
              <w:rPr>
                <w:sz w:val="14"/>
              </w:rPr>
            </w:pPr>
            <w:r>
              <w:rPr>
                <w:sz w:val="14"/>
              </w:rPr>
              <w:t>[83.9, 86.5]</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90.8</w:t>
            </w:r>
          </w:p>
        </w:tc>
        <w:tc>
          <w:tcPr>
            <w:tcW w:w="1016" w:type="dxa"/>
            <w:tcBorders>
              <w:bottom w:val="single" w:sz="2" w:space="0" w:color="000000"/>
            </w:tcBorders>
            <w:tcMar>
              <w:top w:w="0" w:type="dxa"/>
              <w:bottom w:w="28" w:type="dxa"/>
            </w:tcMar>
            <w:vAlign w:val="center"/>
          </w:tcPr>
          <w:p>
            <w:pPr>
              <w:pStyle w:val="TableContents"/>
              <w:rPr>
                <w:sz w:val="14"/>
              </w:rPr>
            </w:pPr>
            <w:r>
              <w:rPr>
                <w:sz w:val="14"/>
              </w:rPr>
              <w:t>[89.8, 91.6]</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73.6</w:t>
            </w:r>
          </w:p>
        </w:tc>
        <w:tc>
          <w:tcPr>
            <w:tcW w:w="1016" w:type="dxa"/>
            <w:tcBorders>
              <w:bottom w:val="single" w:sz="2" w:space="0" w:color="000000"/>
            </w:tcBorders>
            <w:tcMar>
              <w:top w:w="0" w:type="dxa"/>
              <w:bottom w:w="28" w:type="dxa"/>
            </w:tcMar>
            <w:vAlign w:val="center"/>
          </w:tcPr>
          <w:p>
            <w:pPr>
              <w:pStyle w:val="TableContents"/>
              <w:rPr>
                <w:sz w:val="14"/>
              </w:rPr>
            </w:pPr>
            <w:r>
              <w:rPr>
                <w:sz w:val="14"/>
              </w:rPr>
              <w:t>[72.9, 74.4]</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2334" w:type="dxa"/>
            <w:vMerge w:val="restart"/>
            <w:tcBorders>
              <w:top w:val="single" w:sz="2" w:space="0" w:color="000000"/>
            </w:tcBorders>
          </w:tcPr>
          <w:p>
            <w:pPr>
              <w:pStyle w:val="TableContents"/>
              <w:jc w:val="right"/>
              <w:rPr>
                <w:sz w:val="14"/>
              </w:rPr>
            </w:pPr>
            <w:r>
              <w:rPr>
                <w:sz w:val="14"/>
              </w:rPr>
              <w:t>Non-mental health</w:t>
            </w:r>
          </w:p>
        </w:tc>
        <w:tc>
          <w:tcPr>
            <w:tcW w:w="521" w:type="dxa"/>
            <w:tcBorders>
              <w:top w:val="single" w:sz="2" w:space="0" w:color="000000"/>
            </w:tcBorders>
            <w:vAlign w:val="center"/>
          </w:tcPr>
          <w:p>
            <w:pPr>
              <w:pStyle w:val="TableContents"/>
              <w:jc w:val="right"/>
              <w:rPr>
                <w:sz w:val="14"/>
              </w:rPr>
            </w:pPr>
            <w:r>
              <w:rPr>
                <w:sz w:val="14"/>
              </w:rPr>
              <w:t>748</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2307</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3532</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10010</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2.6</w:t>
            </w:r>
          </w:p>
        </w:tc>
        <w:tc>
          <w:tcPr>
            <w:tcW w:w="1181" w:type="dxa"/>
            <w:tcBorders>
              <w:top w:val="single" w:sz="2" w:space="0" w:color="000000"/>
            </w:tcBorders>
            <w:vAlign w:val="center"/>
          </w:tcPr>
          <w:p>
            <w:pPr>
              <w:pStyle w:val="TableContents"/>
              <w:rPr>
                <w:sz w:val="14"/>
              </w:rPr>
            </w:pPr>
            <w:r>
              <w:rPr>
                <w:sz w:val="14"/>
              </w:rPr>
              <w:t>[2.1, 3.1]</w:t>
            </w:r>
          </w:p>
        </w:tc>
        <w:tc>
          <w:tcPr>
            <w:tcW w:w="521" w:type="dxa"/>
            <w:tcBorders>
              <w:top w:val="single" w:sz="2" w:space="0" w:color="000000"/>
            </w:tcBorders>
            <w:vAlign w:val="center"/>
          </w:tcPr>
          <w:p>
            <w:pPr>
              <w:pStyle w:val="TableContents"/>
              <w:jc w:val="right"/>
              <w:rPr>
                <w:sz w:val="14"/>
              </w:rPr>
            </w:pPr>
            <w:r>
              <w:rPr>
                <w:sz w:val="14"/>
              </w:rPr>
              <w:t>2</w:t>
            </w:r>
          </w:p>
        </w:tc>
        <w:tc>
          <w:tcPr>
            <w:tcW w:w="1016" w:type="dxa"/>
            <w:tcBorders>
              <w:top w:val="single" w:sz="2" w:space="0" w:color="000000"/>
            </w:tcBorders>
            <w:vAlign w:val="center"/>
          </w:tcPr>
          <w:p>
            <w:pPr>
              <w:pStyle w:val="TableContents"/>
              <w:rPr>
                <w:sz w:val="14"/>
              </w:rPr>
            </w:pPr>
            <w:r>
              <w:rPr>
                <w:sz w:val="14"/>
              </w:rPr>
              <w:t>[1.9, 2.2]</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96.1</w:t>
            </w:r>
          </w:p>
        </w:tc>
        <w:tc>
          <w:tcPr>
            <w:tcW w:w="1017" w:type="dxa"/>
            <w:tcBorders>
              <w:bottom w:val="single" w:sz="2" w:space="0" w:color="000000"/>
            </w:tcBorders>
            <w:tcMar>
              <w:top w:w="0" w:type="dxa"/>
              <w:bottom w:w="28" w:type="dxa"/>
            </w:tcMar>
            <w:vAlign w:val="center"/>
          </w:tcPr>
          <w:p>
            <w:pPr>
              <w:pStyle w:val="TableContents"/>
              <w:rPr>
                <w:sz w:val="14"/>
              </w:rPr>
            </w:pPr>
            <w:r>
              <w:rPr>
                <w:sz w:val="14"/>
              </w:rPr>
              <w:t>[94.5, 97.2]</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84.7</w:t>
            </w:r>
          </w:p>
        </w:tc>
        <w:tc>
          <w:tcPr>
            <w:tcW w:w="1017" w:type="dxa"/>
            <w:tcBorders>
              <w:bottom w:val="single" w:sz="2" w:space="0" w:color="000000"/>
            </w:tcBorders>
            <w:tcMar>
              <w:top w:w="0" w:type="dxa"/>
              <w:bottom w:w="28" w:type="dxa"/>
            </w:tcMar>
            <w:vAlign w:val="center"/>
          </w:tcPr>
          <w:p>
            <w:pPr>
              <w:pStyle w:val="TableContents"/>
              <w:rPr>
                <w:sz w:val="14"/>
              </w:rPr>
            </w:pPr>
            <w:r>
              <w:rPr>
                <w:sz w:val="14"/>
              </w:rPr>
              <w:t>[83.3, 86.0]</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90.7</w:t>
            </w:r>
          </w:p>
        </w:tc>
        <w:tc>
          <w:tcPr>
            <w:tcW w:w="1016" w:type="dxa"/>
            <w:tcBorders>
              <w:bottom w:val="single" w:sz="2" w:space="0" w:color="000000"/>
            </w:tcBorders>
            <w:tcMar>
              <w:top w:w="0" w:type="dxa"/>
              <w:bottom w:w="28" w:type="dxa"/>
            </w:tcMar>
            <w:vAlign w:val="center"/>
          </w:tcPr>
          <w:p>
            <w:pPr>
              <w:pStyle w:val="TableContents"/>
              <w:rPr>
                <w:sz w:val="14"/>
              </w:rPr>
            </w:pPr>
            <w:r>
              <w:rPr>
                <w:sz w:val="14"/>
              </w:rPr>
              <w:t>[89.8, 91.6]</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73.5</w:t>
            </w:r>
          </w:p>
        </w:tc>
        <w:tc>
          <w:tcPr>
            <w:tcW w:w="1016" w:type="dxa"/>
            <w:tcBorders>
              <w:bottom w:val="single" w:sz="2" w:space="0" w:color="000000"/>
            </w:tcBorders>
            <w:tcMar>
              <w:top w:w="0" w:type="dxa"/>
              <w:bottom w:w="28" w:type="dxa"/>
            </w:tcMar>
            <w:vAlign w:val="center"/>
          </w:tcPr>
          <w:p>
            <w:pPr>
              <w:pStyle w:val="TableContents"/>
              <w:rPr>
                <w:sz w:val="14"/>
              </w:rPr>
            </w:pPr>
            <w:r>
              <w:rPr>
                <w:sz w:val="14"/>
              </w:rPr>
              <w:t>[72.8, 74.3]</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2334" w:type="dxa"/>
            <w:vMerge w:val="restart"/>
            <w:tcBorders>
              <w:top w:val="single" w:sz="2" w:space="0" w:color="000000"/>
            </w:tcBorders>
          </w:tcPr>
          <w:p>
            <w:pPr>
              <w:pStyle w:val="TableContents"/>
              <w:jc w:val="right"/>
              <w:rPr>
                <w:sz w:val="14"/>
              </w:rPr>
            </w:pPr>
            <w:r>
              <w:rPr>
                <w:sz w:val="14"/>
              </w:rPr>
              <w:t>Mental health</w:t>
            </w:r>
          </w:p>
        </w:tc>
        <w:tc>
          <w:tcPr>
            <w:tcW w:w="521" w:type="dxa"/>
            <w:tcBorders>
              <w:top w:val="single" w:sz="2" w:space="0" w:color="000000"/>
            </w:tcBorders>
            <w:vAlign w:val="center"/>
          </w:tcPr>
          <w:p>
            <w:pPr>
              <w:pStyle w:val="TableContents"/>
              <w:jc w:val="right"/>
              <w:rPr>
                <w:sz w:val="14"/>
              </w:rPr>
            </w:pPr>
            <w:r>
              <w:rPr>
                <w:sz w:val="14"/>
              </w:rPr>
              <w:t>266</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741</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278</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699</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6.6</w:t>
            </w:r>
          </w:p>
        </w:tc>
        <w:tc>
          <w:tcPr>
            <w:tcW w:w="1181" w:type="dxa"/>
            <w:tcBorders>
              <w:top w:val="single" w:sz="2" w:space="0" w:color="000000"/>
            </w:tcBorders>
            <w:vAlign w:val="center"/>
          </w:tcPr>
          <w:p>
            <w:pPr>
              <w:pStyle w:val="TableContents"/>
              <w:rPr>
                <w:sz w:val="14"/>
              </w:rPr>
            </w:pPr>
            <w:r>
              <w:rPr>
                <w:sz w:val="14"/>
              </w:rPr>
              <w:t>[5.6, 7.7]</w:t>
            </w:r>
          </w:p>
        </w:tc>
        <w:tc>
          <w:tcPr>
            <w:tcW w:w="521" w:type="dxa"/>
            <w:tcBorders>
              <w:top w:val="single" w:sz="2" w:space="0" w:color="000000"/>
            </w:tcBorders>
            <w:vAlign w:val="center"/>
          </w:tcPr>
          <w:p>
            <w:pPr>
              <w:pStyle w:val="TableContents"/>
              <w:jc w:val="right"/>
              <w:rPr>
                <w:sz w:val="14"/>
              </w:rPr>
            </w:pPr>
            <w:r>
              <w:rPr>
                <w:sz w:val="14"/>
              </w:rPr>
              <w:t>7</w:t>
            </w:r>
          </w:p>
        </w:tc>
        <w:tc>
          <w:tcPr>
            <w:tcW w:w="1016" w:type="dxa"/>
            <w:tcBorders>
              <w:top w:val="single" w:sz="2" w:space="0" w:color="000000"/>
            </w:tcBorders>
            <w:vAlign w:val="center"/>
          </w:tcPr>
          <w:p>
            <w:pPr>
              <w:pStyle w:val="TableContents"/>
              <w:rPr>
                <w:sz w:val="14"/>
              </w:rPr>
            </w:pPr>
            <w:r>
              <w:rPr>
                <w:sz w:val="14"/>
              </w:rPr>
              <w:t>[6.4, 7.7]</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34.2</w:t>
            </w:r>
          </w:p>
        </w:tc>
        <w:tc>
          <w:tcPr>
            <w:tcW w:w="1017" w:type="dxa"/>
            <w:tcBorders>
              <w:bottom w:val="single" w:sz="2" w:space="0" w:color="000000"/>
            </w:tcBorders>
            <w:tcMar>
              <w:top w:w="0" w:type="dxa"/>
              <w:bottom w:w="28" w:type="dxa"/>
            </w:tcMar>
            <w:vAlign w:val="center"/>
          </w:tcPr>
          <w:p>
            <w:pPr>
              <w:pStyle w:val="TableContents"/>
              <w:rPr>
                <w:sz w:val="14"/>
              </w:rPr>
            </w:pPr>
            <w:r>
              <w:rPr>
                <w:sz w:val="14"/>
              </w:rPr>
              <w:t>[31.0, 37.6]</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27.2</w:t>
            </w:r>
          </w:p>
        </w:tc>
        <w:tc>
          <w:tcPr>
            <w:tcW w:w="1017" w:type="dxa"/>
            <w:tcBorders>
              <w:bottom w:val="single" w:sz="2" w:space="0" w:color="000000"/>
            </w:tcBorders>
            <w:tcMar>
              <w:top w:w="0" w:type="dxa"/>
              <w:bottom w:w="28" w:type="dxa"/>
            </w:tcMar>
            <w:vAlign w:val="center"/>
          </w:tcPr>
          <w:p>
            <w:pPr>
              <w:pStyle w:val="TableContents"/>
              <w:rPr>
                <w:sz w:val="14"/>
              </w:rPr>
            </w:pPr>
            <w:r>
              <w:rPr>
                <w:sz w:val="14"/>
              </w:rPr>
              <w:t>[25.6, 28.9]</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7.2</w:t>
            </w:r>
          </w:p>
        </w:tc>
        <w:tc>
          <w:tcPr>
            <w:tcW w:w="1016" w:type="dxa"/>
            <w:tcBorders>
              <w:bottom w:val="single" w:sz="2" w:space="0" w:color="000000"/>
            </w:tcBorders>
            <w:tcMar>
              <w:top w:w="0" w:type="dxa"/>
              <w:bottom w:w="28" w:type="dxa"/>
            </w:tcMar>
            <w:vAlign w:val="center"/>
          </w:tcPr>
          <w:p>
            <w:pPr>
              <w:pStyle w:val="TableContents"/>
              <w:rPr>
                <w:sz w:val="14"/>
              </w:rPr>
            </w:pPr>
            <w:r>
              <w:rPr>
                <w:sz w:val="14"/>
              </w:rPr>
              <w:t>[6.4, 8.0]</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5.2</w:t>
            </w:r>
          </w:p>
        </w:tc>
        <w:tc>
          <w:tcPr>
            <w:tcW w:w="1016" w:type="dxa"/>
            <w:tcBorders>
              <w:bottom w:val="single" w:sz="2" w:space="0" w:color="000000"/>
            </w:tcBorders>
            <w:tcMar>
              <w:top w:w="0" w:type="dxa"/>
              <w:bottom w:w="28" w:type="dxa"/>
            </w:tcMar>
            <w:vAlign w:val="center"/>
          </w:tcPr>
          <w:p>
            <w:pPr>
              <w:pStyle w:val="TableContents"/>
              <w:rPr>
                <w:sz w:val="14"/>
              </w:rPr>
            </w:pPr>
            <w:r>
              <w:rPr>
                <w:sz w:val="14"/>
              </w:rPr>
              <w:t>[4.8, 5.6]</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2334" w:type="dxa"/>
            <w:vMerge w:val="restart"/>
            <w:tcBorders>
              <w:top w:val="single" w:sz="2" w:space="0" w:color="000000"/>
            </w:tcBorders>
          </w:tcPr>
          <w:p>
            <w:pPr>
              <w:pStyle w:val="TableContents"/>
              <w:jc w:val="right"/>
              <w:rPr>
                <w:sz w:val="14"/>
              </w:rPr>
            </w:pPr>
            <w:r>
              <w:rPr>
                <w:sz w:val="14"/>
              </w:rPr>
              <w:t>Common mental disorder</w:t>
            </w:r>
          </w:p>
        </w:tc>
        <w:tc>
          <w:tcPr>
            <w:tcW w:w="521" w:type="dxa"/>
            <w:tcBorders>
              <w:top w:val="single" w:sz="2" w:space="0" w:color="000000"/>
            </w:tcBorders>
            <w:vAlign w:val="center"/>
          </w:tcPr>
          <w:p>
            <w:pPr>
              <w:pStyle w:val="TableContents"/>
              <w:jc w:val="right"/>
              <w:rPr>
                <w:sz w:val="14"/>
              </w:rPr>
            </w:pPr>
            <w:r>
              <w:rPr>
                <w:sz w:val="14"/>
              </w:rPr>
              <w:t>214</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553</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225</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437</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6.1</w:t>
            </w:r>
          </w:p>
        </w:tc>
        <w:tc>
          <w:tcPr>
            <w:tcW w:w="1181" w:type="dxa"/>
            <w:tcBorders>
              <w:top w:val="single" w:sz="2" w:space="0" w:color="000000"/>
            </w:tcBorders>
            <w:vAlign w:val="center"/>
          </w:tcPr>
          <w:p>
            <w:pPr>
              <w:pStyle w:val="TableContents"/>
              <w:rPr>
                <w:sz w:val="14"/>
              </w:rPr>
            </w:pPr>
            <w:r>
              <w:rPr>
                <w:sz w:val="14"/>
              </w:rPr>
              <w:t>[5.1, 7.2]</w:t>
            </w:r>
          </w:p>
        </w:tc>
        <w:tc>
          <w:tcPr>
            <w:tcW w:w="521" w:type="dxa"/>
            <w:tcBorders>
              <w:top w:val="single" w:sz="2" w:space="0" w:color="000000"/>
            </w:tcBorders>
            <w:vAlign w:val="center"/>
          </w:tcPr>
          <w:p>
            <w:pPr>
              <w:pStyle w:val="TableContents"/>
              <w:jc w:val="right"/>
              <w:rPr>
                <w:sz w:val="14"/>
              </w:rPr>
            </w:pPr>
            <w:r>
              <w:rPr>
                <w:sz w:val="14"/>
              </w:rPr>
              <w:t>7.8</w:t>
            </w:r>
          </w:p>
        </w:tc>
        <w:tc>
          <w:tcPr>
            <w:tcW w:w="1016" w:type="dxa"/>
            <w:tcBorders>
              <w:top w:val="single" w:sz="2" w:space="0" w:color="000000"/>
            </w:tcBorders>
            <w:vAlign w:val="center"/>
          </w:tcPr>
          <w:p>
            <w:pPr>
              <w:pStyle w:val="TableContents"/>
              <w:rPr>
                <w:sz w:val="14"/>
              </w:rPr>
            </w:pPr>
            <w:r>
              <w:rPr>
                <w:sz w:val="14"/>
              </w:rPr>
              <w:t>[7.0, 8.7]</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27.5</w:t>
            </w:r>
          </w:p>
        </w:tc>
        <w:tc>
          <w:tcPr>
            <w:tcW w:w="1017" w:type="dxa"/>
            <w:tcBorders>
              <w:bottom w:val="single" w:sz="2" w:space="0" w:color="000000"/>
            </w:tcBorders>
            <w:tcMar>
              <w:top w:w="0" w:type="dxa"/>
              <w:bottom w:w="28" w:type="dxa"/>
            </w:tcMar>
            <w:vAlign w:val="center"/>
          </w:tcPr>
          <w:p>
            <w:pPr>
              <w:pStyle w:val="TableContents"/>
              <w:rPr>
                <w:sz w:val="14"/>
              </w:rPr>
            </w:pPr>
            <w:r>
              <w:rPr>
                <w:sz w:val="14"/>
              </w:rPr>
              <w:t>[24.5, 30.8]</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20.3</w:t>
            </w:r>
          </w:p>
        </w:tc>
        <w:tc>
          <w:tcPr>
            <w:tcW w:w="1017" w:type="dxa"/>
            <w:tcBorders>
              <w:bottom w:val="single" w:sz="2" w:space="0" w:color="000000"/>
            </w:tcBorders>
            <w:tcMar>
              <w:top w:w="0" w:type="dxa"/>
              <w:bottom w:w="28" w:type="dxa"/>
            </w:tcMar>
            <w:vAlign w:val="center"/>
          </w:tcPr>
          <w:p>
            <w:pPr>
              <w:pStyle w:val="TableContents"/>
              <w:rPr>
                <w:sz w:val="14"/>
              </w:rPr>
            </w:pPr>
            <w:r>
              <w:rPr>
                <w:sz w:val="14"/>
              </w:rPr>
              <w:t>[18.9, 21.9]</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5.8</w:t>
            </w:r>
          </w:p>
        </w:tc>
        <w:tc>
          <w:tcPr>
            <w:tcW w:w="1016" w:type="dxa"/>
            <w:tcBorders>
              <w:bottom w:val="single" w:sz="2" w:space="0" w:color="000000"/>
            </w:tcBorders>
            <w:tcMar>
              <w:top w:w="0" w:type="dxa"/>
              <w:bottom w:w="28" w:type="dxa"/>
            </w:tcMar>
            <w:vAlign w:val="center"/>
          </w:tcPr>
          <w:p>
            <w:pPr>
              <w:pStyle w:val="TableContents"/>
              <w:rPr>
                <w:sz w:val="14"/>
              </w:rPr>
            </w:pPr>
            <w:r>
              <w:rPr>
                <w:sz w:val="14"/>
              </w:rPr>
              <w:t>[5.1, 6.6]</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3.3</w:t>
            </w:r>
          </w:p>
        </w:tc>
        <w:tc>
          <w:tcPr>
            <w:tcW w:w="1016" w:type="dxa"/>
            <w:tcBorders>
              <w:bottom w:val="single" w:sz="2" w:space="0" w:color="000000"/>
            </w:tcBorders>
            <w:tcMar>
              <w:top w:w="0" w:type="dxa"/>
              <w:bottom w:w="28" w:type="dxa"/>
            </w:tcMar>
            <w:vAlign w:val="center"/>
          </w:tcPr>
          <w:p>
            <w:pPr>
              <w:pStyle w:val="TableContents"/>
              <w:rPr>
                <w:sz w:val="14"/>
              </w:rPr>
            </w:pPr>
            <w:r>
              <w:rPr>
                <w:sz w:val="14"/>
              </w:rPr>
              <w:t>[3.0, 3.6]</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2334" w:type="dxa"/>
            <w:vMerge w:val="restart"/>
            <w:tcBorders>
              <w:top w:val="single" w:sz="2" w:space="0" w:color="000000"/>
            </w:tcBorders>
          </w:tcPr>
          <w:p>
            <w:pPr>
              <w:pStyle w:val="TableContents"/>
              <w:jc w:val="right"/>
              <w:rPr>
                <w:sz w:val="14"/>
              </w:rPr>
            </w:pPr>
            <w:r>
              <w:rPr>
                <w:sz w:val="14"/>
              </w:rPr>
              <w:t>Injury &amp; poisoning</w:t>
            </w:r>
          </w:p>
        </w:tc>
        <w:tc>
          <w:tcPr>
            <w:tcW w:w="521" w:type="dxa"/>
            <w:tcBorders>
              <w:top w:val="single" w:sz="2" w:space="0" w:color="000000"/>
            </w:tcBorders>
            <w:vAlign w:val="center"/>
          </w:tcPr>
          <w:p>
            <w:pPr>
              <w:pStyle w:val="TableContents"/>
              <w:jc w:val="right"/>
              <w:rPr>
                <w:sz w:val="14"/>
              </w:rPr>
            </w:pPr>
            <w:r>
              <w:rPr>
                <w:sz w:val="14"/>
              </w:rPr>
              <w:t>53</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175</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164</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588</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1.7</w:t>
            </w:r>
          </w:p>
        </w:tc>
        <w:tc>
          <w:tcPr>
            <w:tcW w:w="1181" w:type="dxa"/>
            <w:tcBorders>
              <w:top w:val="single" w:sz="2" w:space="0" w:color="000000"/>
            </w:tcBorders>
            <w:vAlign w:val="center"/>
          </w:tcPr>
          <w:p>
            <w:pPr>
              <w:pStyle w:val="TableContents"/>
              <w:rPr>
                <w:sz w:val="14"/>
              </w:rPr>
            </w:pPr>
            <w:r>
              <w:rPr>
                <w:sz w:val="14"/>
              </w:rPr>
              <w:t>[1.4, 2.0]</w:t>
            </w:r>
          </w:p>
        </w:tc>
        <w:tc>
          <w:tcPr>
            <w:tcW w:w="521" w:type="dxa"/>
            <w:tcBorders>
              <w:top w:val="single" w:sz="2" w:space="0" w:color="000000"/>
            </w:tcBorders>
            <w:vAlign w:val="center"/>
          </w:tcPr>
          <w:p>
            <w:pPr>
              <w:pStyle w:val="TableContents"/>
              <w:jc w:val="right"/>
              <w:rPr>
                <w:sz w:val="14"/>
              </w:rPr>
            </w:pPr>
            <w:r>
              <w:rPr>
                <w:sz w:val="14"/>
              </w:rPr>
              <w:t>1.5</w:t>
            </w:r>
          </w:p>
        </w:tc>
        <w:tc>
          <w:tcPr>
            <w:tcW w:w="1016" w:type="dxa"/>
            <w:tcBorders>
              <w:top w:val="single" w:sz="2" w:space="0" w:color="000000"/>
            </w:tcBorders>
            <w:vAlign w:val="center"/>
          </w:tcPr>
          <w:p>
            <w:pPr>
              <w:pStyle w:val="TableContents"/>
              <w:rPr>
                <w:sz w:val="14"/>
              </w:rPr>
            </w:pPr>
            <w:r>
              <w:rPr>
                <w:sz w:val="14"/>
              </w:rPr>
              <w:t>[1.4, 1.7]</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6.9</w:t>
            </w:r>
          </w:p>
        </w:tc>
        <w:tc>
          <w:tcPr>
            <w:tcW w:w="1017" w:type="dxa"/>
            <w:tcBorders>
              <w:bottom w:val="single" w:sz="2" w:space="0" w:color="000000"/>
            </w:tcBorders>
            <w:tcMar>
              <w:top w:w="0" w:type="dxa"/>
              <w:bottom w:w="28" w:type="dxa"/>
            </w:tcMar>
            <w:vAlign w:val="center"/>
          </w:tcPr>
          <w:p>
            <w:pPr>
              <w:pStyle w:val="TableContents"/>
              <w:rPr>
                <w:sz w:val="14"/>
              </w:rPr>
            </w:pPr>
            <w:r>
              <w:rPr>
                <w:sz w:val="14"/>
              </w:rPr>
              <w:t>[5.3, 8.8]</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6.5</w:t>
            </w:r>
          </w:p>
        </w:tc>
        <w:tc>
          <w:tcPr>
            <w:tcW w:w="1017" w:type="dxa"/>
            <w:tcBorders>
              <w:bottom w:val="single" w:sz="2" w:space="0" w:color="000000"/>
            </w:tcBorders>
            <w:tcMar>
              <w:top w:w="0" w:type="dxa"/>
              <w:bottom w:w="28" w:type="dxa"/>
            </w:tcMar>
            <w:vAlign w:val="center"/>
          </w:tcPr>
          <w:p>
            <w:pPr>
              <w:pStyle w:val="TableContents"/>
              <w:rPr>
                <w:sz w:val="14"/>
              </w:rPr>
            </w:pPr>
            <w:r>
              <w:rPr>
                <w:sz w:val="14"/>
              </w:rPr>
              <w:t>[5.6, 7.5]</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4.3</w:t>
            </w:r>
          </w:p>
        </w:tc>
        <w:tc>
          <w:tcPr>
            <w:tcW w:w="1016" w:type="dxa"/>
            <w:tcBorders>
              <w:bottom w:val="single" w:sz="2" w:space="0" w:color="000000"/>
            </w:tcBorders>
            <w:tcMar>
              <w:top w:w="0" w:type="dxa"/>
              <w:bottom w:w="28" w:type="dxa"/>
            </w:tcMar>
            <w:vAlign w:val="center"/>
          </w:tcPr>
          <w:p>
            <w:pPr>
              <w:pStyle w:val="TableContents"/>
              <w:rPr>
                <w:sz w:val="14"/>
              </w:rPr>
            </w:pPr>
            <w:r>
              <w:rPr>
                <w:sz w:val="14"/>
              </w:rPr>
              <w:t>[3.7, 4.9]</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4.4</w:t>
            </w:r>
          </w:p>
        </w:tc>
        <w:tc>
          <w:tcPr>
            <w:tcW w:w="1016" w:type="dxa"/>
            <w:tcBorders>
              <w:bottom w:val="single" w:sz="2" w:space="0" w:color="000000"/>
            </w:tcBorders>
            <w:tcMar>
              <w:top w:w="0" w:type="dxa"/>
              <w:bottom w:w="28" w:type="dxa"/>
            </w:tcMar>
            <w:vAlign w:val="center"/>
          </w:tcPr>
          <w:p>
            <w:pPr>
              <w:pStyle w:val="TableContents"/>
              <w:rPr>
                <w:sz w:val="14"/>
              </w:rPr>
            </w:pPr>
            <w:r>
              <w:rPr>
                <w:sz w:val="14"/>
              </w:rPr>
              <w:t>[4.0, 4.7]</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2334" w:type="dxa"/>
            <w:vMerge w:val="restart"/>
            <w:tcBorders>
              <w:top w:val="single" w:sz="2" w:space="0" w:color="000000"/>
            </w:tcBorders>
          </w:tcPr>
          <w:p>
            <w:pPr>
              <w:pStyle w:val="TableContents"/>
              <w:jc w:val="right"/>
              <w:rPr>
                <w:sz w:val="14"/>
              </w:rPr>
            </w:pPr>
            <w:r>
              <w:rPr>
                <w:sz w:val="14"/>
              </w:rPr>
              <w:t>Accidents</w:t>
            </w:r>
          </w:p>
        </w:tc>
        <w:tc>
          <w:tcPr>
            <w:tcW w:w="521" w:type="dxa"/>
            <w:tcBorders>
              <w:top w:val="single" w:sz="2" w:space="0" w:color="000000"/>
            </w:tcBorders>
            <w:vAlign w:val="center"/>
          </w:tcPr>
          <w:p>
            <w:pPr>
              <w:pStyle w:val="TableContents"/>
              <w:jc w:val="right"/>
              <w:rPr>
                <w:sz w:val="14"/>
              </w:rPr>
            </w:pPr>
            <w:r>
              <w:rPr>
                <w:sz w:val="14"/>
              </w:rPr>
              <w:t>34</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49</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69</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180</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2.6</w:t>
            </w:r>
          </w:p>
        </w:tc>
        <w:tc>
          <w:tcPr>
            <w:tcW w:w="1181" w:type="dxa"/>
            <w:tcBorders>
              <w:top w:val="single" w:sz="2" w:space="0" w:color="000000"/>
            </w:tcBorders>
            <w:vAlign w:val="center"/>
          </w:tcPr>
          <w:p>
            <w:pPr>
              <w:pStyle w:val="TableContents"/>
              <w:rPr>
                <w:sz w:val="14"/>
              </w:rPr>
            </w:pPr>
            <w:r>
              <w:rPr>
                <w:sz w:val="14"/>
              </w:rPr>
              <w:t>[1.9, 3.5]</w:t>
            </w:r>
          </w:p>
        </w:tc>
        <w:tc>
          <w:tcPr>
            <w:tcW w:w="521" w:type="dxa"/>
            <w:tcBorders>
              <w:top w:val="single" w:sz="2" w:space="0" w:color="000000"/>
            </w:tcBorders>
            <w:vAlign w:val="center"/>
          </w:tcPr>
          <w:p>
            <w:pPr>
              <w:pStyle w:val="TableContents"/>
              <w:jc w:val="right"/>
              <w:rPr>
                <w:sz w:val="14"/>
              </w:rPr>
            </w:pPr>
            <w:r>
              <w:rPr>
                <w:sz w:val="14"/>
              </w:rPr>
              <w:t>1.3</w:t>
            </w:r>
          </w:p>
        </w:tc>
        <w:tc>
          <w:tcPr>
            <w:tcW w:w="1016" w:type="dxa"/>
            <w:tcBorders>
              <w:top w:val="single" w:sz="2" w:space="0" w:color="000000"/>
            </w:tcBorders>
            <w:vAlign w:val="center"/>
          </w:tcPr>
          <w:p>
            <w:pPr>
              <w:pStyle w:val="TableContents"/>
              <w:rPr>
                <w:sz w:val="14"/>
              </w:rPr>
            </w:pPr>
            <w:r>
              <w:rPr>
                <w:sz w:val="14"/>
              </w:rPr>
              <w:t>[1.1, 1.6]</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4.4</w:t>
            </w:r>
          </w:p>
        </w:tc>
        <w:tc>
          <w:tcPr>
            <w:tcW w:w="1017" w:type="dxa"/>
            <w:tcBorders>
              <w:bottom w:val="single" w:sz="2" w:space="0" w:color="000000"/>
            </w:tcBorders>
            <w:tcMar>
              <w:top w:w="0" w:type="dxa"/>
              <w:bottom w:w="28" w:type="dxa"/>
            </w:tcMar>
            <w:vAlign w:val="center"/>
          </w:tcPr>
          <w:p>
            <w:pPr>
              <w:pStyle w:val="TableContents"/>
              <w:rPr>
                <w:sz w:val="14"/>
              </w:rPr>
            </w:pPr>
            <w:r>
              <w:rPr>
                <w:sz w:val="14"/>
              </w:rPr>
              <w:t>[3.2, 6.1]</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1.8</w:t>
            </w:r>
          </w:p>
        </w:tc>
        <w:tc>
          <w:tcPr>
            <w:tcW w:w="1017" w:type="dxa"/>
            <w:tcBorders>
              <w:bottom w:val="single" w:sz="2" w:space="0" w:color="000000"/>
            </w:tcBorders>
            <w:tcMar>
              <w:top w:w="0" w:type="dxa"/>
              <w:bottom w:w="28" w:type="dxa"/>
            </w:tcMar>
            <w:vAlign w:val="center"/>
          </w:tcPr>
          <w:p>
            <w:pPr>
              <w:pStyle w:val="TableContents"/>
              <w:rPr>
                <w:sz w:val="14"/>
              </w:rPr>
            </w:pPr>
            <w:r>
              <w:rPr>
                <w:sz w:val="14"/>
              </w:rPr>
              <w:t>[1.4, 2.4]</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1.8</w:t>
            </w:r>
          </w:p>
        </w:tc>
        <w:tc>
          <w:tcPr>
            <w:tcW w:w="1016" w:type="dxa"/>
            <w:tcBorders>
              <w:bottom w:val="single" w:sz="2" w:space="0" w:color="000000"/>
            </w:tcBorders>
            <w:tcMar>
              <w:top w:w="0" w:type="dxa"/>
              <w:bottom w:w="28" w:type="dxa"/>
            </w:tcMar>
            <w:vAlign w:val="center"/>
          </w:tcPr>
          <w:p>
            <w:pPr>
              <w:pStyle w:val="TableContents"/>
              <w:rPr>
                <w:sz w:val="14"/>
              </w:rPr>
            </w:pPr>
            <w:r>
              <w:rPr>
                <w:sz w:val="14"/>
              </w:rPr>
              <w:t>[1.5, 2.3]</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1.4</w:t>
            </w:r>
          </w:p>
        </w:tc>
        <w:tc>
          <w:tcPr>
            <w:tcW w:w="1016" w:type="dxa"/>
            <w:tcBorders>
              <w:bottom w:val="single" w:sz="2" w:space="0" w:color="000000"/>
            </w:tcBorders>
            <w:tcMar>
              <w:top w:w="0" w:type="dxa"/>
              <w:bottom w:w="28" w:type="dxa"/>
            </w:tcMar>
            <w:vAlign w:val="center"/>
          </w:tcPr>
          <w:p>
            <w:pPr>
              <w:pStyle w:val="TableContents"/>
              <w:rPr>
                <w:sz w:val="14"/>
              </w:rPr>
            </w:pPr>
            <w:r>
              <w:rPr>
                <w:sz w:val="14"/>
              </w:rPr>
              <w:t>[1.2, 1.6]</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jc w:val="center"/>
              <w:rPr>
                <w:sz w:val="14"/>
              </w:rPr>
            </w:pPr>
            <w:r>
              <w:rPr>
                <w:sz w:val="14"/>
              </w:rPr>
              <w:t>p=0.006</w:t>
            </w:r>
          </w:p>
        </w:tc>
      </w:tr>
      <w:tr>
        <w:trPr/>
        <w:tc>
          <w:tcPr>
            <w:tcW w:w="2334" w:type="dxa"/>
            <w:vMerge w:val="restart"/>
            <w:tcBorders>
              <w:top w:val="single" w:sz="2" w:space="0" w:color="000000"/>
            </w:tcBorders>
          </w:tcPr>
          <w:p>
            <w:pPr>
              <w:pStyle w:val="TableContents"/>
              <w:jc w:val="right"/>
              <w:rPr>
                <w:sz w:val="14"/>
              </w:rPr>
            </w:pPr>
            <w:r>
              <w:rPr>
                <w:sz w:val="14"/>
              </w:rPr>
              <w:t>Accidental hanging &amp; poisoning</w:t>
            </w:r>
          </w:p>
        </w:tc>
        <w:tc>
          <w:tcPr>
            <w:tcW w:w="521" w:type="dxa"/>
            <w:tcBorders>
              <w:top w:val="single" w:sz="2" w:space="0" w:color="000000"/>
            </w:tcBorders>
            <w:vAlign w:val="center"/>
          </w:tcPr>
          <w:p>
            <w:pPr>
              <w:pStyle w:val="TableContents"/>
              <w:jc w:val="right"/>
              <w:rPr>
                <w:sz w:val="14"/>
              </w:rPr>
            </w:pPr>
            <w:r>
              <w:rPr>
                <w:sz w:val="14"/>
              </w:rPr>
              <w:t>&lt;5</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&lt;5</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0</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&lt;5</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rPr>
                <w:sz w:val="14"/>
              </w:rPr>
            </w:pPr>
            <w:r>
              <w:rPr>
                <w:sz w:val="14"/>
              </w:rPr>
            </w:r>
          </w:p>
        </w:tc>
        <w:tc>
          <w:tcPr>
            <w:tcW w:w="1181" w:type="dxa"/>
            <w:tcBorders>
              <w:top w:val="single" w:sz="2" w:space="0" w:color="000000"/>
            </w:tcBorders>
            <w:vAlign w:val="center"/>
          </w:tcPr>
          <w:p>
            <w:pPr>
              <w:pStyle w:val="TableContents"/>
              <w:rPr>
                <w:sz w:val="14"/>
              </w:rPr>
            </w:pPr>
            <w:r>
              <w:rPr>
                <w:sz w:val="14"/>
              </w:rPr>
            </w:r>
          </w:p>
        </w:tc>
        <w:tc>
          <w:tcPr>
            <w:tcW w:w="521" w:type="dxa"/>
            <w:tcBorders>
              <w:top w:val="single" w:sz="2" w:space="0" w:color="000000"/>
            </w:tcBorders>
            <w:vAlign w:val="center"/>
          </w:tcPr>
          <w:p>
            <w:pPr>
              <w:pStyle w:val="TableContents"/>
              <w:jc w:val="right"/>
              <w:rPr>
                <w:sz w:val="14"/>
              </w:rPr>
            </w:pPr>
            <w:r>
              <w:rPr>
                <w:sz w:val="14"/>
              </w:rPr>
              <w:t>2.2</w:t>
            </w:r>
          </w:p>
        </w:tc>
        <w:tc>
          <w:tcPr>
            <w:tcW w:w="1016" w:type="dxa"/>
            <w:tcBorders>
              <w:top w:val="single" w:sz="2" w:space="0" w:color="000000"/>
            </w:tcBorders>
            <w:vAlign w:val="center"/>
          </w:tcPr>
          <w:p>
            <w:pPr>
              <w:pStyle w:val="TableContents"/>
              <w:rPr>
                <w:sz w:val="14"/>
              </w:rPr>
            </w:pPr>
            <w:r>
              <w:rPr>
                <w:sz w:val="14"/>
              </w:rPr>
              <w:t>[0.4, 11.2]</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0.7</w:t>
            </w:r>
          </w:p>
        </w:tc>
        <w:tc>
          <w:tcPr>
            <w:tcW w:w="1017" w:type="dxa"/>
            <w:tcBorders>
              <w:bottom w:val="single" w:sz="2" w:space="0" w:color="000000"/>
            </w:tcBorders>
            <w:tcMar>
              <w:top w:w="0" w:type="dxa"/>
              <w:bottom w:w="28" w:type="dxa"/>
            </w:tcMar>
            <w:vAlign w:val="center"/>
          </w:tcPr>
          <w:p>
            <w:pPr>
              <w:pStyle w:val="TableContents"/>
              <w:rPr>
                <w:sz w:val="14"/>
              </w:rPr>
            </w:pPr>
            <w:r>
              <w:rPr>
                <w:sz w:val="14"/>
              </w:rPr>
              <w:t>[0.3, 1.5]</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0.2</w:t>
            </w:r>
          </w:p>
        </w:tc>
        <w:tc>
          <w:tcPr>
            <w:tcW w:w="1017" w:type="dxa"/>
            <w:tcBorders>
              <w:bottom w:val="single" w:sz="2" w:space="0" w:color="000000"/>
            </w:tcBorders>
            <w:tcMar>
              <w:top w:w="0" w:type="dxa"/>
              <w:bottom w:w="28" w:type="dxa"/>
            </w:tcMar>
            <w:vAlign w:val="center"/>
          </w:tcPr>
          <w:p>
            <w:pPr>
              <w:pStyle w:val="TableContents"/>
              <w:rPr>
                <w:sz w:val="14"/>
              </w:rPr>
            </w:pPr>
            <w:r>
              <w:rPr>
                <w:sz w:val="14"/>
              </w:rPr>
              <w:t>[0.1, 0.5]</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0</w:t>
            </w:r>
          </w:p>
        </w:tc>
        <w:tc>
          <w:tcPr>
            <w:tcW w:w="1016" w:type="dxa"/>
            <w:tcBorders>
              <w:bottom w:val="single" w:sz="2" w:space="0" w:color="000000"/>
            </w:tcBorders>
            <w:tcMar>
              <w:top w:w="0" w:type="dxa"/>
              <w:bottom w:w="28" w:type="dxa"/>
            </w:tcMar>
            <w:vAlign w:val="center"/>
          </w:tcPr>
          <w:p>
            <w:pPr>
              <w:pStyle w:val="TableContents"/>
              <w:rPr>
                <w:sz w:val="14"/>
              </w:rPr>
            </w:pPr>
            <w:r>
              <w:rPr>
                <w:sz w:val="14"/>
              </w:rPr>
              <w:t>[0.0, 0.1]</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0.1</w:t>
            </w:r>
          </w:p>
        </w:tc>
        <w:tc>
          <w:tcPr>
            <w:tcW w:w="1016" w:type="dxa"/>
            <w:tcBorders>
              <w:bottom w:val="single" w:sz="2" w:space="0" w:color="000000"/>
            </w:tcBorders>
            <w:tcMar>
              <w:top w:w="0" w:type="dxa"/>
              <w:bottom w:w="28" w:type="dxa"/>
            </w:tcMar>
            <w:vAlign w:val="center"/>
          </w:tcPr>
          <w:p>
            <w:pPr>
              <w:pStyle w:val="TableContents"/>
              <w:rPr>
                <w:sz w:val="14"/>
              </w:rPr>
            </w:pPr>
            <w:r>
              <w:rPr>
                <w:sz w:val="14"/>
              </w:rPr>
              <w:t>[0.1, 0.1]</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jc w:val="center"/>
              <w:rPr>
                <w:sz w:val="14"/>
              </w:rPr>
            </w:pPr>
            <w:r>
              <w:rPr>
                <w:sz w:val="14"/>
              </w:rPr>
              <w:t>p=0.356</w:t>
            </w:r>
          </w:p>
        </w:tc>
      </w:tr>
      <w:tr>
        <w:trPr/>
        <w:tc>
          <w:tcPr>
            <w:tcW w:w="2334" w:type="dxa"/>
            <w:vMerge w:val="restart"/>
            <w:tcBorders>
              <w:top w:val="single" w:sz="2" w:space="0" w:color="000000"/>
            </w:tcBorders>
          </w:tcPr>
          <w:p>
            <w:pPr>
              <w:pStyle w:val="TableContents"/>
              <w:jc w:val="right"/>
              <w:rPr>
                <w:sz w:val="14"/>
              </w:rPr>
            </w:pPr>
            <w:r>
              <w:rPr>
                <w:sz w:val="14"/>
              </w:rPr>
              <w:t>Self-harm</w:t>
            </w:r>
          </w:p>
        </w:tc>
        <w:tc>
          <w:tcPr>
            <w:tcW w:w="521" w:type="dxa"/>
            <w:tcBorders>
              <w:top w:val="single" w:sz="2" w:space="0" w:color="000000"/>
            </w:tcBorders>
            <w:vAlign w:val="center"/>
          </w:tcPr>
          <w:p>
            <w:pPr>
              <w:pStyle w:val="TableContents"/>
              <w:jc w:val="right"/>
              <w:rPr>
                <w:sz w:val="14"/>
              </w:rPr>
            </w:pPr>
            <w:r>
              <w:rPr>
                <w:sz w:val="14"/>
              </w:rPr>
              <w:t>83</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169</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9</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29</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44.6</w:t>
            </w:r>
          </w:p>
        </w:tc>
        <w:tc>
          <w:tcPr>
            <w:tcW w:w="1181" w:type="dxa"/>
            <w:tcBorders>
              <w:top w:val="single" w:sz="2" w:space="0" w:color="000000"/>
            </w:tcBorders>
            <w:vAlign w:val="center"/>
          </w:tcPr>
          <w:p>
            <w:pPr>
              <w:pStyle w:val="TableContents"/>
              <w:rPr>
                <w:sz w:val="14"/>
              </w:rPr>
            </w:pPr>
            <w:r>
              <w:rPr>
                <w:sz w:val="14"/>
              </w:rPr>
              <w:t>[23.0, 86.4]</w:t>
            </w:r>
          </w:p>
        </w:tc>
        <w:tc>
          <w:tcPr>
            <w:tcW w:w="521" w:type="dxa"/>
            <w:tcBorders>
              <w:top w:val="single" w:sz="2" w:space="0" w:color="000000"/>
            </w:tcBorders>
            <w:vAlign w:val="center"/>
          </w:tcPr>
          <w:p>
            <w:pPr>
              <w:pStyle w:val="TableContents"/>
              <w:jc w:val="right"/>
              <w:rPr>
                <w:sz w:val="14"/>
              </w:rPr>
            </w:pPr>
            <w:r>
              <w:rPr>
                <w:sz w:val="14"/>
              </w:rPr>
              <w:t>29.4</w:t>
            </w:r>
          </w:p>
        </w:tc>
        <w:tc>
          <w:tcPr>
            <w:tcW w:w="1016" w:type="dxa"/>
            <w:tcBorders>
              <w:top w:val="single" w:sz="2" w:space="0" w:color="000000"/>
            </w:tcBorders>
            <w:vAlign w:val="center"/>
          </w:tcPr>
          <w:p>
            <w:pPr>
              <w:pStyle w:val="TableContents"/>
              <w:rPr>
                <w:sz w:val="14"/>
              </w:rPr>
            </w:pPr>
            <w:r>
              <w:rPr>
                <w:sz w:val="14"/>
              </w:rPr>
              <w:t>[20.1, 42.8]</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10.7</w:t>
            </w:r>
          </w:p>
        </w:tc>
        <w:tc>
          <w:tcPr>
            <w:tcW w:w="1017" w:type="dxa"/>
            <w:tcBorders>
              <w:bottom w:val="single" w:sz="2" w:space="0" w:color="000000"/>
            </w:tcBorders>
            <w:tcMar>
              <w:top w:w="0" w:type="dxa"/>
              <w:bottom w:w="28" w:type="dxa"/>
            </w:tcMar>
            <w:vAlign w:val="center"/>
          </w:tcPr>
          <w:p>
            <w:pPr>
              <w:pStyle w:val="TableContents"/>
              <w:rPr>
                <w:sz w:val="14"/>
              </w:rPr>
            </w:pPr>
            <w:r>
              <w:rPr>
                <w:sz w:val="14"/>
              </w:rPr>
              <w:t>[8.7, 13.1]</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6.3</w:t>
            </w:r>
          </w:p>
        </w:tc>
        <w:tc>
          <w:tcPr>
            <w:tcW w:w="1017" w:type="dxa"/>
            <w:tcBorders>
              <w:bottom w:val="single" w:sz="2" w:space="0" w:color="000000"/>
            </w:tcBorders>
            <w:tcMar>
              <w:top w:w="0" w:type="dxa"/>
              <w:bottom w:w="28" w:type="dxa"/>
            </w:tcMar>
            <w:vAlign w:val="center"/>
          </w:tcPr>
          <w:p>
            <w:pPr>
              <w:pStyle w:val="TableContents"/>
              <w:rPr>
                <w:sz w:val="14"/>
              </w:rPr>
            </w:pPr>
            <w:r>
              <w:rPr>
                <w:sz w:val="14"/>
              </w:rPr>
              <w:t>[5.4, 7.2]</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0.3</w:t>
            </w:r>
          </w:p>
        </w:tc>
        <w:tc>
          <w:tcPr>
            <w:tcW w:w="1016" w:type="dxa"/>
            <w:tcBorders>
              <w:bottom w:val="single" w:sz="2" w:space="0" w:color="000000"/>
            </w:tcBorders>
            <w:tcMar>
              <w:top w:w="0" w:type="dxa"/>
              <w:bottom w:w="28" w:type="dxa"/>
            </w:tcMar>
            <w:vAlign w:val="center"/>
          </w:tcPr>
          <w:p>
            <w:pPr>
              <w:pStyle w:val="TableContents"/>
              <w:rPr>
                <w:sz w:val="14"/>
              </w:rPr>
            </w:pPr>
            <w:r>
              <w:rPr>
                <w:sz w:val="14"/>
              </w:rPr>
              <w:t>[0.2, 0.5]</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0.3</w:t>
            </w:r>
          </w:p>
        </w:tc>
        <w:tc>
          <w:tcPr>
            <w:tcW w:w="1016" w:type="dxa"/>
            <w:tcBorders>
              <w:bottom w:val="single" w:sz="2" w:space="0" w:color="000000"/>
            </w:tcBorders>
            <w:tcMar>
              <w:top w:w="0" w:type="dxa"/>
              <w:bottom w:w="28" w:type="dxa"/>
            </w:tcMar>
            <w:vAlign w:val="center"/>
          </w:tcPr>
          <w:p>
            <w:pPr>
              <w:pStyle w:val="TableContents"/>
              <w:rPr>
                <w:sz w:val="14"/>
              </w:rPr>
            </w:pPr>
            <w:r>
              <w:rPr>
                <w:sz w:val="14"/>
              </w:rPr>
              <w:t>[0.2, 0.4]</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2334" w:type="dxa"/>
            <w:vMerge w:val="restart"/>
            <w:tcBorders>
              <w:top w:val="single" w:sz="2" w:space="0" w:color="000000"/>
            </w:tcBorders>
          </w:tcPr>
          <w:p>
            <w:pPr>
              <w:pStyle w:val="TableContents"/>
              <w:jc w:val="right"/>
              <w:rPr>
                <w:sz w:val="14"/>
              </w:rPr>
            </w:pPr>
            <w:r>
              <w:rPr>
                <w:sz w:val="14"/>
              </w:rPr>
              <w:t>Alcohol misuse</w:t>
            </w:r>
          </w:p>
        </w:tc>
        <w:tc>
          <w:tcPr>
            <w:tcW w:w="521" w:type="dxa"/>
            <w:tcBorders>
              <w:top w:val="single" w:sz="2" w:space="0" w:color="000000"/>
            </w:tcBorders>
            <w:vAlign w:val="center"/>
          </w:tcPr>
          <w:p>
            <w:pPr>
              <w:pStyle w:val="TableContents"/>
              <w:jc w:val="right"/>
              <w:rPr>
                <w:sz w:val="14"/>
              </w:rPr>
            </w:pPr>
            <w:r>
              <w:rPr>
                <w:sz w:val="14"/>
              </w:rPr>
              <w:t>48</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146</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&lt;5</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94</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225.7</w:t>
            </w:r>
          </w:p>
        </w:tc>
        <w:tc>
          <w:tcPr>
            <w:tcW w:w="1181" w:type="dxa"/>
            <w:tcBorders>
              <w:top w:val="single" w:sz="2" w:space="0" w:color="000000"/>
            </w:tcBorders>
            <w:vAlign w:val="center"/>
          </w:tcPr>
          <w:p>
            <w:pPr>
              <w:pStyle w:val="TableContents"/>
              <w:rPr>
                <w:sz w:val="14"/>
              </w:rPr>
            </w:pPr>
            <w:r>
              <w:rPr>
                <w:sz w:val="14"/>
              </w:rPr>
              <w:t>[31.6, 1609.1]</w:t>
            </w:r>
          </w:p>
        </w:tc>
        <w:tc>
          <w:tcPr>
            <w:tcW w:w="521" w:type="dxa"/>
            <w:tcBorders>
              <w:top w:val="single" w:sz="2" w:space="0" w:color="000000"/>
            </w:tcBorders>
            <w:vAlign w:val="center"/>
          </w:tcPr>
          <w:p>
            <w:pPr>
              <w:pStyle w:val="TableContents"/>
              <w:jc w:val="right"/>
              <w:rPr>
                <w:sz w:val="14"/>
              </w:rPr>
            </w:pPr>
            <w:r>
              <w:rPr>
                <w:sz w:val="14"/>
              </w:rPr>
              <w:t>7.7</w:t>
            </w:r>
          </w:p>
        </w:tc>
        <w:tc>
          <w:tcPr>
            <w:tcW w:w="1016" w:type="dxa"/>
            <w:tcBorders>
              <w:top w:val="single" w:sz="2" w:space="0" w:color="000000"/>
            </w:tcBorders>
            <w:vAlign w:val="center"/>
          </w:tcPr>
          <w:p>
            <w:pPr>
              <w:pStyle w:val="TableContents"/>
              <w:rPr>
                <w:sz w:val="14"/>
              </w:rPr>
            </w:pPr>
            <w:r>
              <w:rPr>
                <w:sz w:val="14"/>
              </w:rPr>
              <w:t>[6.2, 9.7]</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6.2</w:t>
            </w:r>
          </w:p>
        </w:tc>
        <w:tc>
          <w:tcPr>
            <w:tcW w:w="1017" w:type="dxa"/>
            <w:tcBorders>
              <w:bottom w:val="single" w:sz="2" w:space="0" w:color="000000"/>
            </w:tcBorders>
            <w:tcMar>
              <w:top w:w="0" w:type="dxa"/>
              <w:bottom w:w="28" w:type="dxa"/>
            </w:tcMar>
            <w:vAlign w:val="center"/>
          </w:tcPr>
          <w:p>
            <w:pPr>
              <w:pStyle w:val="TableContents"/>
              <w:rPr>
                <w:sz w:val="14"/>
              </w:rPr>
            </w:pPr>
            <w:r>
              <w:rPr>
                <w:sz w:val="14"/>
              </w:rPr>
              <w:t>[4.7, 8.1]</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5.4</w:t>
            </w:r>
          </w:p>
        </w:tc>
        <w:tc>
          <w:tcPr>
            <w:tcW w:w="1017" w:type="dxa"/>
            <w:tcBorders>
              <w:bottom w:val="single" w:sz="2" w:space="0" w:color="000000"/>
            </w:tcBorders>
            <w:tcMar>
              <w:top w:w="0" w:type="dxa"/>
              <w:bottom w:w="28" w:type="dxa"/>
            </w:tcMar>
            <w:vAlign w:val="center"/>
          </w:tcPr>
          <w:p>
            <w:pPr>
              <w:pStyle w:val="TableContents"/>
              <w:rPr>
                <w:sz w:val="14"/>
              </w:rPr>
            </w:pPr>
            <w:r>
              <w:rPr>
                <w:sz w:val="14"/>
              </w:rPr>
              <w:t>[4.6, 6.3]</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0.2</w:t>
            </w:r>
          </w:p>
        </w:tc>
        <w:tc>
          <w:tcPr>
            <w:tcW w:w="1016" w:type="dxa"/>
            <w:tcBorders>
              <w:bottom w:val="single" w:sz="2" w:space="0" w:color="000000"/>
            </w:tcBorders>
            <w:tcMar>
              <w:top w:w="0" w:type="dxa"/>
              <w:bottom w:w="28" w:type="dxa"/>
            </w:tcMar>
            <w:vAlign w:val="center"/>
          </w:tcPr>
          <w:p>
            <w:pPr>
              <w:pStyle w:val="TableContents"/>
              <w:rPr>
                <w:sz w:val="14"/>
              </w:rPr>
            </w:pPr>
            <w:r>
              <w:rPr>
                <w:sz w:val="14"/>
              </w:rPr>
              <w:t>[0.1, 0.4]</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0.7</w:t>
            </w:r>
          </w:p>
        </w:tc>
        <w:tc>
          <w:tcPr>
            <w:tcW w:w="1016" w:type="dxa"/>
            <w:tcBorders>
              <w:bottom w:val="single" w:sz="2" w:space="0" w:color="000000"/>
            </w:tcBorders>
            <w:tcMar>
              <w:top w:w="0" w:type="dxa"/>
              <w:bottom w:w="28" w:type="dxa"/>
            </w:tcMar>
            <w:vAlign w:val="center"/>
          </w:tcPr>
          <w:p>
            <w:pPr>
              <w:pStyle w:val="TableContents"/>
              <w:rPr>
                <w:sz w:val="14"/>
              </w:rPr>
            </w:pPr>
            <w:r>
              <w:rPr>
                <w:sz w:val="14"/>
              </w:rPr>
              <w:t>[0.6, 0.9]</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2334" w:type="dxa"/>
            <w:tcBorders>
              <w:top w:val="single" w:sz="2" w:space="0" w:color="000000"/>
            </w:tcBorders>
          </w:tcPr>
          <w:p>
            <w:pPr>
              <w:pStyle w:val="TableContents"/>
              <w:jc w:val="right"/>
              <w:rPr>
                <w:sz w:val="14"/>
              </w:rPr>
            </w:pPr>
            <w:r>
              <w:rPr>
                <w:sz w:val="14"/>
              </w:rPr>
              <w:t>Drugs misuse</w:t>
            </w:r>
          </w:p>
        </w:tc>
        <w:tc>
          <w:tcPr>
            <w:tcW w:w="521" w:type="dxa"/>
            <w:tcBorders>
              <w:top w:val="single" w:sz="2" w:space="0" w:color="000000"/>
            </w:tcBorders>
            <w:vAlign w:val="center"/>
          </w:tcPr>
          <w:p>
            <w:pPr>
              <w:pStyle w:val="TableContents"/>
              <w:jc w:val="right"/>
              <w:rPr>
                <w:sz w:val="14"/>
              </w:rPr>
            </w:pPr>
            <w:r>
              <w:rPr>
                <w:sz w:val="14"/>
              </w:rPr>
              <w:t>12</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75</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7</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62</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7.9</w:t>
            </w:r>
          </w:p>
        </w:tc>
        <w:tc>
          <w:tcPr>
            <w:tcW w:w="1181" w:type="dxa"/>
            <w:tcBorders>
              <w:top w:val="single" w:sz="2" w:space="0" w:color="000000"/>
            </w:tcBorders>
            <w:vAlign w:val="center"/>
          </w:tcPr>
          <w:p>
            <w:pPr>
              <w:pStyle w:val="TableContents"/>
              <w:rPr>
                <w:sz w:val="14"/>
              </w:rPr>
            </w:pPr>
            <w:r>
              <w:rPr>
                <w:sz w:val="14"/>
              </w:rPr>
              <w:t>[3.6, 17.3]</w:t>
            </w:r>
          </w:p>
        </w:tc>
        <w:tc>
          <w:tcPr>
            <w:tcW w:w="521" w:type="dxa"/>
            <w:tcBorders>
              <w:top w:val="single" w:sz="2" w:space="0" w:color="000000"/>
            </w:tcBorders>
            <w:vAlign w:val="center"/>
          </w:tcPr>
          <w:p>
            <w:pPr>
              <w:pStyle w:val="TableContents"/>
              <w:jc w:val="right"/>
              <w:rPr>
                <w:sz w:val="14"/>
              </w:rPr>
            </w:pPr>
            <w:r>
              <w:rPr>
                <w:sz w:val="14"/>
              </w:rPr>
              <w:t>5.9</w:t>
            </w:r>
          </w:p>
        </w:tc>
        <w:tc>
          <w:tcPr>
            <w:tcW w:w="1016" w:type="dxa"/>
            <w:tcBorders>
              <w:top w:val="single" w:sz="2" w:space="0" w:color="000000"/>
            </w:tcBorders>
            <w:vAlign w:val="center"/>
          </w:tcPr>
          <w:p>
            <w:pPr>
              <w:pStyle w:val="TableContents"/>
              <w:rPr>
                <w:sz w:val="14"/>
              </w:rPr>
            </w:pPr>
            <w:r>
              <w:rPr>
                <w:sz w:val="14"/>
              </w:rPr>
              <w:t>[4.5, 7.7]</w:t>
            </w:r>
          </w:p>
        </w:tc>
      </w:tr>
      <w:tr>
        <w:trPr>
          <w:trHeight w:val="311" w:hRule="atLeast"/>
        </w:trPr>
        <w:tc>
          <w:tcPr>
            <w:tcW w:w="2334" w:type="dxa"/>
            <w:tcBorders>
              <w:bottom w:val="single" w:sz="2" w:space="0" w:color="000000"/>
            </w:tcBorders>
            <w:tcMar>
              <w:top w:w="0" w:type="dxa"/>
              <w:bottom w:w="28" w:type="dxa"/>
            </w:tcMar>
            <w:vAlign w:val="center"/>
          </w:tcPr>
          <w:p>
            <w:pPr>
              <w:pStyle w:val="TableContents"/>
              <w:rPr>
                <w:sz w:val="14"/>
              </w:rPr>
            </w:pPr>
            <w:r>
              <w:rPr>
                <w:sz w:val="1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1.6</w:t>
            </w:r>
          </w:p>
        </w:tc>
        <w:tc>
          <w:tcPr>
            <w:tcW w:w="1017" w:type="dxa"/>
            <w:tcBorders>
              <w:bottom w:val="single" w:sz="2" w:space="0" w:color="000000"/>
            </w:tcBorders>
            <w:tcMar>
              <w:top w:w="0" w:type="dxa"/>
              <w:bottom w:w="28" w:type="dxa"/>
            </w:tcMar>
            <w:vAlign w:val="center"/>
          </w:tcPr>
          <w:p>
            <w:pPr>
              <w:pStyle w:val="TableContents"/>
              <w:rPr>
                <w:sz w:val="14"/>
              </w:rPr>
            </w:pPr>
            <w:r>
              <w:rPr>
                <w:sz w:val="14"/>
              </w:rPr>
              <w:t>[0.9, 2.7]</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2.8</w:t>
            </w:r>
          </w:p>
        </w:tc>
        <w:tc>
          <w:tcPr>
            <w:tcW w:w="1017" w:type="dxa"/>
            <w:tcBorders>
              <w:bottom w:val="single" w:sz="2" w:space="0" w:color="000000"/>
            </w:tcBorders>
            <w:tcMar>
              <w:top w:w="0" w:type="dxa"/>
              <w:bottom w:w="28" w:type="dxa"/>
            </w:tcMar>
            <w:vAlign w:val="center"/>
          </w:tcPr>
          <w:p>
            <w:pPr>
              <w:pStyle w:val="TableContents"/>
              <w:rPr>
                <w:sz w:val="14"/>
              </w:rPr>
            </w:pPr>
            <w:r>
              <w:rPr>
                <w:sz w:val="14"/>
              </w:rPr>
              <w:t>[2.3, 3.5]</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0.2</w:t>
            </w:r>
          </w:p>
        </w:tc>
        <w:tc>
          <w:tcPr>
            <w:tcW w:w="1016" w:type="dxa"/>
            <w:tcBorders>
              <w:bottom w:val="single" w:sz="2" w:space="0" w:color="000000"/>
            </w:tcBorders>
            <w:tcMar>
              <w:top w:w="0" w:type="dxa"/>
              <w:bottom w:w="28" w:type="dxa"/>
            </w:tcMar>
            <w:vAlign w:val="center"/>
          </w:tcPr>
          <w:p>
            <w:pPr>
              <w:pStyle w:val="TableContents"/>
              <w:rPr>
                <w:sz w:val="14"/>
              </w:rPr>
            </w:pPr>
            <w:r>
              <w:rPr>
                <w:sz w:val="14"/>
              </w:rPr>
              <w:t>[0.1, 0.4]</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0.5</w:t>
            </w:r>
          </w:p>
        </w:tc>
        <w:tc>
          <w:tcPr>
            <w:tcW w:w="1016" w:type="dxa"/>
            <w:tcBorders>
              <w:bottom w:val="single" w:sz="2" w:space="0" w:color="000000"/>
            </w:tcBorders>
            <w:tcMar>
              <w:top w:w="0" w:type="dxa"/>
              <w:bottom w:w="28" w:type="dxa"/>
            </w:tcMar>
            <w:vAlign w:val="center"/>
          </w:tcPr>
          <w:p>
            <w:pPr>
              <w:pStyle w:val="TableContents"/>
              <w:rPr>
                <w:sz w:val="14"/>
              </w:rPr>
            </w:pPr>
            <w:r>
              <w:rPr>
                <w:sz w:val="14"/>
              </w:rPr>
              <w:t>[0.4, 0.6]</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12465" w:type="dxa"/>
            <w:gridSpan w:val="15"/>
            <w:tcBorders/>
            <w:shd w:color="auto" w:fill="CCCCCC" w:val="clear"/>
            <w:tcMar>
              <w:left w:w="28" w:type="dxa"/>
              <w:bottom w:w="28" w:type="dxa"/>
              <w:right w:w="28" w:type="dxa"/>
            </w:tcMar>
            <w:vAlign w:val="center"/>
          </w:tcPr>
          <w:p>
            <w:pPr>
              <w:pStyle w:val="TableContents"/>
              <w:rPr>
                <w:b/>
                <w:b/>
                <w:sz w:val="14"/>
              </w:rPr>
            </w:pPr>
            <w:r>
              <w:rPr>
                <w:b/>
                <w:sz w:val="14"/>
              </w:rPr>
              <w:t>Prescriptions</w:t>
            </w:r>
          </w:p>
        </w:tc>
      </w:tr>
      <w:tr>
        <w:trPr/>
        <w:tc>
          <w:tcPr>
            <w:tcW w:w="2334" w:type="dxa"/>
            <w:vMerge w:val="restart"/>
            <w:tcBorders>
              <w:top w:val="single" w:sz="2" w:space="0" w:color="000000"/>
            </w:tcBorders>
          </w:tcPr>
          <w:p>
            <w:pPr>
              <w:pStyle w:val="TableContents"/>
              <w:jc w:val="right"/>
              <w:rPr>
                <w:sz w:val="14"/>
              </w:rPr>
            </w:pPr>
            <w:r>
              <w:rPr>
                <w:sz w:val="14"/>
              </w:rPr>
              <w:t>Any prescription</w:t>
            </w:r>
          </w:p>
        </w:tc>
        <w:tc>
          <w:tcPr>
            <w:tcW w:w="521" w:type="dxa"/>
            <w:tcBorders>
              <w:top w:val="single" w:sz="2" w:space="0" w:color="000000"/>
            </w:tcBorders>
            <w:vAlign w:val="center"/>
          </w:tcPr>
          <w:p>
            <w:pPr>
              <w:pStyle w:val="TableContents"/>
              <w:jc w:val="right"/>
              <w:rPr>
                <w:sz w:val="14"/>
              </w:rPr>
            </w:pPr>
            <w:r>
              <w:rPr>
                <w:sz w:val="14"/>
              </w:rPr>
              <w:t>755</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2359</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3564</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10212</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3</w:t>
            </w:r>
          </w:p>
        </w:tc>
        <w:tc>
          <w:tcPr>
            <w:tcW w:w="1181" w:type="dxa"/>
            <w:tcBorders>
              <w:top w:val="single" w:sz="2" w:space="0" w:color="000000"/>
            </w:tcBorders>
            <w:vAlign w:val="center"/>
          </w:tcPr>
          <w:p>
            <w:pPr>
              <w:pStyle w:val="TableContents"/>
              <w:rPr>
                <w:sz w:val="14"/>
              </w:rPr>
            </w:pPr>
            <w:r>
              <w:rPr>
                <w:sz w:val="14"/>
              </w:rPr>
              <w:t>[2.4, 3.8]</w:t>
            </w:r>
          </w:p>
        </w:tc>
        <w:tc>
          <w:tcPr>
            <w:tcW w:w="521" w:type="dxa"/>
            <w:tcBorders>
              <w:top w:val="single" w:sz="2" w:space="0" w:color="000000"/>
            </w:tcBorders>
            <w:vAlign w:val="center"/>
          </w:tcPr>
          <w:p>
            <w:pPr>
              <w:pStyle w:val="TableContents"/>
              <w:jc w:val="right"/>
              <w:rPr>
                <w:sz w:val="14"/>
              </w:rPr>
            </w:pPr>
            <w:r>
              <w:rPr>
                <w:sz w:val="14"/>
              </w:rPr>
              <w:t>2.2</w:t>
            </w:r>
          </w:p>
        </w:tc>
        <w:tc>
          <w:tcPr>
            <w:tcW w:w="1016" w:type="dxa"/>
            <w:tcBorders>
              <w:top w:val="single" w:sz="2" w:space="0" w:color="000000"/>
            </w:tcBorders>
            <w:vAlign w:val="center"/>
          </w:tcPr>
          <w:p>
            <w:pPr>
              <w:pStyle w:val="TableContents"/>
              <w:rPr>
                <w:sz w:val="14"/>
              </w:rPr>
            </w:pPr>
            <w:r>
              <w:rPr>
                <w:sz w:val="14"/>
              </w:rPr>
              <w:t>[2.0, 2.3]</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97</w:t>
            </w:r>
          </w:p>
        </w:tc>
        <w:tc>
          <w:tcPr>
            <w:tcW w:w="1017" w:type="dxa"/>
            <w:tcBorders>
              <w:bottom w:val="single" w:sz="2" w:space="0" w:color="000000"/>
            </w:tcBorders>
            <w:tcMar>
              <w:top w:w="0" w:type="dxa"/>
              <w:bottom w:w="28" w:type="dxa"/>
            </w:tcMar>
            <w:vAlign w:val="center"/>
          </w:tcPr>
          <w:p>
            <w:pPr>
              <w:pStyle w:val="TableContents"/>
              <w:rPr>
                <w:sz w:val="14"/>
              </w:rPr>
            </w:pPr>
            <w:r>
              <w:rPr>
                <w:sz w:val="14"/>
              </w:rPr>
              <w:t>[95.5, 98.0]</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86.6</w:t>
            </w:r>
          </w:p>
        </w:tc>
        <w:tc>
          <w:tcPr>
            <w:tcW w:w="1017" w:type="dxa"/>
            <w:tcBorders>
              <w:bottom w:val="single" w:sz="2" w:space="0" w:color="000000"/>
            </w:tcBorders>
            <w:tcMar>
              <w:top w:w="0" w:type="dxa"/>
              <w:bottom w:w="28" w:type="dxa"/>
            </w:tcMar>
            <w:vAlign w:val="center"/>
          </w:tcPr>
          <w:p>
            <w:pPr>
              <w:pStyle w:val="TableContents"/>
              <w:rPr>
                <w:sz w:val="14"/>
              </w:rPr>
            </w:pPr>
            <w:r>
              <w:rPr>
                <w:sz w:val="14"/>
              </w:rPr>
              <w:t>[85.3, 87.8]</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91.6</w:t>
            </w:r>
          </w:p>
        </w:tc>
        <w:tc>
          <w:tcPr>
            <w:tcW w:w="1016" w:type="dxa"/>
            <w:tcBorders>
              <w:bottom w:val="single" w:sz="2" w:space="0" w:color="000000"/>
            </w:tcBorders>
            <w:tcMar>
              <w:top w:w="0" w:type="dxa"/>
              <w:bottom w:w="28" w:type="dxa"/>
            </w:tcMar>
            <w:vAlign w:val="center"/>
          </w:tcPr>
          <w:p>
            <w:pPr>
              <w:pStyle w:val="TableContents"/>
              <w:rPr>
                <w:sz w:val="14"/>
              </w:rPr>
            </w:pPr>
            <w:r>
              <w:rPr>
                <w:sz w:val="14"/>
              </w:rPr>
              <w:t>[90.6, 92.4]</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75</w:t>
            </w:r>
          </w:p>
        </w:tc>
        <w:tc>
          <w:tcPr>
            <w:tcW w:w="1016" w:type="dxa"/>
            <w:tcBorders>
              <w:bottom w:val="single" w:sz="2" w:space="0" w:color="000000"/>
            </w:tcBorders>
            <w:tcMar>
              <w:top w:w="0" w:type="dxa"/>
              <w:bottom w:w="28" w:type="dxa"/>
            </w:tcMar>
            <w:vAlign w:val="center"/>
          </w:tcPr>
          <w:p>
            <w:pPr>
              <w:pStyle w:val="TableContents"/>
              <w:rPr>
                <w:sz w:val="14"/>
              </w:rPr>
            </w:pPr>
            <w:r>
              <w:rPr>
                <w:sz w:val="14"/>
              </w:rPr>
              <w:t>[74.3, 75.7]</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2334" w:type="dxa"/>
            <w:vMerge w:val="restart"/>
            <w:tcBorders>
              <w:top w:val="single" w:sz="2" w:space="0" w:color="000000"/>
            </w:tcBorders>
          </w:tcPr>
          <w:p>
            <w:pPr>
              <w:pStyle w:val="TableContents"/>
              <w:jc w:val="right"/>
              <w:rPr>
                <w:sz w:val="14"/>
              </w:rPr>
            </w:pPr>
            <w:r>
              <w:rPr>
                <w:sz w:val="14"/>
              </w:rPr>
              <w:t>Opiates</w:t>
            </w:r>
          </w:p>
        </w:tc>
        <w:tc>
          <w:tcPr>
            <w:tcW w:w="521" w:type="dxa"/>
            <w:tcBorders>
              <w:top w:val="single" w:sz="2" w:space="0" w:color="000000"/>
            </w:tcBorders>
            <w:vAlign w:val="center"/>
          </w:tcPr>
          <w:p>
            <w:pPr>
              <w:pStyle w:val="TableContents"/>
              <w:jc w:val="right"/>
              <w:rPr>
                <w:sz w:val="14"/>
              </w:rPr>
            </w:pPr>
            <w:r>
              <w:rPr>
                <w:sz w:val="14"/>
              </w:rPr>
              <w:t>286</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632</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888</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1945</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1.9</w:t>
            </w:r>
          </w:p>
        </w:tc>
        <w:tc>
          <w:tcPr>
            <w:tcW w:w="1181" w:type="dxa"/>
            <w:tcBorders>
              <w:top w:val="single" w:sz="2" w:space="0" w:color="000000"/>
            </w:tcBorders>
            <w:vAlign w:val="center"/>
          </w:tcPr>
          <w:p>
            <w:pPr>
              <w:pStyle w:val="TableContents"/>
              <w:rPr>
                <w:sz w:val="14"/>
              </w:rPr>
            </w:pPr>
            <w:r>
              <w:rPr>
                <w:sz w:val="14"/>
              </w:rPr>
              <w:t>[1.7, 2.1]</w:t>
            </w:r>
          </w:p>
        </w:tc>
        <w:tc>
          <w:tcPr>
            <w:tcW w:w="521" w:type="dxa"/>
            <w:tcBorders>
              <w:top w:val="single" w:sz="2" w:space="0" w:color="000000"/>
            </w:tcBorders>
            <w:vAlign w:val="center"/>
          </w:tcPr>
          <w:p>
            <w:pPr>
              <w:pStyle w:val="TableContents"/>
              <w:jc w:val="right"/>
              <w:rPr>
                <w:sz w:val="14"/>
              </w:rPr>
            </w:pPr>
            <w:r>
              <w:rPr>
                <w:sz w:val="14"/>
              </w:rPr>
              <w:t>1.8</w:t>
            </w:r>
          </w:p>
        </w:tc>
        <w:tc>
          <w:tcPr>
            <w:tcW w:w="1016" w:type="dxa"/>
            <w:tcBorders>
              <w:top w:val="single" w:sz="2" w:space="0" w:color="000000"/>
            </w:tcBorders>
            <w:vAlign w:val="center"/>
          </w:tcPr>
          <w:p>
            <w:pPr>
              <w:pStyle w:val="TableContents"/>
              <w:rPr>
                <w:sz w:val="14"/>
              </w:rPr>
            </w:pPr>
            <w:r>
              <w:rPr>
                <w:sz w:val="14"/>
              </w:rPr>
              <w:t>[1.7, 1.9]</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36.8</w:t>
            </w:r>
          </w:p>
        </w:tc>
        <w:tc>
          <w:tcPr>
            <w:tcW w:w="1017" w:type="dxa"/>
            <w:tcBorders>
              <w:bottom w:val="single" w:sz="2" w:space="0" w:color="000000"/>
            </w:tcBorders>
            <w:tcMar>
              <w:top w:w="0" w:type="dxa"/>
              <w:bottom w:w="28" w:type="dxa"/>
            </w:tcMar>
            <w:vAlign w:val="center"/>
          </w:tcPr>
          <w:p>
            <w:pPr>
              <w:pStyle w:val="TableContents"/>
              <w:rPr>
                <w:sz w:val="14"/>
              </w:rPr>
            </w:pPr>
            <w:r>
              <w:rPr>
                <w:sz w:val="14"/>
              </w:rPr>
              <w:t>[33.5, 40.2]</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23.2</w:t>
            </w:r>
          </w:p>
        </w:tc>
        <w:tc>
          <w:tcPr>
            <w:tcW w:w="1017" w:type="dxa"/>
            <w:tcBorders>
              <w:bottom w:val="single" w:sz="2" w:space="0" w:color="000000"/>
            </w:tcBorders>
            <w:tcMar>
              <w:top w:w="0" w:type="dxa"/>
              <w:bottom w:w="28" w:type="dxa"/>
            </w:tcMar>
            <w:vAlign w:val="center"/>
          </w:tcPr>
          <w:p>
            <w:pPr>
              <w:pStyle w:val="TableContents"/>
              <w:rPr>
                <w:sz w:val="14"/>
              </w:rPr>
            </w:pPr>
            <w:r>
              <w:rPr>
                <w:sz w:val="14"/>
              </w:rPr>
              <w:t>[21.7, 24.9]</w:t>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22.8</w:t>
            </w:r>
          </w:p>
        </w:tc>
        <w:tc>
          <w:tcPr>
            <w:tcW w:w="1016" w:type="dxa"/>
            <w:tcBorders>
              <w:bottom w:val="single" w:sz="2" w:space="0" w:color="000000"/>
            </w:tcBorders>
            <w:tcMar>
              <w:top w:w="0" w:type="dxa"/>
              <w:bottom w:w="28" w:type="dxa"/>
            </w:tcMar>
            <w:vAlign w:val="center"/>
          </w:tcPr>
          <w:p>
            <w:pPr>
              <w:pStyle w:val="TableContents"/>
              <w:rPr>
                <w:sz w:val="14"/>
              </w:rPr>
            </w:pPr>
            <w:r>
              <w:rPr>
                <w:sz w:val="14"/>
              </w:rPr>
              <w:t>[21.6, 24.2]</w:t>
            </w:r>
          </w:p>
        </w:tc>
        <w:tc>
          <w:tcPr>
            <w:tcW w:w="642" w:type="dxa"/>
            <w:tcBorders>
              <w:bottom w:val="single" w:sz="2" w:space="0" w:color="000000"/>
            </w:tcBorders>
            <w:tcMar>
              <w:top w:w="0" w:type="dxa"/>
              <w:bottom w:w="28" w:type="dxa"/>
            </w:tcMar>
            <w:vAlign w:val="center"/>
          </w:tcPr>
          <w:p>
            <w:pPr>
              <w:pStyle w:val="TableContents"/>
              <w:jc w:val="right"/>
              <w:rPr>
                <w:sz w:val="14"/>
              </w:rPr>
            </w:pPr>
            <w:r>
              <w:rPr>
                <w:sz w:val="14"/>
              </w:rPr>
              <w:t>14.3</w:t>
            </w:r>
          </w:p>
        </w:tc>
        <w:tc>
          <w:tcPr>
            <w:tcW w:w="1016" w:type="dxa"/>
            <w:tcBorders>
              <w:bottom w:val="single" w:sz="2" w:space="0" w:color="000000"/>
            </w:tcBorders>
            <w:tcMar>
              <w:top w:w="0" w:type="dxa"/>
              <w:bottom w:w="28" w:type="dxa"/>
            </w:tcMar>
            <w:vAlign w:val="center"/>
          </w:tcPr>
          <w:p>
            <w:pPr>
              <w:pStyle w:val="TableContents"/>
              <w:rPr>
                <w:sz w:val="14"/>
              </w:rPr>
            </w:pPr>
            <w:r>
              <w:rPr>
                <w:sz w:val="14"/>
              </w:rPr>
              <w:t>[13.7, 14.9]</w:t>
            </w:r>
          </w:p>
        </w:tc>
        <w:tc>
          <w:tcPr>
            <w:tcW w:w="249" w:type="dxa"/>
            <w:tcBorders/>
            <w:tcMar>
              <w:left w:w="28" w:type="dxa"/>
              <w:bottom w:w="28" w:type="dxa"/>
              <w:right w:w="28" w:type="dxa"/>
            </w:tcMar>
            <w:vAlign w:val="center"/>
          </w:tcPr>
          <w:p>
            <w:pPr>
              <w:pStyle w:val="TableContents"/>
              <w:rPr>
                <w:sz w:val="14"/>
              </w:rPr>
            </w:pPr>
            <w:r>
              <w:rPr>
                <w:sz w:val="14"/>
              </w:rPr>
            </w:r>
          </w:p>
        </w:tc>
        <w:tc>
          <w:tcPr>
            <w:tcW w:w="1794"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2334" w:type="dxa"/>
            <w:vMerge w:val="restart"/>
            <w:tcBorders>
              <w:top w:val="single" w:sz="2" w:space="0" w:color="000000"/>
              <w:bottom w:val="single" w:sz="2" w:space="0" w:color="000000"/>
            </w:tcBorders>
            <w:tcMar>
              <w:top w:w="55" w:type="dxa"/>
              <w:left w:w="55" w:type="dxa"/>
              <w:bottom w:w="55" w:type="dxa"/>
              <w:right w:w="55" w:type="dxa"/>
            </w:tcMar>
          </w:tcPr>
          <w:p>
            <w:pPr>
              <w:pStyle w:val="TableContents"/>
              <w:jc w:val="right"/>
              <w:rPr>
                <w:sz w:val="14"/>
              </w:rPr>
            </w:pPr>
            <w:r>
              <w:rPr>
                <w:sz w:val="14"/>
              </w:rPr>
              <w:t>Psychotropics</w:t>
            </w:r>
          </w:p>
        </w:tc>
        <w:tc>
          <w:tcPr>
            <w:tcW w:w="521" w:type="dxa"/>
            <w:tcBorders>
              <w:top w:val="single" w:sz="2" w:space="0" w:color="000000"/>
            </w:tcBorders>
            <w:vAlign w:val="center"/>
          </w:tcPr>
          <w:p>
            <w:pPr>
              <w:pStyle w:val="TableContents"/>
              <w:jc w:val="right"/>
              <w:rPr>
                <w:sz w:val="14"/>
              </w:rPr>
            </w:pPr>
            <w:r>
              <w:rPr>
                <w:sz w:val="14"/>
              </w:rPr>
              <w:t>585</w:t>
            </w:r>
          </w:p>
        </w:tc>
        <w:tc>
          <w:tcPr>
            <w:tcW w:w="1017" w:type="dxa"/>
            <w:tcBorders>
              <w:top w:val="single" w:sz="2" w:space="0" w:color="000000"/>
            </w:tcBorders>
            <w:vAlign w:val="center"/>
          </w:tcPr>
          <w:p>
            <w:pPr>
              <w:pStyle w:val="TableContents"/>
              <w:rPr>
                <w:sz w:val="14"/>
              </w:rPr>
            </w:pPr>
            <w:r>
              <w:rPr>
                <w:sz w:val="14"/>
              </w:rPr>
            </w:r>
          </w:p>
        </w:tc>
        <w:tc>
          <w:tcPr>
            <w:tcW w:w="565" w:type="dxa"/>
            <w:tcBorders>
              <w:top w:val="single" w:sz="2" w:space="0" w:color="000000"/>
            </w:tcBorders>
            <w:vAlign w:val="center"/>
          </w:tcPr>
          <w:p>
            <w:pPr>
              <w:pStyle w:val="TableContents"/>
              <w:jc w:val="right"/>
              <w:rPr>
                <w:sz w:val="14"/>
              </w:rPr>
            </w:pPr>
            <w:r>
              <w:rPr>
                <w:sz w:val="14"/>
              </w:rPr>
              <w:t>1386</w:t>
            </w:r>
          </w:p>
        </w:tc>
        <w:tc>
          <w:tcPr>
            <w:tcW w:w="1017" w:type="dxa"/>
            <w:tcBorders>
              <w:top w:val="single" w:sz="2" w:space="0" w:color="000000"/>
            </w:tcBorders>
            <w:vAlign w:val="center"/>
          </w:tcPr>
          <w:p>
            <w:pPr>
              <w:pStyle w:val="TableContents"/>
              <w:rPr>
                <w:sz w:val="14"/>
              </w:rPr>
            </w:pPr>
            <w:r>
              <w:rPr>
                <w:sz w:val="14"/>
              </w:rPr>
            </w:r>
          </w:p>
        </w:tc>
        <w:tc>
          <w:tcPr>
            <w:tcW w:w="191" w:type="dxa"/>
            <w:tcBorders/>
            <w:tcMar>
              <w:left w:w="28" w:type="dxa"/>
              <w:bottom w:w="28" w:type="dxa"/>
              <w:right w:w="28" w:type="dxa"/>
            </w:tcMar>
            <w:vAlign w:val="center"/>
          </w:tcPr>
          <w:p>
            <w:pPr>
              <w:pStyle w:val="TableContents"/>
              <w:rPr>
                <w:sz w:val="14"/>
              </w:rPr>
            </w:pPr>
            <w:r>
              <w:rPr>
                <w:sz w:val="14"/>
              </w:rPr>
            </w:r>
          </w:p>
        </w:tc>
        <w:tc>
          <w:tcPr>
            <w:tcW w:w="566" w:type="dxa"/>
            <w:tcBorders>
              <w:top w:val="single" w:sz="2" w:space="0" w:color="000000"/>
            </w:tcBorders>
            <w:vAlign w:val="center"/>
          </w:tcPr>
          <w:p>
            <w:pPr>
              <w:pStyle w:val="TableContents"/>
              <w:jc w:val="right"/>
              <w:rPr>
                <w:sz w:val="14"/>
              </w:rPr>
            </w:pPr>
            <w:r>
              <w:rPr>
                <w:sz w:val="14"/>
              </w:rPr>
              <w:t>926</w:t>
            </w:r>
          </w:p>
        </w:tc>
        <w:tc>
          <w:tcPr>
            <w:tcW w:w="1016" w:type="dxa"/>
            <w:tcBorders>
              <w:top w:val="single" w:sz="2" w:space="0" w:color="000000"/>
            </w:tcBorders>
            <w:vAlign w:val="center"/>
          </w:tcPr>
          <w:p>
            <w:pPr>
              <w:pStyle w:val="TableContents"/>
              <w:rPr>
                <w:sz w:val="14"/>
              </w:rPr>
            </w:pPr>
            <w:r>
              <w:rPr>
                <w:sz w:val="14"/>
              </w:rPr>
            </w:r>
          </w:p>
        </w:tc>
        <w:tc>
          <w:tcPr>
            <w:tcW w:w="642" w:type="dxa"/>
            <w:tcBorders>
              <w:top w:val="single" w:sz="2" w:space="0" w:color="000000"/>
            </w:tcBorders>
            <w:vAlign w:val="center"/>
          </w:tcPr>
          <w:p>
            <w:pPr>
              <w:pStyle w:val="TableContents"/>
              <w:jc w:val="right"/>
              <w:rPr>
                <w:sz w:val="14"/>
              </w:rPr>
            </w:pPr>
            <w:r>
              <w:rPr>
                <w:sz w:val="14"/>
              </w:rPr>
              <w:t>1648</w:t>
            </w:r>
          </w:p>
        </w:tc>
        <w:tc>
          <w:tcPr>
            <w:tcW w:w="1016" w:type="dxa"/>
            <w:tcBorders>
              <w:top w:val="single" w:sz="2" w:space="0" w:color="000000"/>
            </w:tcBorders>
            <w:vAlign w:val="center"/>
          </w:tcPr>
          <w:p>
            <w:pPr>
              <w:pStyle w:val="TableContents"/>
              <w:rPr>
                <w:sz w:val="14"/>
              </w:rPr>
            </w:pPr>
            <w:r>
              <w:rPr>
                <w:sz w:val="14"/>
              </w:rPr>
            </w:r>
          </w:p>
        </w:tc>
        <w:tc>
          <w:tcPr>
            <w:tcW w:w="249" w:type="dxa"/>
            <w:tcBorders/>
            <w:tcMar>
              <w:left w:w="28" w:type="dxa"/>
              <w:bottom w:w="28" w:type="dxa"/>
              <w:right w:w="28" w:type="dxa"/>
            </w:tcMar>
            <w:vAlign w:val="center"/>
          </w:tcPr>
          <w:p>
            <w:pPr>
              <w:pStyle w:val="TableContents"/>
              <w:rPr>
                <w:sz w:val="14"/>
              </w:rPr>
            </w:pPr>
            <w:r>
              <w:rPr>
                <w:sz w:val="14"/>
              </w:rPr>
            </w:r>
          </w:p>
        </w:tc>
        <w:tc>
          <w:tcPr>
            <w:tcW w:w="613" w:type="dxa"/>
            <w:tcBorders>
              <w:top w:val="single" w:sz="2" w:space="0" w:color="000000"/>
            </w:tcBorders>
            <w:vAlign w:val="center"/>
          </w:tcPr>
          <w:p>
            <w:pPr>
              <w:pStyle w:val="TableContents"/>
              <w:jc w:val="right"/>
              <w:rPr>
                <w:sz w:val="14"/>
              </w:rPr>
            </w:pPr>
            <w:r>
              <w:rPr>
                <w:sz w:val="14"/>
              </w:rPr>
              <w:t>9.5</w:t>
            </w:r>
          </w:p>
        </w:tc>
        <w:tc>
          <w:tcPr>
            <w:tcW w:w="1181" w:type="dxa"/>
            <w:tcBorders>
              <w:top w:val="single" w:sz="2" w:space="0" w:color="000000"/>
            </w:tcBorders>
            <w:vAlign w:val="center"/>
          </w:tcPr>
          <w:p>
            <w:pPr>
              <w:pStyle w:val="TableContents"/>
              <w:rPr>
                <w:sz w:val="14"/>
              </w:rPr>
            </w:pPr>
            <w:r>
              <w:rPr>
                <w:sz w:val="14"/>
              </w:rPr>
              <w:t>[8.3, 10.8]</w:t>
            </w:r>
          </w:p>
        </w:tc>
        <w:tc>
          <w:tcPr>
            <w:tcW w:w="521" w:type="dxa"/>
            <w:tcBorders>
              <w:top w:val="single" w:sz="2" w:space="0" w:color="000000"/>
            </w:tcBorders>
            <w:vAlign w:val="center"/>
          </w:tcPr>
          <w:p>
            <w:pPr>
              <w:pStyle w:val="TableContents"/>
              <w:jc w:val="right"/>
              <w:rPr>
                <w:sz w:val="14"/>
              </w:rPr>
            </w:pPr>
            <w:r>
              <w:rPr>
                <w:sz w:val="14"/>
              </w:rPr>
              <w:t>7.7</w:t>
            </w:r>
          </w:p>
        </w:tc>
        <w:tc>
          <w:tcPr>
            <w:tcW w:w="1016" w:type="dxa"/>
            <w:tcBorders>
              <w:top w:val="single" w:sz="2" w:space="0" w:color="000000"/>
            </w:tcBorders>
            <w:vAlign w:val="center"/>
          </w:tcPr>
          <w:p>
            <w:pPr>
              <w:pStyle w:val="TableContents"/>
              <w:rPr>
                <w:sz w:val="14"/>
              </w:rPr>
            </w:pPr>
            <w:r>
              <w:rPr>
                <w:sz w:val="14"/>
              </w:rPr>
              <w:t>[7.1, 8.3]</w:t>
            </w:r>
          </w:p>
        </w:tc>
      </w:tr>
      <w:tr>
        <w:trPr/>
        <w:tc>
          <w:tcPr>
            <w:tcW w:w="2334" w:type="dxa"/>
            <w:vMerge w:val="continue"/>
            <w:tcBorders>
              <w:top w:val="single" w:sz="2" w:space="0" w:color="000000"/>
            </w:tcBorders>
          </w:tcPr>
          <w:p>
            <w:pPr>
              <w:pStyle w:val="TableContents"/>
              <w:rPr>
                <w:sz w:val="4"/>
                <w:szCs w:val="4"/>
              </w:rPr>
            </w:pPr>
            <w:r>
              <w:rPr>
                <w:sz w:val="4"/>
                <w:szCs w:val="4"/>
              </w:rPr>
            </w:r>
          </w:p>
        </w:tc>
        <w:tc>
          <w:tcPr>
            <w:tcW w:w="521" w:type="dxa"/>
            <w:tcBorders>
              <w:bottom w:val="single" w:sz="2" w:space="0" w:color="000000"/>
            </w:tcBorders>
            <w:tcMar>
              <w:top w:w="0" w:type="dxa"/>
              <w:bottom w:w="28" w:type="dxa"/>
            </w:tcMar>
            <w:vAlign w:val="center"/>
          </w:tcPr>
          <w:p>
            <w:pPr>
              <w:pStyle w:val="TableContents"/>
              <w:jc w:val="right"/>
              <w:rPr>
                <w:sz w:val="14"/>
              </w:rPr>
            </w:pPr>
            <w:r>
              <w:rPr>
                <w:sz w:val="14"/>
              </w:rPr>
              <w:t>75.1</w:t>
            </w:r>
          </w:p>
        </w:tc>
        <w:tc>
          <w:tcPr>
            <w:tcW w:w="1017" w:type="dxa"/>
            <w:tcBorders>
              <w:bottom w:val="single" w:sz="2" w:space="0" w:color="000000"/>
            </w:tcBorders>
            <w:tcMar>
              <w:top w:w="0" w:type="dxa"/>
              <w:bottom w:w="28" w:type="dxa"/>
            </w:tcMar>
            <w:vAlign w:val="center"/>
          </w:tcPr>
          <w:p>
            <w:pPr>
              <w:pStyle w:val="TableContents"/>
              <w:rPr>
                <w:sz w:val="14"/>
              </w:rPr>
            </w:pPr>
            <w:r>
              <w:rPr>
                <w:sz w:val="14"/>
              </w:rPr>
              <w:t>[72.0, 78.1]</w:t>
            </w:r>
          </w:p>
        </w:tc>
        <w:tc>
          <w:tcPr>
            <w:tcW w:w="565" w:type="dxa"/>
            <w:tcBorders>
              <w:bottom w:val="single" w:sz="2" w:space="0" w:color="000000"/>
            </w:tcBorders>
            <w:tcMar>
              <w:top w:w="0" w:type="dxa"/>
              <w:bottom w:w="28" w:type="dxa"/>
            </w:tcMar>
            <w:vAlign w:val="center"/>
          </w:tcPr>
          <w:p>
            <w:pPr>
              <w:pStyle w:val="TableContents"/>
              <w:jc w:val="right"/>
              <w:rPr>
                <w:sz w:val="14"/>
              </w:rPr>
            </w:pPr>
            <w:r>
              <w:rPr>
                <w:sz w:val="14"/>
              </w:rPr>
              <w:t>50.9</w:t>
            </w:r>
          </w:p>
        </w:tc>
        <w:tc>
          <w:tcPr>
            <w:tcW w:w="1017"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[49.0, 52.8]</w:t>
            </w:r>
          </w:p>
        </w:tc>
        <w:tc>
          <w:tcPr>
            <w:tcW w:w="191"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566"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23.8</w:t>
            </w:r>
          </w:p>
        </w:tc>
        <w:tc>
          <w:tcPr>
            <w:tcW w:w="1016"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[22.5, 25.2]</w:t>
            </w:r>
          </w:p>
        </w:tc>
        <w:tc>
          <w:tcPr>
            <w:tcW w:w="642"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12.1</w:t>
            </w:r>
          </w:p>
        </w:tc>
        <w:tc>
          <w:tcPr>
            <w:tcW w:w="1016"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[11.6, 12.7]</w:t>
            </w:r>
          </w:p>
        </w:tc>
        <w:tc>
          <w:tcPr>
            <w:tcW w:w="249"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1794" w:type="dxa"/>
            <w:gridSpan w:val="2"/>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1537" w:type="dxa"/>
            <w:gridSpan w:val="2"/>
            <w:tcBorders>
              <w:bottom w:val="single" w:sz="2" w:space="0" w:color="000000"/>
            </w:tcBorders>
            <w:tcMar>
              <w:top w:w="0" w:type="dxa"/>
              <w:bottom w:w="28" w:type="dxa"/>
            </w:tcMar>
            <w:vAlign w:val="center"/>
          </w:tcPr>
          <w:p>
            <w:pPr>
              <w:pStyle w:val="TableContents"/>
              <w:rPr>
                <w:sz w:val="14"/>
              </w:rPr>
            </w:pPr>
            <w:r>
              <w:rPr>
                <w:sz w:val="14"/>
              </w:rPr>
            </w:r>
          </w:p>
        </w:tc>
      </w:tr>
    </w:tbl>
    <w:p>
      <w:pPr>
        <w:pStyle w:val="Normal"/>
        <w:rPr>
          <w:b/>
          <w:b/>
          <w:bCs/>
        </w:rPr>
      </w:pPr>
      <w:r>
        <w:rPr>
          <w:b/>
          <w:bCs/>
        </w:rPr>
      </w:r>
    </w:p>
    <w:p>
      <w:pPr>
        <w:pStyle w:val="Normal"/>
        <w:rPr>
          <w:b/>
          <w:b/>
          <w:bCs/>
        </w:rPr>
      </w:pPr>
      <w:r>
        <w:rPr>
          <w:b/>
          <w:bCs/>
        </w:rPr>
      </w:r>
    </w:p>
    <w:p>
      <w:pPr>
        <w:pStyle w:val="Normal"/>
        <w:rPr>
          <w:b/>
          <w:b/>
          <w:bCs/>
        </w:rPr>
      </w:pPr>
      <w:r>
        <w:rPr>
          <w:b/>
          <w:bCs/>
        </w:rPr>
      </w:r>
      <w:r>
        <w:br w:type="page"/>
      </w:r>
    </w:p>
    <w:p>
      <w:pPr>
        <w:pStyle w:val="Normal"/>
        <w:rPr/>
      </w:pPr>
      <w:r>
        <w:rPr>
          <w:b/>
          <w:bCs/>
        </w:rPr>
        <w:t>Supplementary Table 6:</w:t>
      </w:r>
      <w:r>
        <w:rPr/>
        <w:t xml:space="preserve"> Type of hospital admissions in the year before IDX for females and males. Numbers are counts (N), percentage and 95% CI and odds ratios (OR) adjusted for deprivation (p&lt;0.001 except otherwise specified). Specified models did not converge (DNC).</w:t>
      </w:r>
    </w:p>
    <w:p>
      <w:pPr>
        <w:pStyle w:val="Normal"/>
        <w:rPr/>
      </w:pPr>
      <w:r>
        <w:rPr/>
      </w:r>
    </w:p>
    <w:tbl>
      <w:tblPr>
        <w:tblW w:w="11820" w:type="dxa"/>
        <w:jc w:val="left"/>
        <w:tblInd w:w="0" w:type="dxa"/>
        <w:tblCellMar>
          <w:top w:w="28" w:type="dxa"/>
          <w:left w:w="0" w:type="dxa"/>
          <w:bottom w:w="0" w:type="dxa"/>
          <w:right w:w="0" w:type="dxa"/>
        </w:tblCellMar>
        <w:tblLook w:noVBand="1" w:val="04a0" w:noHBand="0" w:lastColumn="0" w:firstColumn="1" w:lastRow="0" w:firstRow="1"/>
      </w:tblPr>
      <w:tblGrid>
        <w:gridCol w:w="1631"/>
        <w:gridCol w:w="566"/>
        <w:gridCol w:w="1014"/>
        <w:gridCol w:w="583"/>
        <w:gridCol w:w="1014"/>
        <w:gridCol w:w="193"/>
        <w:gridCol w:w="579"/>
        <w:gridCol w:w="1014"/>
        <w:gridCol w:w="674"/>
        <w:gridCol w:w="1001"/>
        <w:gridCol w:w="190"/>
        <w:gridCol w:w="611"/>
        <w:gridCol w:w="1108"/>
        <w:gridCol w:w="534"/>
        <w:gridCol w:w="1108"/>
      </w:tblGrid>
      <w:tr>
        <w:trPr>
          <w:trHeight w:val="311" w:hRule="atLeast"/>
        </w:trPr>
        <w:tc>
          <w:tcPr>
            <w:tcW w:w="1631" w:type="dxa"/>
            <w:tcBorders>
              <w:top w:val="single" w:sz="2" w:space="0" w:color="000000"/>
            </w:tcBorders>
            <w:vAlign w:val="center"/>
          </w:tcPr>
          <w:p>
            <w:pPr>
              <w:pStyle w:val="TableContents"/>
              <w:rPr>
                <w:sz w:val="14"/>
              </w:rPr>
            </w:pPr>
            <w:r>
              <w:rPr>
                <w:sz w:val="14"/>
              </w:rPr>
            </w:r>
          </w:p>
        </w:tc>
        <w:tc>
          <w:tcPr>
            <w:tcW w:w="3177"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Cases</w:t>
            </w:r>
          </w:p>
        </w:tc>
        <w:tc>
          <w:tcPr>
            <w:tcW w:w="193" w:type="dxa"/>
            <w:tcBorders>
              <w:top w:val="single" w:sz="2" w:space="0" w:color="000000"/>
            </w:tcBorders>
            <w:vAlign w:val="center"/>
          </w:tcPr>
          <w:p>
            <w:pPr>
              <w:pStyle w:val="TableContents"/>
              <w:rPr>
                <w:sz w:val="14"/>
              </w:rPr>
            </w:pPr>
            <w:r>
              <w:rPr>
                <w:sz w:val="14"/>
              </w:rPr>
            </w:r>
          </w:p>
        </w:tc>
        <w:tc>
          <w:tcPr>
            <w:tcW w:w="3268"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Controls</w:t>
            </w:r>
          </w:p>
        </w:tc>
        <w:tc>
          <w:tcPr>
            <w:tcW w:w="190" w:type="dxa"/>
            <w:tcBorders>
              <w:top w:val="single" w:sz="2" w:space="0" w:color="000000"/>
            </w:tcBorders>
            <w:vAlign w:val="center"/>
          </w:tcPr>
          <w:p>
            <w:pPr>
              <w:pStyle w:val="TableContents"/>
              <w:rPr>
                <w:sz w:val="14"/>
              </w:rPr>
            </w:pPr>
            <w:r>
              <w:rPr>
                <w:sz w:val="14"/>
              </w:rPr>
            </w:r>
          </w:p>
        </w:tc>
        <w:tc>
          <w:tcPr>
            <w:tcW w:w="3361"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Odds Ratios</w:t>
            </w:r>
          </w:p>
        </w:tc>
      </w:tr>
      <w:tr>
        <w:trPr>
          <w:trHeight w:val="311" w:hRule="atLeast"/>
        </w:trPr>
        <w:tc>
          <w:tcPr>
            <w:tcW w:w="1631" w:type="dxa"/>
            <w:tcBorders/>
            <w:tcMar>
              <w:left w:w="28" w:type="dxa"/>
              <w:bottom w:w="28" w:type="dxa"/>
              <w:right w:w="28" w:type="dxa"/>
            </w:tcMar>
            <w:vAlign w:val="center"/>
          </w:tcPr>
          <w:p>
            <w:pPr>
              <w:pStyle w:val="TableContents"/>
              <w:rPr>
                <w:sz w:val="14"/>
              </w:rPr>
            </w:pPr>
            <w:r>
              <w:rPr>
                <w:sz w:val="14"/>
              </w:rPr>
            </w:r>
          </w:p>
        </w:tc>
        <w:tc>
          <w:tcPr>
            <w:tcW w:w="566" w:type="dxa"/>
            <w:tcBorders/>
            <w:tcMar>
              <w:left w:w="28" w:type="dxa"/>
              <w:bottom w:w="28" w:type="dxa"/>
              <w:right w:w="28" w:type="dxa"/>
            </w:tcMar>
            <w:vAlign w:val="center"/>
          </w:tcPr>
          <w:p>
            <w:pPr>
              <w:pStyle w:val="TableContents"/>
              <w:jc w:val="right"/>
              <w:rPr>
                <w:sz w:val="14"/>
              </w:rPr>
            </w:pPr>
            <w:r>
              <w:rPr>
                <w:sz w:val="14"/>
              </w:rPr>
              <w:t>N</w:t>
            </w:r>
          </w:p>
        </w:tc>
        <w:tc>
          <w:tcPr>
            <w:tcW w:w="1014" w:type="dxa"/>
            <w:tcBorders/>
            <w:tcMar>
              <w:left w:w="28" w:type="dxa"/>
              <w:bottom w:w="28" w:type="dxa"/>
              <w:right w:w="28" w:type="dxa"/>
            </w:tcMar>
            <w:vAlign w:val="center"/>
          </w:tcPr>
          <w:p>
            <w:pPr>
              <w:pStyle w:val="TableContents"/>
              <w:rPr>
                <w:b/>
                <w:b/>
                <w:sz w:val="14"/>
              </w:rPr>
            </w:pPr>
            <w:r>
              <w:rPr>
                <w:b/>
                <w:sz w:val="14"/>
              </w:rPr>
              <w:t>Females</w:t>
            </w:r>
          </w:p>
        </w:tc>
        <w:tc>
          <w:tcPr>
            <w:tcW w:w="583" w:type="dxa"/>
            <w:tcBorders/>
            <w:tcMar>
              <w:left w:w="28" w:type="dxa"/>
              <w:bottom w:w="28" w:type="dxa"/>
              <w:right w:w="28" w:type="dxa"/>
            </w:tcMar>
            <w:vAlign w:val="center"/>
          </w:tcPr>
          <w:p>
            <w:pPr>
              <w:pStyle w:val="TableContents"/>
              <w:jc w:val="right"/>
              <w:rPr>
                <w:sz w:val="14"/>
              </w:rPr>
            </w:pPr>
            <w:r>
              <w:rPr>
                <w:sz w:val="14"/>
              </w:rPr>
              <w:t>N</w:t>
            </w:r>
          </w:p>
        </w:tc>
        <w:tc>
          <w:tcPr>
            <w:tcW w:w="1014" w:type="dxa"/>
            <w:tcBorders/>
            <w:tcMar>
              <w:left w:w="28" w:type="dxa"/>
              <w:bottom w:w="28" w:type="dxa"/>
              <w:right w:w="28" w:type="dxa"/>
            </w:tcMar>
            <w:vAlign w:val="center"/>
          </w:tcPr>
          <w:p>
            <w:pPr>
              <w:pStyle w:val="TableContents"/>
              <w:rPr>
                <w:b/>
                <w:b/>
                <w:sz w:val="14"/>
              </w:rPr>
            </w:pPr>
            <w:r>
              <w:rPr>
                <w:b/>
                <w:sz w:val="14"/>
              </w:rPr>
              <w:t>Males</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cMar>
              <w:left w:w="28" w:type="dxa"/>
              <w:bottom w:w="28" w:type="dxa"/>
              <w:right w:w="28" w:type="dxa"/>
            </w:tcMar>
            <w:vAlign w:val="center"/>
          </w:tcPr>
          <w:p>
            <w:pPr>
              <w:pStyle w:val="TableContents"/>
              <w:jc w:val="right"/>
              <w:rPr>
                <w:sz w:val="14"/>
              </w:rPr>
            </w:pPr>
            <w:r>
              <w:rPr>
                <w:sz w:val="14"/>
              </w:rPr>
              <w:t>N</w:t>
            </w:r>
          </w:p>
        </w:tc>
        <w:tc>
          <w:tcPr>
            <w:tcW w:w="1014" w:type="dxa"/>
            <w:tcBorders/>
            <w:tcMar>
              <w:left w:w="28" w:type="dxa"/>
              <w:bottom w:w="28" w:type="dxa"/>
              <w:right w:w="28" w:type="dxa"/>
            </w:tcMar>
            <w:vAlign w:val="center"/>
          </w:tcPr>
          <w:p>
            <w:pPr>
              <w:pStyle w:val="TableContents"/>
              <w:rPr>
                <w:b/>
                <w:b/>
                <w:sz w:val="14"/>
              </w:rPr>
            </w:pPr>
            <w:r>
              <w:rPr>
                <w:b/>
                <w:sz w:val="14"/>
              </w:rPr>
              <w:t>Females</w:t>
            </w:r>
          </w:p>
        </w:tc>
        <w:tc>
          <w:tcPr>
            <w:tcW w:w="674" w:type="dxa"/>
            <w:tcBorders/>
            <w:tcMar>
              <w:left w:w="28" w:type="dxa"/>
              <w:bottom w:w="28" w:type="dxa"/>
              <w:right w:w="28" w:type="dxa"/>
            </w:tcMar>
            <w:vAlign w:val="center"/>
          </w:tcPr>
          <w:p>
            <w:pPr>
              <w:pStyle w:val="TableContents"/>
              <w:jc w:val="right"/>
              <w:rPr>
                <w:sz w:val="14"/>
              </w:rPr>
            </w:pPr>
            <w:r>
              <w:rPr>
                <w:sz w:val="14"/>
              </w:rPr>
              <w:t>N</w:t>
            </w:r>
          </w:p>
        </w:tc>
        <w:tc>
          <w:tcPr>
            <w:tcW w:w="1001" w:type="dxa"/>
            <w:tcBorders/>
            <w:tcMar>
              <w:left w:w="28" w:type="dxa"/>
              <w:bottom w:w="28" w:type="dxa"/>
              <w:right w:w="28" w:type="dxa"/>
            </w:tcMar>
            <w:vAlign w:val="center"/>
          </w:tcPr>
          <w:p>
            <w:pPr>
              <w:pStyle w:val="TableContents"/>
              <w:rPr>
                <w:b/>
                <w:b/>
                <w:sz w:val="14"/>
              </w:rPr>
            </w:pPr>
            <w:r>
              <w:rPr>
                <w:b/>
                <w:sz w:val="14"/>
              </w:rPr>
              <w:t>Males</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tcMar>
              <w:left w:w="28" w:type="dxa"/>
              <w:bottom w:w="28" w:type="dxa"/>
              <w:right w:w="28" w:type="dxa"/>
            </w:tcMar>
            <w:vAlign w:val="center"/>
          </w:tcPr>
          <w:p>
            <w:pPr>
              <w:pStyle w:val="TableContents"/>
              <w:jc w:val="center"/>
              <w:rPr>
                <w:b/>
                <w:b/>
                <w:sz w:val="14"/>
              </w:rPr>
            </w:pPr>
            <w:r>
              <w:rPr>
                <w:b/>
                <w:sz w:val="14"/>
              </w:rPr>
              <w:t>Females</w:t>
            </w:r>
          </w:p>
        </w:tc>
        <w:tc>
          <w:tcPr>
            <w:tcW w:w="1642" w:type="dxa"/>
            <w:gridSpan w:val="2"/>
            <w:tcBorders/>
            <w:tcMar>
              <w:left w:w="28" w:type="dxa"/>
              <w:bottom w:w="28" w:type="dxa"/>
              <w:right w:w="28" w:type="dxa"/>
            </w:tcMar>
            <w:vAlign w:val="center"/>
          </w:tcPr>
          <w:p>
            <w:pPr>
              <w:pStyle w:val="TableContents"/>
              <w:jc w:val="center"/>
              <w:rPr>
                <w:b/>
                <w:b/>
                <w:sz w:val="14"/>
              </w:rPr>
            </w:pPr>
            <w:r>
              <w:rPr>
                <w:b/>
                <w:sz w:val="14"/>
              </w:rPr>
              <w:t>Males</w:t>
            </w:r>
          </w:p>
        </w:tc>
      </w:tr>
      <w:tr>
        <w:trPr>
          <w:trHeight w:val="311" w:hRule="atLeast"/>
        </w:trPr>
        <w:tc>
          <w:tcPr>
            <w:tcW w:w="1631" w:type="dxa"/>
            <w:tcBorders/>
            <w:tcMar>
              <w:left w:w="28" w:type="dxa"/>
              <w:bottom w:w="28" w:type="dxa"/>
              <w:right w:w="28" w:type="dxa"/>
            </w:tcMar>
            <w:vAlign w:val="center"/>
          </w:tcPr>
          <w:p>
            <w:pPr>
              <w:pStyle w:val="TableContents"/>
              <w:rPr>
                <w:sz w:val="14"/>
              </w:rPr>
            </w:pPr>
            <w:r>
              <w:rPr>
                <w:sz w:val="14"/>
              </w:rPr>
            </w:r>
          </w:p>
        </w:tc>
        <w:tc>
          <w:tcPr>
            <w:tcW w:w="566" w:type="dxa"/>
            <w:tcBorders/>
            <w:tcMar>
              <w:left w:w="28" w:type="dxa"/>
              <w:bottom w:w="28" w:type="dxa"/>
              <w:right w:w="28" w:type="dxa"/>
            </w:tcMar>
            <w:vAlign w:val="center"/>
          </w:tcPr>
          <w:p>
            <w:pPr>
              <w:pStyle w:val="TableContents"/>
              <w:jc w:val="right"/>
              <w:rPr>
                <w:sz w:val="14"/>
              </w:rPr>
            </w:pPr>
            <w:r>
              <w:rPr>
                <w:sz w:val="14"/>
              </w:rPr>
              <w:t>%</w:t>
            </w:r>
          </w:p>
        </w:tc>
        <w:tc>
          <w:tcPr>
            <w:tcW w:w="1014" w:type="dxa"/>
            <w:tcBorders/>
            <w:tcMar>
              <w:left w:w="28" w:type="dxa"/>
              <w:bottom w:w="28" w:type="dxa"/>
              <w:right w:w="28" w:type="dxa"/>
            </w:tcMar>
            <w:vAlign w:val="center"/>
          </w:tcPr>
          <w:p>
            <w:pPr>
              <w:pStyle w:val="TableContents"/>
              <w:rPr>
                <w:sz w:val="14"/>
              </w:rPr>
            </w:pPr>
            <w:r>
              <w:rPr>
                <w:sz w:val="14"/>
              </w:rPr>
              <w:t>[95% CI]</w:t>
            </w:r>
          </w:p>
        </w:tc>
        <w:tc>
          <w:tcPr>
            <w:tcW w:w="583" w:type="dxa"/>
            <w:tcBorders/>
            <w:tcMar>
              <w:left w:w="28" w:type="dxa"/>
              <w:bottom w:w="28" w:type="dxa"/>
              <w:right w:w="28" w:type="dxa"/>
            </w:tcMar>
            <w:vAlign w:val="center"/>
          </w:tcPr>
          <w:p>
            <w:pPr>
              <w:pStyle w:val="TableContents"/>
              <w:jc w:val="right"/>
              <w:rPr>
                <w:sz w:val="14"/>
              </w:rPr>
            </w:pPr>
            <w:r>
              <w:rPr>
                <w:sz w:val="14"/>
              </w:rPr>
              <w:t>%</w:t>
            </w:r>
          </w:p>
        </w:tc>
        <w:tc>
          <w:tcPr>
            <w:tcW w:w="1014" w:type="dxa"/>
            <w:tcBorders/>
            <w:tcMar>
              <w:left w:w="28" w:type="dxa"/>
              <w:bottom w:w="28" w:type="dxa"/>
              <w:right w:w="28" w:type="dxa"/>
            </w:tcMar>
            <w:vAlign w:val="center"/>
          </w:tcPr>
          <w:p>
            <w:pPr>
              <w:pStyle w:val="TableContents"/>
              <w:rPr>
                <w:sz w:val="14"/>
              </w:rPr>
            </w:pPr>
            <w:r>
              <w:rPr>
                <w:sz w:val="14"/>
              </w:rPr>
              <w:t>[95% CI]</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cMar>
              <w:left w:w="28" w:type="dxa"/>
              <w:bottom w:w="28" w:type="dxa"/>
              <w:right w:w="28" w:type="dxa"/>
            </w:tcMar>
            <w:vAlign w:val="center"/>
          </w:tcPr>
          <w:p>
            <w:pPr>
              <w:pStyle w:val="TableContents"/>
              <w:jc w:val="right"/>
              <w:rPr>
                <w:sz w:val="14"/>
              </w:rPr>
            </w:pPr>
            <w:r>
              <w:rPr>
                <w:sz w:val="14"/>
              </w:rPr>
              <w:t>%</w:t>
            </w:r>
          </w:p>
        </w:tc>
        <w:tc>
          <w:tcPr>
            <w:tcW w:w="1014" w:type="dxa"/>
            <w:tcBorders/>
            <w:tcMar>
              <w:left w:w="28" w:type="dxa"/>
              <w:bottom w:w="28" w:type="dxa"/>
              <w:right w:w="28" w:type="dxa"/>
            </w:tcMar>
            <w:vAlign w:val="center"/>
          </w:tcPr>
          <w:p>
            <w:pPr>
              <w:pStyle w:val="TableContents"/>
              <w:rPr>
                <w:sz w:val="14"/>
              </w:rPr>
            </w:pPr>
            <w:r>
              <w:rPr>
                <w:sz w:val="14"/>
              </w:rPr>
              <w:t>[95% CI]</w:t>
            </w:r>
          </w:p>
        </w:tc>
        <w:tc>
          <w:tcPr>
            <w:tcW w:w="674" w:type="dxa"/>
            <w:tcBorders/>
            <w:tcMar>
              <w:left w:w="28" w:type="dxa"/>
              <w:bottom w:w="28" w:type="dxa"/>
              <w:right w:w="28" w:type="dxa"/>
            </w:tcMar>
            <w:vAlign w:val="center"/>
          </w:tcPr>
          <w:p>
            <w:pPr>
              <w:pStyle w:val="TableContents"/>
              <w:jc w:val="right"/>
              <w:rPr>
                <w:sz w:val="14"/>
              </w:rPr>
            </w:pPr>
            <w:r>
              <w:rPr>
                <w:sz w:val="14"/>
              </w:rPr>
              <w:t>%</w:t>
            </w:r>
          </w:p>
        </w:tc>
        <w:tc>
          <w:tcPr>
            <w:tcW w:w="1001" w:type="dxa"/>
            <w:tcBorders/>
            <w:tcMar>
              <w:left w:w="28" w:type="dxa"/>
              <w:bottom w:w="28" w:type="dxa"/>
              <w:right w:w="28" w:type="dxa"/>
            </w:tcMar>
            <w:vAlign w:val="center"/>
          </w:tcPr>
          <w:p>
            <w:pPr>
              <w:pStyle w:val="TableContents"/>
              <w:rPr>
                <w:sz w:val="14"/>
              </w:rPr>
            </w:pPr>
            <w:r>
              <w:rPr>
                <w:sz w:val="14"/>
              </w:rPr>
              <w:t>[95% CI]</w:t>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cMar>
              <w:left w:w="28" w:type="dxa"/>
              <w:bottom w:w="28" w:type="dxa"/>
              <w:right w:w="28" w:type="dxa"/>
            </w:tcMar>
            <w:vAlign w:val="center"/>
          </w:tcPr>
          <w:p>
            <w:pPr>
              <w:pStyle w:val="TableContents"/>
              <w:jc w:val="right"/>
              <w:rPr>
                <w:sz w:val="14"/>
              </w:rPr>
            </w:pPr>
            <w:r>
              <w:rPr>
                <w:sz w:val="14"/>
              </w:rPr>
              <w:t>OR</w:t>
            </w:r>
          </w:p>
        </w:tc>
        <w:tc>
          <w:tcPr>
            <w:tcW w:w="1108" w:type="dxa"/>
            <w:tcBorders/>
            <w:tcMar>
              <w:left w:w="28" w:type="dxa"/>
              <w:bottom w:w="28" w:type="dxa"/>
              <w:right w:w="28" w:type="dxa"/>
            </w:tcMar>
            <w:vAlign w:val="center"/>
          </w:tcPr>
          <w:p>
            <w:pPr>
              <w:pStyle w:val="TableContents"/>
              <w:rPr>
                <w:sz w:val="14"/>
              </w:rPr>
            </w:pPr>
            <w:r>
              <w:rPr>
                <w:sz w:val="14"/>
              </w:rPr>
              <w:t>95% CI</w:t>
            </w:r>
          </w:p>
        </w:tc>
        <w:tc>
          <w:tcPr>
            <w:tcW w:w="534" w:type="dxa"/>
            <w:tcBorders/>
            <w:tcMar>
              <w:left w:w="28" w:type="dxa"/>
              <w:bottom w:w="28" w:type="dxa"/>
              <w:right w:w="28" w:type="dxa"/>
            </w:tcMar>
            <w:vAlign w:val="center"/>
          </w:tcPr>
          <w:p>
            <w:pPr>
              <w:pStyle w:val="TableContents"/>
              <w:jc w:val="right"/>
              <w:rPr>
                <w:sz w:val="14"/>
              </w:rPr>
            </w:pPr>
            <w:r>
              <w:rPr>
                <w:sz w:val="14"/>
              </w:rPr>
              <w:t>OR</w:t>
            </w:r>
          </w:p>
        </w:tc>
        <w:tc>
          <w:tcPr>
            <w:tcW w:w="1108" w:type="dxa"/>
            <w:tcBorders/>
            <w:tcMar>
              <w:left w:w="28" w:type="dxa"/>
              <w:bottom w:w="28" w:type="dxa"/>
              <w:right w:w="28" w:type="dxa"/>
            </w:tcMar>
            <w:vAlign w:val="center"/>
          </w:tcPr>
          <w:p>
            <w:pPr>
              <w:pStyle w:val="TableContents"/>
              <w:rPr>
                <w:sz w:val="14"/>
              </w:rPr>
            </w:pPr>
            <w:r>
              <w:rPr>
                <w:sz w:val="14"/>
              </w:rPr>
              <w:t>95% CI</w:t>
            </w:r>
          </w:p>
        </w:tc>
      </w:tr>
      <w:tr>
        <w:trPr>
          <w:trHeight w:val="311" w:hRule="atLeast"/>
        </w:trPr>
        <w:tc>
          <w:tcPr>
            <w:tcW w:w="1631" w:type="dxa"/>
            <w:tcBorders>
              <w:bottom w:val="single" w:sz="2" w:space="0" w:color="000000"/>
            </w:tcBorders>
            <w:tcMar>
              <w:top w:w="0" w:type="dxa"/>
              <w:bottom w:w="28" w:type="dxa"/>
            </w:tcMar>
            <w:vAlign w:val="center"/>
          </w:tcPr>
          <w:p>
            <w:pPr>
              <w:pStyle w:val="TableContents"/>
              <w:jc w:val="right"/>
              <w:rPr>
                <w:b/>
                <w:b/>
                <w:sz w:val="14"/>
              </w:rPr>
            </w:pPr>
            <w:r>
              <w:rPr>
                <w:b/>
                <w:sz w:val="14"/>
              </w:rPr>
              <w:t>Total</w:t>
            </w:r>
          </w:p>
        </w:tc>
        <w:tc>
          <w:tcPr>
            <w:tcW w:w="566" w:type="dxa"/>
            <w:tcBorders>
              <w:bottom w:val="single" w:sz="2" w:space="0" w:color="000000"/>
            </w:tcBorders>
            <w:tcMar>
              <w:top w:w="0" w:type="dxa"/>
              <w:bottom w:w="28" w:type="dxa"/>
            </w:tcMar>
            <w:vAlign w:val="center"/>
          </w:tcPr>
          <w:p>
            <w:pPr>
              <w:pStyle w:val="TableContents"/>
              <w:jc w:val="right"/>
              <w:rPr>
                <w:b/>
                <w:b/>
                <w:sz w:val="14"/>
              </w:rPr>
            </w:pPr>
            <w:r>
              <w:rPr>
                <w:b/>
                <w:sz w:val="14"/>
              </w:rPr>
              <w:t>1131</w:t>
            </w:r>
          </w:p>
        </w:tc>
        <w:tc>
          <w:tcPr>
            <w:tcW w:w="1014" w:type="dxa"/>
            <w:tcBorders>
              <w:bottom w:val="single" w:sz="2" w:space="0" w:color="000000"/>
            </w:tcBorders>
            <w:tcMar>
              <w:top w:w="0" w:type="dxa"/>
              <w:bottom w:w="28" w:type="dxa"/>
            </w:tcMar>
            <w:vAlign w:val="center"/>
          </w:tcPr>
          <w:p>
            <w:pPr>
              <w:pStyle w:val="TableContents"/>
              <w:rPr>
                <w:sz w:val="14"/>
              </w:rPr>
            </w:pPr>
            <w:r>
              <w:rPr>
                <w:sz w:val="14"/>
              </w:rPr>
            </w:r>
          </w:p>
        </w:tc>
        <w:tc>
          <w:tcPr>
            <w:tcW w:w="583" w:type="dxa"/>
            <w:tcBorders>
              <w:bottom w:val="single" w:sz="2" w:space="0" w:color="000000"/>
            </w:tcBorders>
            <w:tcMar>
              <w:top w:w="0" w:type="dxa"/>
              <w:bottom w:w="28" w:type="dxa"/>
            </w:tcMar>
            <w:vAlign w:val="center"/>
          </w:tcPr>
          <w:p>
            <w:pPr>
              <w:pStyle w:val="TableContents"/>
              <w:jc w:val="right"/>
              <w:rPr>
                <w:b/>
                <w:b/>
                <w:sz w:val="14"/>
              </w:rPr>
            </w:pPr>
            <w:r>
              <w:rPr>
                <w:b/>
                <w:sz w:val="14"/>
              </w:rPr>
              <w:t>3999</w:t>
            </w:r>
          </w:p>
        </w:tc>
        <w:tc>
          <w:tcPr>
            <w:tcW w:w="1014" w:type="dxa"/>
            <w:tcBorders>
              <w:bottom w:val="single" w:sz="2" w:space="0" w:color="000000"/>
            </w:tcBorders>
            <w:tcMar>
              <w:top w:w="0" w:type="dxa"/>
              <w:bottom w:w="28" w:type="dxa"/>
            </w:tcMar>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b/>
                <w:b/>
                <w:sz w:val="14"/>
              </w:rPr>
            </w:pPr>
            <w:r>
              <w:rPr>
                <w:b/>
                <w:sz w:val="14"/>
              </w:rPr>
              <w:t>5655</w:t>
            </w:r>
          </w:p>
        </w:tc>
        <w:tc>
          <w:tcPr>
            <w:tcW w:w="1014" w:type="dxa"/>
            <w:tcBorders>
              <w:bottom w:val="single" w:sz="2" w:space="0" w:color="000000"/>
            </w:tcBorders>
            <w:tcMar>
              <w:top w:w="0" w:type="dxa"/>
              <w:bottom w:w="28" w:type="dxa"/>
            </w:tcMar>
            <w:vAlign w:val="center"/>
          </w:tcPr>
          <w:p>
            <w:pPr>
              <w:pStyle w:val="TableContents"/>
              <w:rPr>
                <w:sz w:val="14"/>
              </w:rPr>
            </w:pPr>
            <w:r>
              <w:rPr>
                <w:sz w:val="14"/>
              </w:rPr>
            </w:r>
          </w:p>
        </w:tc>
        <w:tc>
          <w:tcPr>
            <w:tcW w:w="674" w:type="dxa"/>
            <w:tcBorders>
              <w:bottom w:val="single" w:sz="2" w:space="0" w:color="000000"/>
            </w:tcBorders>
            <w:tcMar>
              <w:top w:w="0" w:type="dxa"/>
              <w:bottom w:w="28" w:type="dxa"/>
            </w:tcMar>
            <w:vAlign w:val="center"/>
          </w:tcPr>
          <w:p>
            <w:pPr>
              <w:pStyle w:val="TableContents"/>
              <w:jc w:val="right"/>
              <w:rPr>
                <w:b/>
                <w:b/>
                <w:sz w:val="14"/>
              </w:rPr>
            </w:pPr>
            <w:r>
              <w:rPr>
                <w:b/>
                <w:sz w:val="14"/>
              </w:rPr>
              <w:t>19995</w:t>
            </w:r>
          </w:p>
        </w:tc>
        <w:tc>
          <w:tcPr>
            <w:tcW w:w="1001" w:type="dxa"/>
            <w:tcBorders>
              <w:bottom w:val="single" w:sz="2" w:space="0" w:color="000000"/>
            </w:tcBorders>
            <w:tcMar>
              <w:top w:w="0" w:type="dxa"/>
              <w:bottom w:w="28" w:type="dxa"/>
            </w:tcMar>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cMar>
              <w:left w:w="28" w:type="dxa"/>
              <w:bottom w:w="28" w:type="dxa"/>
              <w:right w:w="28" w:type="dxa"/>
            </w:tcMar>
            <w:vAlign w:val="center"/>
          </w:tcPr>
          <w:p>
            <w:pPr>
              <w:pStyle w:val="TableContents"/>
              <w:rPr>
                <w:sz w:val="14"/>
              </w:rPr>
            </w:pPr>
            <w:r>
              <w:rPr>
                <w:sz w:val="14"/>
              </w:rPr>
            </w:r>
          </w:p>
        </w:tc>
        <w:tc>
          <w:tcPr>
            <w:tcW w:w="1108" w:type="dxa"/>
            <w:tcBorders/>
            <w:tcMar>
              <w:left w:w="28" w:type="dxa"/>
              <w:bottom w:w="28" w:type="dxa"/>
              <w:right w:w="28" w:type="dxa"/>
            </w:tcMar>
            <w:vAlign w:val="center"/>
          </w:tcPr>
          <w:p>
            <w:pPr>
              <w:pStyle w:val="TableContents"/>
              <w:rPr>
                <w:sz w:val="14"/>
              </w:rPr>
            </w:pPr>
            <w:r>
              <w:rPr>
                <w:sz w:val="14"/>
              </w:rPr>
            </w:r>
          </w:p>
        </w:tc>
        <w:tc>
          <w:tcPr>
            <w:tcW w:w="534" w:type="dxa"/>
            <w:tcBorders/>
            <w:tcMar>
              <w:left w:w="28" w:type="dxa"/>
              <w:bottom w:w="28" w:type="dxa"/>
              <w:right w:w="28" w:type="dxa"/>
            </w:tcMar>
            <w:vAlign w:val="center"/>
          </w:tcPr>
          <w:p>
            <w:pPr>
              <w:pStyle w:val="TableContents"/>
              <w:rPr>
                <w:sz w:val="14"/>
              </w:rPr>
            </w:pPr>
            <w:r>
              <w:rPr>
                <w:sz w:val="14"/>
              </w:rPr>
            </w:r>
          </w:p>
        </w:tc>
        <w:tc>
          <w:tcPr>
            <w:tcW w:w="1108" w:type="dxa"/>
            <w:tcBorders/>
            <w:tcMar>
              <w:left w:w="28" w:type="dxa"/>
              <w:bottom w:w="28" w:type="dxa"/>
              <w:right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Any contact</w:t>
            </w:r>
          </w:p>
        </w:tc>
        <w:tc>
          <w:tcPr>
            <w:tcW w:w="566" w:type="dxa"/>
            <w:tcBorders>
              <w:top w:val="single" w:sz="2" w:space="0" w:color="000000"/>
            </w:tcBorders>
            <w:vAlign w:val="center"/>
          </w:tcPr>
          <w:p>
            <w:pPr>
              <w:pStyle w:val="TableContents"/>
              <w:jc w:val="right"/>
              <w:rPr>
                <w:sz w:val="14"/>
              </w:rPr>
            </w:pPr>
            <w:r>
              <w:rPr>
                <w:sz w:val="14"/>
              </w:rPr>
              <w:t>518</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1244</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968</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2438</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4</w:t>
            </w:r>
          </w:p>
        </w:tc>
        <w:tc>
          <w:tcPr>
            <w:tcW w:w="1108" w:type="dxa"/>
            <w:tcBorders>
              <w:top w:val="single" w:sz="2" w:space="0" w:color="000000"/>
            </w:tcBorders>
            <w:vAlign w:val="center"/>
          </w:tcPr>
          <w:p>
            <w:pPr>
              <w:pStyle w:val="TableContents"/>
              <w:rPr>
                <w:sz w:val="14"/>
              </w:rPr>
            </w:pPr>
            <w:r>
              <w:rPr>
                <w:sz w:val="14"/>
              </w:rPr>
              <w:t>[3.6, 4.4]</w:t>
            </w:r>
          </w:p>
        </w:tc>
        <w:tc>
          <w:tcPr>
            <w:tcW w:w="534" w:type="dxa"/>
            <w:tcBorders>
              <w:top w:val="single" w:sz="2" w:space="0" w:color="000000"/>
            </w:tcBorders>
            <w:vAlign w:val="center"/>
          </w:tcPr>
          <w:p>
            <w:pPr>
              <w:pStyle w:val="TableContents"/>
              <w:jc w:val="right"/>
              <w:rPr>
                <w:sz w:val="14"/>
              </w:rPr>
            </w:pPr>
            <w:r>
              <w:rPr>
                <w:sz w:val="14"/>
              </w:rPr>
              <w:t>3.3</w:t>
            </w:r>
          </w:p>
        </w:tc>
        <w:tc>
          <w:tcPr>
            <w:tcW w:w="1108" w:type="dxa"/>
            <w:tcBorders>
              <w:top w:val="single" w:sz="2" w:space="0" w:color="000000"/>
            </w:tcBorders>
            <w:vAlign w:val="center"/>
          </w:tcPr>
          <w:p>
            <w:pPr>
              <w:pStyle w:val="TableContents"/>
              <w:rPr>
                <w:sz w:val="14"/>
              </w:rPr>
            </w:pPr>
            <w:r>
              <w:rPr>
                <w:sz w:val="14"/>
              </w:rPr>
              <w:t>[3.1, 3.5]</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45.9</w:t>
            </w:r>
          </w:p>
        </w:tc>
        <w:tc>
          <w:tcPr>
            <w:tcW w:w="1014" w:type="dxa"/>
            <w:tcBorders>
              <w:bottom w:val="single" w:sz="2" w:space="0" w:color="000000"/>
            </w:tcBorders>
            <w:tcMar>
              <w:top w:w="0" w:type="dxa"/>
              <w:bottom w:w="28" w:type="dxa"/>
            </w:tcMar>
            <w:vAlign w:val="center"/>
          </w:tcPr>
          <w:p>
            <w:pPr>
              <w:pStyle w:val="TableContents"/>
              <w:rPr>
                <w:sz w:val="14"/>
              </w:rPr>
            </w:pPr>
            <w:r>
              <w:rPr>
                <w:sz w:val="14"/>
              </w:rPr>
              <w:t>[43.0, 48.8]</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31.2</w:t>
            </w:r>
          </w:p>
        </w:tc>
        <w:tc>
          <w:tcPr>
            <w:tcW w:w="1014" w:type="dxa"/>
            <w:tcBorders>
              <w:bottom w:val="single" w:sz="2" w:space="0" w:color="000000"/>
            </w:tcBorders>
            <w:tcMar>
              <w:top w:w="0" w:type="dxa"/>
              <w:bottom w:w="28" w:type="dxa"/>
            </w:tcMar>
            <w:vAlign w:val="center"/>
          </w:tcPr>
          <w:p>
            <w:pPr>
              <w:pStyle w:val="TableContents"/>
              <w:rPr>
                <w:sz w:val="14"/>
              </w:rPr>
            </w:pPr>
            <w:r>
              <w:rPr>
                <w:sz w:val="14"/>
              </w:rPr>
              <w:t>[29.7, 32.6]</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17.2</w:t>
            </w:r>
          </w:p>
        </w:tc>
        <w:tc>
          <w:tcPr>
            <w:tcW w:w="1014" w:type="dxa"/>
            <w:tcBorders>
              <w:bottom w:val="single" w:sz="2" w:space="0" w:color="000000"/>
            </w:tcBorders>
            <w:tcMar>
              <w:top w:w="0" w:type="dxa"/>
              <w:bottom w:w="28" w:type="dxa"/>
            </w:tcMar>
            <w:vAlign w:val="center"/>
          </w:tcPr>
          <w:p>
            <w:pPr>
              <w:pStyle w:val="TableContents"/>
              <w:rPr>
                <w:sz w:val="14"/>
              </w:rPr>
            </w:pPr>
            <w:r>
              <w:rPr>
                <w:sz w:val="14"/>
              </w:rPr>
              <w:t>[16.2, 18.2]</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12.2</w:t>
            </w:r>
          </w:p>
        </w:tc>
        <w:tc>
          <w:tcPr>
            <w:tcW w:w="1001" w:type="dxa"/>
            <w:tcBorders>
              <w:bottom w:val="single" w:sz="2" w:space="0" w:color="000000"/>
            </w:tcBorders>
            <w:tcMar>
              <w:top w:w="0" w:type="dxa"/>
              <w:bottom w:w="28" w:type="dxa"/>
            </w:tcMar>
            <w:vAlign w:val="center"/>
          </w:tcPr>
          <w:p>
            <w:pPr>
              <w:pStyle w:val="TableContents"/>
              <w:rPr>
                <w:sz w:val="14"/>
              </w:rPr>
            </w:pPr>
            <w:r>
              <w:rPr>
                <w:sz w:val="14"/>
              </w:rPr>
              <w:t>[11.8, 12.7]</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bottom w:val="single" w:sz="2" w:space="0" w:color="000000"/>
            </w:tcBorders>
            <w:tcMar>
              <w:bottom w:w="28" w:type="dxa"/>
            </w:tcMar>
          </w:tcPr>
          <w:p>
            <w:pPr>
              <w:pStyle w:val="TableContents"/>
              <w:jc w:val="right"/>
              <w:rPr>
                <w:sz w:val="14"/>
              </w:rPr>
            </w:pPr>
            <w:r>
              <w:rPr>
                <w:sz w:val="14"/>
              </w:rPr>
              <w:t>Mental health specialty</w:t>
            </w:r>
          </w:p>
        </w:tc>
        <w:tc>
          <w:tcPr>
            <w:tcW w:w="566" w:type="dxa"/>
            <w:tcBorders>
              <w:top w:val="single" w:sz="2" w:space="0" w:color="000000"/>
            </w:tcBorders>
            <w:vAlign w:val="center"/>
          </w:tcPr>
          <w:p>
            <w:pPr>
              <w:pStyle w:val="TableContents"/>
              <w:jc w:val="right"/>
              <w:rPr>
                <w:sz w:val="14"/>
              </w:rPr>
            </w:pPr>
            <w:r>
              <w:rPr>
                <w:sz w:val="14"/>
              </w:rPr>
              <w:t>168</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330</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15</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34</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63.2</w:t>
            </w:r>
          </w:p>
        </w:tc>
        <w:tc>
          <w:tcPr>
            <w:tcW w:w="1108" w:type="dxa"/>
            <w:tcBorders>
              <w:top w:val="single" w:sz="2" w:space="0" w:color="000000"/>
            </w:tcBorders>
            <w:vAlign w:val="center"/>
          </w:tcPr>
          <w:p>
            <w:pPr>
              <w:pStyle w:val="TableContents"/>
              <w:rPr>
                <w:sz w:val="14"/>
              </w:rPr>
            </w:pPr>
            <w:r>
              <w:rPr>
                <w:sz w:val="14"/>
              </w:rPr>
              <w:t>[36.5, 109.3]</w:t>
            </w:r>
          </w:p>
        </w:tc>
        <w:tc>
          <w:tcPr>
            <w:tcW w:w="534" w:type="dxa"/>
            <w:tcBorders>
              <w:top w:val="single" w:sz="2" w:space="0" w:color="000000"/>
            </w:tcBorders>
            <w:vAlign w:val="center"/>
          </w:tcPr>
          <w:p>
            <w:pPr>
              <w:pStyle w:val="TableContents"/>
              <w:jc w:val="right"/>
              <w:rPr>
                <w:sz w:val="14"/>
              </w:rPr>
            </w:pPr>
            <w:r>
              <w:rPr>
                <w:sz w:val="14"/>
              </w:rPr>
              <w:t>49.4</w:t>
            </w:r>
          </w:p>
        </w:tc>
        <w:tc>
          <w:tcPr>
            <w:tcW w:w="1108" w:type="dxa"/>
            <w:tcBorders>
              <w:top w:val="single" w:sz="2" w:space="0" w:color="000000"/>
            </w:tcBorders>
            <w:vAlign w:val="center"/>
          </w:tcPr>
          <w:p>
            <w:pPr>
              <w:pStyle w:val="TableContents"/>
              <w:rPr>
                <w:sz w:val="14"/>
              </w:rPr>
            </w:pPr>
            <w:r>
              <w:rPr>
                <w:sz w:val="14"/>
              </w:rPr>
              <w:t>[35.0, 69.7]</w:t>
            </w:r>
          </w:p>
        </w:tc>
      </w:tr>
      <w:tr>
        <w:trPr/>
        <w:tc>
          <w:tcPr>
            <w:tcW w:w="1631" w:type="dxa"/>
            <w:vMerge w:val="continue"/>
            <w:tcBorders>
              <w:top w:val="single" w:sz="2" w:space="0" w:color="000000"/>
              <w:bottom w:val="single" w:sz="2" w:space="0" w:color="000000"/>
            </w:tcBorders>
            <w:tcMar>
              <w:bottom w:w="28" w:type="dxa"/>
            </w:tcMar>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14.9</w:t>
            </w:r>
          </w:p>
        </w:tc>
        <w:tc>
          <w:tcPr>
            <w:tcW w:w="1014" w:type="dxa"/>
            <w:tcBorders>
              <w:bottom w:val="single" w:sz="2" w:space="0" w:color="000000"/>
            </w:tcBorders>
            <w:tcMar>
              <w:top w:w="0" w:type="dxa"/>
              <w:bottom w:w="28" w:type="dxa"/>
            </w:tcMar>
            <w:vAlign w:val="center"/>
          </w:tcPr>
          <w:p>
            <w:pPr>
              <w:pStyle w:val="TableContents"/>
              <w:rPr>
                <w:sz w:val="14"/>
              </w:rPr>
            </w:pPr>
            <w:r>
              <w:rPr>
                <w:sz w:val="14"/>
              </w:rPr>
              <w:t>[13.0, 17.1]</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8.3</w:t>
            </w:r>
          </w:p>
        </w:tc>
        <w:tc>
          <w:tcPr>
            <w:tcW w:w="1014" w:type="dxa"/>
            <w:tcBorders>
              <w:bottom w:val="single" w:sz="2" w:space="0" w:color="000000"/>
            </w:tcBorders>
            <w:tcMar>
              <w:top w:w="0" w:type="dxa"/>
              <w:bottom w:w="28" w:type="dxa"/>
            </w:tcMar>
            <w:vAlign w:val="center"/>
          </w:tcPr>
          <w:p>
            <w:pPr>
              <w:pStyle w:val="TableContents"/>
              <w:rPr>
                <w:sz w:val="14"/>
              </w:rPr>
            </w:pPr>
            <w:r>
              <w:rPr>
                <w:sz w:val="14"/>
              </w:rPr>
              <w:t>[7.5, 9.2]</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0.3</w:t>
            </w:r>
          </w:p>
        </w:tc>
        <w:tc>
          <w:tcPr>
            <w:tcW w:w="1014" w:type="dxa"/>
            <w:tcBorders>
              <w:bottom w:val="single" w:sz="2" w:space="0" w:color="000000"/>
            </w:tcBorders>
            <w:tcMar>
              <w:top w:w="0" w:type="dxa"/>
              <w:bottom w:w="28" w:type="dxa"/>
            </w:tcMar>
            <w:vAlign w:val="center"/>
          </w:tcPr>
          <w:p>
            <w:pPr>
              <w:pStyle w:val="TableContents"/>
              <w:rPr>
                <w:sz w:val="14"/>
              </w:rPr>
            </w:pPr>
            <w:r>
              <w:rPr>
                <w:sz w:val="14"/>
              </w:rPr>
              <w:t>[0.2, 0.5]</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0.2</w:t>
            </w:r>
          </w:p>
        </w:tc>
        <w:tc>
          <w:tcPr>
            <w:tcW w:w="1001" w:type="dxa"/>
            <w:tcBorders>
              <w:bottom w:val="single" w:sz="2" w:space="0" w:color="000000"/>
            </w:tcBorders>
            <w:tcMar>
              <w:top w:w="0" w:type="dxa"/>
              <w:bottom w:w="28" w:type="dxa"/>
            </w:tcMar>
            <w:vAlign w:val="center"/>
          </w:tcPr>
          <w:p>
            <w:pPr>
              <w:pStyle w:val="TableContents"/>
              <w:rPr>
                <w:sz w:val="14"/>
              </w:rPr>
            </w:pPr>
            <w:r>
              <w:rPr>
                <w:sz w:val="14"/>
              </w:rPr>
              <w:t>[0.2, 0.3]</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11820" w:type="dxa"/>
            <w:gridSpan w:val="15"/>
            <w:tcBorders/>
            <w:shd w:color="auto" w:fill="CCCCCC" w:val="clear"/>
            <w:tcMar>
              <w:left w:w="28" w:type="dxa"/>
              <w:bottom w:w="28" w:type="dxa"/>
              <w:right w:w="28" w:type="dxa"/>
            </w:tcMar>
            <w:vAlign w:val="center"/>
          </w:tcPr>
          <w:p>
            <w:pPr>
              <w:pStyle w:val="TableContents"/>
              <w:rPr>
                <w:b/>
                <w:b/>
                <w:sz w:val="14"/>
              </w:rPr>
            </w:pPr>
            <w:r>
              <w:rPr>
                <w:b/>
                <w:sz w:val="14"/>
              </w:rPr>
              <w:t>Emergency admissions by diagnosis</w:t>
            </w:r>
          </w:p>
        </w:tc>
      </w:tr>
      <w:tr>
        <w:trPr/>
        <w:tc>
          <w:tcPr>
            <w:tcW w:w="1631" w:type="dxa"/>
            <w:vMerge w:val="restart"/>
            <w:tcBorders>
              <w:top w:val="single" w:sz="2" w:space="0" w:color="000000"/>
            </w:tcBorders>
          </w:tcPr>
          <w:p>
            <w:pPr>
              <w:pStyle w:val="TableContents"/>
              <w:jc w:val="right"/>
              <w:rPr>
                <w:sz w:val="14"/>
              </w:rPr>
            </w:pPr>
            <w:r>
              <w:rPr>
                <w:sz w:val="14"/>
              </w:rPr>
              <w:t>Any</w:t>
            </w:r>
          </w:p>
        </w:tc>
        <w:tc>
          <w:tcPr>
            <w:tcW w:w="566" w:type="dxa"/>
            <w:tcBorders>
              <w:top w:val="single" w:sz="2" w:space="0" w:color="000000"/>
            </w:tcBorders>
            <w:vAlign w:val="center"/>
          </w:tcPr>
          <w:p>
            <w:pPr>
              <w:pStyle w:val="TableContents"/>
              <w:jc w:val="right"/>
              <w:rPr>
                <w:sz w:val="14"/>
              </w:rPr>
            </w:pPr>
            <w:r>
              <w:rPr>
                <w:sz w:val="14"/>
              </w:rPr>
              <w:t>426</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1035</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378</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1113</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8.1</w:t>
            </w:r>
          </w:p>
        </w:tc>
        <w:tc>
          <w:tcPr>
            <w:tcW w:w="1108" w:type="dxa"/>
            <w:tcBorders>
              <w:top w:val="single" w:sz="2" w:space="0" w:color="000000"/>
            </w:tcBorders>
            <w:vAlign w:val="center"/>
          </w:tcPr>
          <w:p>
            <w:pPr>
              <w:pStyle w:val="TableContents"/>
              <w:rPr>
                <w:sz w:val="14"/>
              </w:rPr>
            </w:pPr>
            <w:r>
              <w:rPr>
                <w:sz w:val="14"/>
              </w:rPr>
              <w:t>[7.1, 9.3]</w:t>
            </w:r>
          </w:p>
        </w:tc>
        <w:tc>
          <w:tcPr>
            <w:tcW w:w="534" w:type="dxa"/>
            <w:tcBorders>
              <w:top w:val="single" w:sz="2" w:space="0" w:color="000000"/>
            </w:tcBorders>
            <w:vAlign w:val="center"/>
          </w:tcPr>
          <w:p>
            <w:pPr>
              <w:pStyle w:val="TableContents"/>
              <w:jc w:val="right"/>
              <w:rPr>
                <w:sz w:val="14"/>
              </w:rPr>
            </w:pPr>
            <w:r>
              <w:rPr>
                <w:sz w:val="14"/>
              </w:rPr>
              <w:t>5.9</w:t>
            </w:r>
          </w:p>
        </w:tc>
        <w:tc>
          <w:tcPr>
            <w:tcW w:w="1108" w:type="dxa"/>
            <w:tcBorders>
              <w:top w:val="single" w:sz="2" w:space="0" w:color="000000"/>
            </w:tcBorders>
            <w:vAlign w:val="center"/>
          </w:tcPr>
          <w:p>
            <w:pPr>
              <w:pStyle w:val="TableContents"/>
              <w:rPr>
                <w:sz w:val="14"/>
              </w:rPr>
            </w:pPr>
            <w:r>
              <w:rPr>
                <w:sz w:val="14"/>
              </w:rPr>
              <w:t>[5.5, 6.4]</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37.7</w:t>
            </w:r>
          </w:p>
        </w:tc>
        <w:tc>
          <w:tcPr>
            <w:tcW w:w="1014" w:type="dxa"/>
            <w:tcBorders>
              <w:bottom w:val="single" w:sz="2" w:space="0" w:color="000000"/>
            </w:tcBorders>
            <w:tcMar>
              <w:top w:w="0" w:type="dxa"/>
              <w:bottom w:w="28" w:type="dxa"/>
            </w:tcMar>
            <w:vAlign w:val="center"/>
          </w:tcPr>
          <w:p>
            <w:pPr>
              <w:pStyle w:val="TableContents"/>
              <w:rPr>
                <w:sz w:val="14"/>
              </w:rPr>
            </w:pPr>
            <w:r>
              <w:rPr>
                <w:sz w:val="14"/>
              </w:rPr>
              <w:t>[34.9, 40.6]</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25.9</w:t>
            </w:r>
          </w:p>
        </w:tc>
        <w:tc>
          <w:tcPr>
            <w:tcW w:w="1014" w:type="dxa"/>
            <w:tcBorders>
              <w:bottom w:val="single" w:sz="2" w:space="0" w:color="000000"/>
            </w:tcBorders>
            <w:tcMar>
              <w:top w:w="0" w:type="dxa"/>
              <w:bottom w:w="28" w:type="dxa"/>
            </w:tcMar>
            <w:vAlign w:val="center"/>
          </w:tcPr>
          <w:p>
            <w:pPr>
              <w:pStyle w:val="TableContents"/>
              <w:rPr>
                <w:sz w:val="14"/>
              </w:rPr>
            </w:pPr>
            <w:r>
              <w:rPr>
                <w:sz w:val="14"/>
              </w:rPr>
              <w:t>[24.6, 27.3]</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6.7</w:t>
            </w:r>
          </w:p>
        </w:tc>
        <w:tc>
          <w:tcPr>
            <w:tcW w:w="1014" w:type="dxa"/>
            <w:tcBorders>
              <w:bottom w:val="single" w:sz="2" w:space="0" w:color="000000"/>
            </w:tcBorders>
            <w:tcMar>
              <w:top w:w="0" w:type="dxa"/>
              <w:bottom w:w="28" w:type="dxa"/>
            </w:tcMar>
            <w:vAlign w:val="center"/>
          </w:tcPr>
          <w:p>
            <w:pPr>
              <w:pStyle w:val="TableContents"/>
              <w:rPr>
                <w:sz w:val="14"/>
              </w:rPr>
            </w:pPr>
            <w:r>
              <w:rPr>
                <w:sz w:val="14"/>
              </w:rPr>
              <w:t>[6.1, 7.4]</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5.6</w:t>
            </w:r>
          </w:p>
        </w:tc>
        <w:tc>
          <w:tcPr>
            <w:tcW w:w="1001" w:type="dxa"/>
            <w:tcBorders>
              <w:bottom w:val="single" w:sz="2" w:space="0" w:color="000000"/>
            </w:tcBorders>
            <w:tcMar>
              <w:top w:w="0" w:type="dxa"/>
              <w:bottom w:w="28" w:type="dxa"/>
            </w:tcMar>
            <w:vAlign w:val="center"/>
          </w:tcPr>
          <w:p>
            <w:pPr>
              <w:pStyle w:val="TableContents"/>
              <w:rPr>
                <w:sz w:val="14"/>
              </w:rPr>
            </w:pPr>
            <w:r>
              <w:rPr>
                <w:sz w:val="14"/>
              </w:rPr>
              <w:t>[5.3, 5.9]</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Mental health</w:t>
            </w:r>
          </w:p>
        </w:tc>
        <w:tc>
          <w:tcPr>
            <w:tcW w:w="566" w:type="dxa"/>
            <w:tcBorders>
              <w:top w:val="single" w:sz="2" w:space="0" w:color="000000"/>
            </w:tcBorders>
            <w:vAlign w:val="center"/>
          </w:tcPr>
          <w:p>
            <w:pPr>
              <w:pStyle w:val="TableContents"/>
              <w:jc w:val="right"/>
              <w:rPr>
                <w:sz w:val="14"/>
              </w:rPr>
            </w:pPr>
            <w:r>
              <w:rPr>
                <w:sz w:val="14"/>
              </w:rPr>
              <w:t>293</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605</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80</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202</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22.3</w:t>
            </w:r>
          </w:p>
        </w:tc>
        <w:tc>
          <w:tcPr>
            <w:tcW w:w="1108" w:type="dxa"/>
            <w:tcBorders>
              <w:top w:val="single" w:sz="2" w:space="0" w:color="000000"/>
            </w:tcBorders>
            <w:vAlign w:val="center"/>
          </w:tcPr>
          <w:p>
            <w:pPr>
              <w:pStyle w:val="TableContents"/>
              <w:rPr>
                <w:sz w:val="14"/>
              </w:rPr>
            </w:pPr>
            <w:r>
              <w:rPr>
                <w:sz w:val="14"/>
              </w:rPr>
              <w:t>[17.3, 28.7]</w:t>
            </w:r>
          </w:p>
        </w:tc>
        <w:tc>
          <w:tcPr>
            <w:tcW w:w="534" w:type="dxa"/>
            <w:tcBorders>
              <w:top w:val="single" w:sz="2" w:space="0" w:color="000000"/>
            </w:tcBorders>
            <w:vAlign w:val="center"/>
          </w:tcPr>
          <w:p>
            <w:pPr>
              <w:pStyle w:val="TableContents"/>
              <w:jc w:val="right"/>
              <w:rPr>
                <w:sz w:val="14"/>
              </w:rPr>
            </w:pPr>
            <w:r>
              <w:rPr>
                <w:sz w:val="14"/>
              </w:rPr>
              <w:t>17.2</w:t>
            </w:r>
          </w:p>
        </w:tc>
        <w:tc>
          <w:tcPr>
            <w:tcW w:w="1108" w:type="dxa"/>
            <w:tcBorders>
              <w:top w:val="single" w:sz="2" w:space="0" w:color="000000"/>
            </w:tcBorders>
            <w:vAlign w:val="center"/>
          </w:tcPr>
          <w:p>
            <w:pPr>
              <w:pStyle w:val="TableContents"/>
              <w:rPr>
                <w:sz w:val="14"/>
              </w:rPr>
            </w:pPr>
            <w:r>
              <w:rPr>
                <w:sz w:val="14"/>
              </w:rPr>
              <w:t>[14.7, 20.1]</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26</w:t>
            </w:r>
          </w:p>
        </w:tc>
        <w:tc>
          <w:tcPr>
            <w:tcW w:w="1014" w:type="dxa"/>
            <w:tcBorders>
              <w:bottom w:val="single" w:sz="2" w:space="0" w:color="000000"/>
            </w:tcBorders>
            <w:tcMar>
              <w:top w:w="0" w:type="dxa"/>
              <w:bottom w:w="28" w:type="dxa"/>
            </w:tcMar>
            <w:vAlign w:val="center"/>
          </w:tcPr>
          <w:p>
            <w:pPr>
              <w:pStyle w:val="TableContents"/>
              <w:rPr>
                <w:sz w:val="14"/>
              </w:rPr>
            </w:pPr>
            <w:r>
              <w:rPr>
                <w:sz w:val="14"/>
              </w:rPr>
              <w:t>[23.5, 28.6]</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15.2</w:t>
            </w:r>
          </w:p>
        </w:tc>
        <w:tc>
          <w:tcPr>
            <w:tcW w:w="1014" w:type="dxa"/>
            <w:tcBorders>
              <w:bottom w:val="single" w:sz="2" w:space="0" w:color="000000"/>
            </w:tcBorders>
            <w:tcMar>
              <w:top w:w="0" w:type="dxa"/>
              <w:bottom w:w="28" w:type="dxa"/>
            </w:tcMar>
            <w:vAlign w:val="center"/>
          </w:tcPr>
          <w:p>
            <w:pPr>
              <w:pStyle w:val="TableContents"/>
              <w:rPr>
                <w:sz w:val="14"/>
              </w:rPr>
            </w:pPr>
            <w:r>
              <w:rPr>
                <w:sz w:val="14"/>
              </w:rPr>
              <w:t>[14.1, 16.3]</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1.5</w:t>
            </w:r>
          </w:p>
        </w:tc>
        <w:tc>
          <w:tcPr>
            <w:tcW w:w="1014" w:type="dxa"/>
            <w:tcBorders>
              <w:bottom w:val="single" w:sz="2" w:space="0" w:color="000000"/>
            </w:tcBorders>
            <w:tcMar>
              <w:top w:w="0" w:type="dxa"/>
              <w:bottom w:w="28" w:type="dxa"/>
            </w:tcMar>
            <w:vAlign w:val="center"/>
          </w:tcPr>
          <w:p>
            <w:pPr>
              <w:pStyle w:val="TableContents"/>
              <w:rPr>
                <w:sz w:val="14"/>
              </w:rPr>
            </w:pPr>
            <w:r>
              <w:rPr>
                <w:sz w:val="14"/>
              </w:rPr>
              <w:t>[1.2, 1.8]</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1.1</w:t>
            </w:r>
          </w:p>
        </w:tc>
        <w:tc>
          <w:tcPr>
            <w:tcW w:w="1001" w:type="dxa"/>
            <w:tcBorders>
              <w:bottom w:val="single" w:sz="2" w:space="0" w:color="000000"/>
            </w:tcBorders>
            <w:tcMar>
              <w:top w:w="0" w:type="dxa"/>
              <w:bottom w:w="28" w:type="dxa"/>
            </w:tcMar>
            <w:vAlign w:val="center"/>
          </w:tcPr>
          <w:p>
            <w:pPr>
              <w:pStyle w:val="TableContents"/>
              <w:rPr>
                <w:sz w:val="14"/>
              </w:rPr>
            </w:pPr>
            <w:r>
              <w:rPr>
                <w:sz w:val="14"/>
              </w:rPr>
              <w:t>[0.9, 1.2]</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Common mental disorder</w:t>
            </w:r>
          </w:p>
        </w:tc>
        <w:tc>
          <w:tcPr>
            <w:tcW w:w="566" w:type="dxa"/>
            <w:tcBorders>
              <w:top w:val="single" w:sz="2" w:space="0" w:color="000000"/>
            </w:tcBorders>
            <w:vAlign w:val="center"/>
          </w:tcPr>
          <w:p>
            <w:pPr>
              <w:pStyle w:val="TableContents"/>
              <w:jc w:val="right"/>
              <w:rPr>
                <w:sz w:val="14"/>
              </w:rPr>
            </w:pPr>
            <w:r>
              <w:rPr>
                <w:sz w:val="14"/>
              </w:rPr>
              <w:t>181</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316</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32</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58</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33.8</w:t>
            </w:r>
          </w:p>
        </w:tc>
        <w:tc>
          <w:tcPr>
            <w:tcW w:w="1108" w:type="dxa"/>
            <w:tcBorders>
              <w:top w:val="single" w:sz="2" w:space="0" w:color="000000"/>
            </w:tcBorders>
            <w:vAlign w:val="center"/>
          </w:tcPr>
          <w:p>
            <w:pPr>
              <w:pStyle w:val="TableContents"/>
              <w:rPr>
                <w:sz w:val="14"/>
              </w:rPr>
            </w:pPr>
            <w:r>
              <w:rPr>
                <w:sz w:val="14"/>
              </w:rPr>
              <w:t>[22.9, 50.0]</w:t>
            </w:r>
          </w:p>
        </w:tc>
        <w:tc>
          <w:tcPr>
            <w:tcW w:w="534" w:type="dxa"/>
            <w:tcBorders>
              <w:top w:val="single" w:sz="2" w:space="0" w:color="000000"/>
            </w:tcBorders>
            <w:vAlign w:val="center"/>
          </w:tcPr>
          <w:p>
            <w:pPr>
              <w:pStyle w:val="TableContents"/>
              <w:jc w:val="right"/>
              <w:rPr>
                <w:sz w:val="14"/>
              </w:rPr>
            </w:pPr>
            <w:r>
              <w:rPr>
                <w:sz w:val="14"/>
              </w:rPr>
              <w:t>28.4</w:t>
            </w:r>
          </w:p>
        </w:tc>
        <w:tc>
          <w:tcPr>
            <w:tcW w:w="1108" w:type="dxa"/>
            <w:tcBorders>
              <w:top w:val="single" w:sz="2" w:space="0" w:color="000000"/>
            </w:tcBorders>
            <w:vAlign w:val="center"/>
          </w:tcPr>
          <w:p>
            <w:pPr>
              <w:pStyle w:val="TableContents"/>
              <w:rPr>
                <w:sz w:val="14"/>
              </w:rPr>
            </w:pPr>
            <w:r>
              <w:rPr>
                <w:sz w:val="14"/>
              </w:rPr>
              <w:t>[21.7, 37.1]</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16.1</w:t>
            </w:r>
          </w:p>
        </w:tc>
        <w:tc>
          <w:tcPr>
            <w:tcW w:w="1014" w:type="dxa"/>
            <w:tcBorders>
              <w:bottom w:val="single" w:sz="2" w:space="0" w:color="000000"/>
            </w:tcBorders>
            <w:tcMar>
              <w:top w:w="0" w:type="dxa"/>
              <w:bottom w:w="28" w:type="dxa"/>
            </w:tcMar>
            <w:vAlign w:val="center"/>
          </w:tcPr>
          <w:p>
            <w:pPr>
              <w:pStyle w:val="TableContents"/>
              <w:rPr>
                <w:sz w:val="14"/>
              </w:rPr>
            </w:pPr>
            <w:r>
              <w:rPr>
                <w:sz w:val="14"/>
              </w:rPr>
              <w:t>[14.0, 18.3]</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8</w:t>
            </w:r>
          </w:p>
        </w:tc>
        <w:tc>
          <w:tcPr>
            <w:tcW w:w="1014" w:type="dxa"/>
            <w:tcBorders>
              <w:bottom w:val="single" w:sz="2" w:space="0" w:color="000000"/>
            </w:tcBorders>
            <w:tcMar>
              <w:top w:w="0" w:type="dxa"/>
              <w:bottom w:w="28" w:type="dxa"/>
            </w:tcMar>
            <w:vAlign w:val="center"/>
          </w:tcPr>
          <w:p>
            <w:pPr>
              <w:pStyle w:val="TableContents"/>
              <w:rPr>
                <w:sz w:val="14"/>
              </w:rPr>
            </w:pPr>
            <w:r>
              <w:rPr>
                <w:sz w:val="14"/>
              </w:rPr>
              <w:t>[7.2, 8.8]</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0.6</w:t>
            </w:r>
          </w:p>
        </w:tc>
        <w:tc>
          <w:tcPr>
            <w:tcW w:w="1014" w:type="dxa"/>
            <w:tcBorders>
              <w:bottom w:val="single" w:sz="2" w:space="0" w:color="000000"/>
            </w:tcBorders>
            <w:tcMar>
              <w:top w:w="0" w:type="dxa"/>
              <w:bottom w:w="28" w:type="dxa"/>
            </w:tcMar>
            <w:vAlign w:val="center"/>
          </w:tcPr>
          <w:p>
            <w:pPr>
              <w:pStyle w:val="TableContents"/>
              <w:rPr>
                <w:sz w:val="14"/>
              </w:rPr>
            </w:pPr>
            <w:r>
              <w:rPr>
                <w:sz w:val="14"/>
              </w:rPr>
              <w:t>[0.5, 0.8]</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0.3</w:t>
            </w:r>
          </w:p>
        </w:tc>
        <w:tc>
          <w:tcPr>
            <w:tcW w:w="1001" w:type="dxa"/>
            <w:tcBorders>
              <w:bottom w:val="single" w:sz="2" w:space="0" w:color="000000"/>
            </w:tcBorders>
            <w:tcMar>
              <w:top w:w="0" w:type="dxa"/>
              <w:bottom w:w="28" w:type="dxa"/>
            </w:tcMar>
            <w:vAlign w:val="center"/>
          </w:tcPr>
          <w:p>
            <w:pPr>
              <w:pStyle w:val="TableContents"/>
              <w:rPr>
                <w:sz w:val="14"/>
              </w:rPr>
            </w:pPr>
            <w:r>
              <w:rPr>
                <w:sz w:val="14"/>
              </w:rPr>
              <w:t>[0.3, 0.4]</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Injury &amp; poisoning</w:t>
            </w:r>
          </w:p>
        </w:tc>
        <w:tc>
          <w:tcPr>
            <w:tcW w:w="566" w:type="dxa"/>
            <w:tcBorders>
              <w:top w:val="single" w:sz="2" w:space="0" w:color="000000"/>
            </w:tcBorders>
            <w:vAlign w:val="center"/>
          </w:tcPr>
          <w:p>
            <w:pPr>
              <w:pStyle w:val="TableContents"/>
              <w:jc w:val="right"/>
              <w:rPr>
                <w:sz w:val="14"/>
              </w:rPr>
            </w:pPr>
            <w:r>
              <w:rPr>
                <w:sz w:val="14"/>
              </w:rPr>
              <w:t>221</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488</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61</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254</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19.8</w:t>
            </w:r>
          </w:p>
        </w:tc>
        <w:tc>
          <w:tcPr>
            <w:tcW w:w="1108" w:type="dxa"/>
            <w:tcBorders>
              <w:top w:val="single" w:sz="2" w:space="0" w:color="000000"/>
            </w:tcBorders>
            <w:vAlign w:val="center"/>
          </w:tcPr>
          <w:p>
            <w:pPr>
              <w:pStyle w:val="TableContents"/>
              <w:rPr>
                <w:sz w:val="14"/>
              </w:rPr>
            </w:pPr>
            <w:r>
              <w:rPr>
                <w:sz w:val="14"/>
              </w:rPr>
              <w:t>[15.1, 26.0]</w:t>
            </w:r>
          </w:p>
        </w:tc>
        <w:tc>
          <w:tcPr>
            <w:tcW w:w="534" w:type="dxa"/>
            <w:tcBorders>
              <w:top w:val="single" w:sz="2" w:space="0" w:color="000000"/>
            </w:tcBorders>
            <w:vAlign w:val="center"/>
          </w:tcPr>
          <w:p>
            <w:pPr>
              <w:pStyle w:val="TableContents"/>
              <w:jc w:val="right"/>
              <w:rPr>
                <w:sz w:val="14"/>
              </w:rPr>
            </w:pPr>
            <w:r>
              <w:rPr>
                <w:sz w:val="14"/>
              </w:rPr>
              <w:t>10.4</w:t>
            </w:r>
          </w:p>
        </w:tc>
        <w:tc>
          <w:tcPr>
            <w:tcW w:w="1108" w:type="dxa"/>
            <w:tcBorders>
              <w:top w:val="single" w:sz="2" w:space="0" w:color="000000"/>
            </w:tcBorders>
            <w:vAlign w:val="center"/>
          </w:tcPr>
          <w:p>
            <w:pPr>
              <w:pStyle w:val="TableContents"/>
              <w:rPr>
                <w:sz w:val="14"/>
              </w:rPr>
            </w:pPr>
            <w:r>
              <w:rPr>
                <w:sz w:val="14"/>
              </w:rPr>
              <w:t>[9.1, 12.0]</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19.6</w:t>
            </w:r>
          </w:p>
        </w:tc>
        <w:tc>
          <w:tcPr>
            <w:tcW w:w="1014" w:type="dxa"/>
            <w:tcBorders>
              <w:bottom w:val="single" w:sz="2" w:space="0" w:color="000000"/>
            </w:tcBorders>
            <w:tcMar>
              <w:top w:w="0" w:type="dxa"/>
              <w:bottom w:w="28" w:type="dxa"/>
            </w:tcMar>
            <w:vAlign w:val="center"/>
          </w:tcPr>
          <w:p>
            <w:pPr>
              <w:pStyle w:val="TableContents"/>
              <w:rPr>
                <w:sz w:val="14"/>
              </w:rPr>
            </w:pPr>
            <w:r>
              <w:rPr>
                <w:sz w:val="14"/>
              </w:rPr>
              <w:t>[17.4, 22.0]</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12.3</w:t>
            </w:r>
          </w:p>
        </w:tc>
        <w:tc>
          <w:tcPr>
            <w:tcW w:w="1014" w:type="dxa"/>
            <w:tcBorders>
              <w:bottom w:val="single" w:sz="2" w:space="0" w:color="000000"/>
            </w:tcBorders>
            <w:tcMar>
              <w:top w:w="0" w:type="dxa"/>
              <w:bottom w:w="28" w:type="dxa"/>
            </w:tcMar>
            <w:vAlign w:val="center"/>
          </w:tcPr>
          <w:p>
            <w:pPr>
              <w:pStyle w:val="TableContents"/>
              <w:rPr>
                <w:sz w:val="14"/>
              </w:rPr>
            </w:pPr>
            <w:r>
              <w:rPr>
                <w:sz w:val="14"/>
              </w:rPr>
              <w:t>[11.3, 13.3]</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1.1</w:t>
            </w:r>
          </w:p>
        </w:tc>
        <w:tc>
          <w:tcPr>
            <w:tcW w:w="1014" w:type="dxa"/>
            <w:tcBorders>
              <w:bottom w:val="single" w:sz="2" w:space="0" w:color="000000"/>
            </w:tcBorders>
            <w:tcMar>
              <w:top w:w="0" w:type="dxa"/>
              <w:bottom w:w="28" w:type="dxa"/>
            </w:tcMar>
            <w:vAlign w:val="center"/>
          </w:tcPr>
          <w:p>
            <w:pPr>
              <w:pStyle w:val="TableContents"/>
              <w:rPr>
                <w:sz w:val="14"/>
              </w:rPr>
            </w:pPr>
            <w:r>
              <w:rPr>
                <w:sz w:val="14"/>
              </w:rPr>
              <w:t>[0.9, 1.4]</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1.3</w:t>
            </w:r>
          </w:p>
        </w:tc>
        <w:tc>
          <w:tcPr>
            <w:tcW w:w="1001" w:type="dxa"/>
            <w:tcBorders>
              <w:bottom w:val="single" w:sz="2" w:space="0" w:color="000000"/>
            </w:tcBorders>
            <w:tcMar>
              <w:top w:w="0" w:type="dxa"/>
              <w:bottom w:w="28" w:type="dxa"/>
            </w:tcMar>
            <w:vAlign w:val="center"/>
          </w:tcPr>
          <w:p>
            <w:pPr>
              <w:pStyle w:val="TableContents"/>
              <w:rPr>
                <w:sz w:val="14"/>
              </w:rPr>
            </w:pPr>
            <w:r>
              <w:rPr>
                <w:sz w:val="14"/>
              </w:rPr>
              <w:t>[1.2, 1.5]</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Accidents</w:t>
            </w:r>
          </w:p>
        </w:tc>
        <w:tc>
          <w:tcPr>
            <w:tcW w:w="566" w:type="dxa"/>
            <w:tcBorders>
              <w:top w:val="single" w:sz="2" w:space="0" w:color="000000"/>
            </w:tcBorders>
            <w:vAlign w:val="center"/>
          </w:tcPr>
          <w:p>
            <w:pPr>
              <w:pStyle w:val="TableContents"/>
              <w:jc w:val="right"/>
              <w:rPr>
                <w:sz w:val="14"/>
              </w:rPr>
            </w:pPr>
            <w:r>
              <w:rPr>
                <w:sz w:val="14"/>
              </w:rPr>
              <w:t>62</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181</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44</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186</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6.9</w:t>
            </w:r>
          </w:p>
        </w:tc>
        <w:tc>
          <w:tcPr>
            <w:tcW w:w="1108" w:type="dxa"/>
            <w:tcBorders>
              <w:top w:val="single" w:sz="2" w:space="0" w:color="000000"/>
            </w:tcBorders>
            <w:vAlign w:val="center"/>
          </w:tcPr>
          <w:p>
            <w:pPr>
              <w:pStyle w:val="TableContents"/>
              <w:rPr>
                <w:sz w:val="14"/>
              </w:rPr>
            </w:pPr>
            <w:r>
              <w:rPr>
                <w:sz w:val="14"/>
              </w:rPr>
              <w:t>[5.0, 9.5]</w:t>
            </w:r>
          </w:p>
        </w:tc>
        <w:tc>
          <w:tcPr>
            <w:tcW w:w="534" w:type="dxa"/>
            <w:tcBorders>
              <w:top w:val="single" w:sz="2" w:space="0" w:color="000000"/>
            </w:tcBorders>
            <w:vAlign w:val="center"/>
          </w:tcPr>
          <w:p>
            <w:pPr>
              <w:pStyle w:val="TableContents"/>
              <w:jc w:val="right"/>
              <w:rPr>
                <w:sz w:val="14"/>
              </w:rPr>
            </w:pPr>
            <w:r>
              <w:rPr>
                <w:sz w:val="14"/>
              </w:rPr>
              <w:t>4.8</w:t>
            </w:r>
          </w:p>
        </w:tc>
        <w:tc>
          <w:tcPr>
            <w:tcW w:w="1108" w:type="dxa"/>
            <w:tcBorders>
              <w:top w:val="single" w:sz="2" w:space="0" w:color="000000"/>
            </w:tcBorders>
            <w:vAlign w:val="center"/>
          </w:tcPr>
          <w:p>
            <w:pPr>
              <w:pStyle w:val="TableContents"/>
              <w:rPr>
                <w:sz w:val="14"/>
              </w:rPr>
            </w:pPr>
            <w:r>
              <w:rPr>
                <w:sz w:val="14"/>
              </w:rPr>
              <w:t>[4.1, 5.7]</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5.5</w:t>
            </w:r>
          </w:p>
        </w:tc>
        <w:tc>
          <w:tcPr>
            <w:tcW w:w="1014" w:type="dxa"/>
            <w:tcBorders>
              <w:bottom w:val="single" w:sz="2" w:space="0" w:color="000000"/>
            </w:tcBorders>
            <w:tcMar>
              <w:top w:w="0" w:type="dxa"/>
              <w:bottom w:w="28" w:type="dxa"/>
            </w:tcMar>
            <w:vAlign w:val="center"/>
          </w:tcPr>
          <w:p>
            <w:pPr>
              <w:pStyle w:val="TableContents"/>
              <w:rPr>
                <w:sz w:val="14"/>
              </w:rPr>
            </w:pPr>
            <w:r>
              <w:rPr>
                <w:sz w:val="14"/>
              </w:rPr>
              <w:t>[4.3, 7.0]</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4.6</w:t>
            </w:r>
          </w:p>
        </w:tc>
        <w:tc>
          <w:tcPr>
            <w:tcW w:w="1014" w:type="dxa"/>
            <w:tcBorders>
              <w:bottom w:val="single" w:sz="2" w:space="0" w:color="000000"/>
            </w:tcBorders>
            <w:tcMar>
              <w:top w:w="0" w:type="dxa"/>
              <w:bottom w:w="28" w:type="dxa"/>
            </w:tcMar>
            <w:vAlign w:val="center"/>
          </w:tcPr>
          <w:p>
            <w:pPr>
              <w:pStyle w:val="TableContents"/>
              <w:rPr>
                <w:sz w:val="14"/>
              </w:rPr>
            </w:pPr>
            <w:r>
              <w:rPr>
                <w:sz w:val="14"/>
              </w:rPr>
              <w:t>[4.0, 5.3]</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0.8</w:t>
            </w:r>
          </w:p>
        </w:tc>
        <w:tc>
          <w:tcPr>
            <w:tcW w:w="1014" w:type="dxa"/>
            <w:tcBorders>
              <w:bottom w:val="single" w:sz="2" w:space="0" w:color="000000"/>
            </w:tcBorders>
            <w:tcMar>
              <w:top w:w="0" w:type="dxa"/>
              <w:bottom w:w="28" w:type="dxa"/>
            </w:tcMar>
            <w:vAlign w:val="center"/>
          </w:tcPr>
          <w:p>
            <w:pPr>
              <w:pStyle w:val="TableContents"/>
              <w:rPr>
                <w:sz w:val="14"/>
              </w:rPr>
            </w:pPr>
            <w:r>
              <w:rPr>
                <w:sz w:val="14"/>
              </w:rPr>
              <w:t>[0.6, 1.1]</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1</w:t>
            </w:r>
          </w:p>
        </w:tc>
        <w:tc>
          <w:tcPr>
            <w:tcW w:w="1001" w:type="dxa"/>
            <w:tcBorders>
              <w:bottom w:val="single" w:sz="2" w:space="0" w:color="000000"/>
            </w:tcBorders>
            <w:tcMar>
              <w:top w:w="0" w:type="dxa"/>
              <w:bottom w:w="28" w:type="dxa"/>
            </w:tcMar>
            <w:vAlign w:val="center"/>
          </w:tcPr>
          <w:p>
            <w:pPr>
              <w:pStyle w:val="TableContents"/>
              <w:rPr>
                <w:sz w:val="14"/>
              </w:rPr>
            </w:pPr>
            <w:r>
              <w:rPr>
                <w:sz w:val="14"/>
              </w:rPr>
              <w:t>[0.9, 1.1]</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Accidental hanging &amp; poisoning</w:t>
            </w:r>
          </w:p>
        </w:tc>
        <w:tc>
          <w:tcPr>
            <w:tcW w:w="566" w:type="dxa"/>
            <w:tcBorders>
              <w:top w:val="single" w:sz="2" w:space="0" w:color="000000"/>
            </w:tcBorders>
            <w:vAlign w:val="center"/>
          </w:tcPr>
          <w:p>
            <w:pPr>
              <w:pStyle w:val="TableContents"/>
              <w:jc w:val="right"/>
              <w:rPr>
                <w:sz w:val="14"/>
              </w:rPr>
            </w:pPr>
            <w:r>
              <w:rPr>
                <w:sz w:val="14"/>
              </w:rPr>
              <w:t>28</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54</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&lt;5</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8</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128.7</w:t>
            </w:r>
          </w:p>
        </w:tc>
        <w:tc>
          <w:tcPr>
            <w:tcW w:w="1108" w:type="dxa"/>
            <w:tcBorders>
              <w:top w:val="single" w:sz="2" w:space="0" w:color="000000"/>
            </w:tcBorders>
            <w:vAlign w:val="center"/>
          </w:tcPr>
          <w:p>
            <w:pPr>
              <w:pStyle w:val="TableContents"/>
              <w:rPr>
                <w:sz w:val="14"/>
              </w:rPr>
            </w:pPr>
            <w:r>
              <w:rPr>
                <w:sz w:val="14"/>
              </w:rPr>
              <w:t>[18.0, 920.4]</w:t>
            </w:r>
          </w:p>
        </w:tc>
        <w:tc>
          <w:tcPr>
            <w:tcW w:w="534" w:type="dxa"/>
            <w:tcBorders>
              <w:top w:val="single" w:sz="2" w:space="0" w:color="000000"/>
            </w:tcBorders>
            <w:vAlign w:val="center"/>
          </w:tcPr>
          <w:p>
            <w:pPr>
              <w:pStyle w:val="TableContents"/>
              <w:jc w:val="right"/>
              <w:rPr>
                <w:sz w:val="14"/>
              </w:rPr>
            </w:pPr>
            <w:r>
              <w:rPr>
                <w:sz w:val="14"/>
              </w:rPr>
              <w:t>31.7</w:t>
            </w:r>
          </w:p>
        </w:tc>
        <w:tc>
          <w:tcPr>
            <w:tcW w:w="1108" w:type="dxa"/>
            <w:tcBorders>
              <w:top w:val="single" w:sz="2" w:space="0" w:color="000000"/>
            </w:tcBorders>
            <w:vAlign w:val="center"/>
          </w:tcPr>
          <w:p>
            <w:pPr>
              <w:pStyle w:val="TableContents"/>
              <w:rPr>
                <w:sz w:val="14"/>
              </w:rPr>
            </w:pPr>
            <w:r>
              <w:rPr>
                <w:sz w:val="14"/>
              </w:rPr>
              <w:t>[15.7, 64.1]</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2.5</w:t>
            </w:r>
          </w:p>
        </w:tc>
        <w:tc>
          <w:tcPr>
            <w:tcW w:w="1014" w:type="dxa"/>
            <w:tcBorders>
              <w:bottom w:val="single" w:sz="2" w:space="0" w:color="000000"/>
            </w:tcBorders>
            <w:tcMar>
              <w:top w:w="0" w:type="dxa"/>
              <w:bottom w:w="28" w:type="dxa"/>
            </w:tcMar>
            <w:vAlign w:val="center"/>
          </w:tcPr>
          <w:p>
            <w:pPr>
              <w:pStyle w:val="TableContents"/>
              <w:rPr>
                <w:sz w:val="14"/>
              </w:rPr>
            </w:pPr>
            <w:r>
              <w:rPr>
                <w:sz w:val="14"/>
              </w:rPr>
              <w:t>[1.8, 3.6]</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1.4</w:t>
            </w:r>
          </w:p>
        </w:tc>
        <w:tc>
          <w:tcPr>
            <w:tcW w:w="1014" w:type="dxa"/>
            <w:tcBorders>
              <w:bottom w:val="single" w:sz="2" w:space="0" w:color="000000"/>
            </w:tcBorders>
            <w:tcMar>
              <w:top w:w="0" w:type="dxa"/>
              <w:bottom w:w="28" w:type="dxa"/>
            </w:tcMar>
            <w:vAlign w:val="center"/>
          </w:tcPr>
          <w:p>
            <w:pPr>
              <w:pStyle w:val="TableContents"/>
              <w:rPr>
                <w:sz w:val="14"/>
              </w:rPr>
            </w:pPr>
            <w:r>
              <w:rPr>
                <w:sz w:val="14"/>
              </w:rPr>
              <w:t>[1.1, 1.8]</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0.1</w:t>
            </w:r>
          </w:p>
        </w:tc>
        <w:tc>
          <w:tcPr>
            <w:tcW w:w="1014" w:type="dxa"/>
            <w:tcBorders>
              <w:bottom w:val="single" w:sz="2" w:space="0" w:color="000000"/>
            </w:tcBorders>
            <w:tcMar>
              <w:top w:w="0" w:type="dxa"/>
              <w:bottom w:w="28" w:type="dxa"/>
            </w:tcMar>
            <w:vAlign w:val="center"/>
          </w:tcPr>
          <w:p>
            <w:pPr>
              <w:pStyle w:val="TableContents"/>
              <w:rPr>
                <w:sz w:val="14"/>
              </w:rPr>
            </w:pPr>
            <w:r>
              <w:rPr>
                <w:sz w:val="14"/>
              </w:rPr>
              <w:t>[0.1, 0.3]</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0.1</w:t>
            </w:r>
          </w:p>
        </w:tc>
        <w:tc>
          <w:tcPr>
            <w:tcW w:w="1001" w:type="dxa"/>
            <w:tcBorders>
              <w:bottom w:val="single" w:sz="2" w:space="0" w:color="000000"/>
            </w:tcBorders>
            <w:tcMar>
              <w:top w:w="0" w:type="dxa"/>
              <w:bottom w:w="28" w:type="dxa"/>
            </w:tcMar>
            <w:vAlign w:val="center"/>
          </w:tcPr>
          <w:p>
            <w:pPr>
              <w:pStyle w:val="TableContents"/>
              <w:rPr>
                <w:sz w:val="14"/>
              </w:rPr>
            </w:pPr>
            <w:r>
              <w:rPr>
                <w:sz w:val="14"/>
              </w:rPr>
              <w:t>[0.1, 0.1]</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Self-harm</w:t>
            </w:r>
          </w:p>
        </w:tc>
        <w:tc>
          <w:tcPr>
            <w:tcW w:w="566" w:type="dxa"/>
            <w:tcBorders>
              <w:top w:val="single" w:sz="2" w:space="0" w:color="000000"/>
            </w:tcBorders>
            <w:vAlign w:val="center"/>
          </w:tcPr>
          <w:p>
            <w:pPr>
              <w:pStyle w:val="TableContents"/>
              <w:jc w:val="right"/>
              <w:rPr>
                <w:sz w:val="14"/>
              </w:rPr>
            </w:pPr>
            <w:r>
              <w:rPr>
                <w:sz w:val="14"/>
              </w:rPr>
              <w:t>169</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302</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8</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18</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103.2</w:t>
            </w:r>
          </w:p>
        </w:tc>
        <w:tc>
          <w:tcPr>
            <w:tcW w:w="1108" w:type="dxa"/>
            <w:tcBorders>
              <w:top w:val="single" w:sz="2" w:space="0" w:color="000000"/>
            </w:tcBorders>
            <w:vAlign w:val="center"/>
          </w:tcPr>
          <w:p>
            <w:pPr>
              <w:pStyle w:val="TableContents"/>
              <w:rPr>
                <w:sz w:val="14"/>
              </w:rPr>
            </w:pPr>
            <w:r>
              <w:rPr>
                <w:sz w:val="14"/>
              </w:rPr>
              <w:t>[51.4, 207.0]</w:t>
            </w:r>
          </w:p>
        </w:tc>
        <w:tc>
          <w:tcPr>
            <w:tcW w:w="534" w:type="dxa"/>
            <w:tcBorders>
              <w:top w:val="single" w:sz="2" w:space="0" w:color="000000"/>
            </w:tcBorders>
            <w:vAlign w:val="center"/>
          </w:tcPr>
          <w:p>
            <w:pPr>
              <w:pStyle w:val="TableContents"/>
              <w:jc w:val="right"/>
              <w:rPr>
                <w:sz w:val="14"/>
              </w:rPr>
            </w:pPr>
            <w:r>
              <w:rPr>
                <w:sz w:val="14"/>
              </w:rPr>
              <w:t>90.9</w:t>
            </w:r>
          </w:p>
        </w:tc>
        <w:tc>
          <w:tcPr>
            <w:tcW w:w="1108" w:type="dxa"/>
            <w:tcBorders>
              <w:top w:val="single" w:sz="2" w:space="0" w:color="000000"/>
            </w:tcBorders>
            <w:vAlign w:val="center"/>
          </w:tcPr>
          <w:p>
            <w:pPr>
              <w:pStyle w:val="TableContents"/>
              <w:rPr>
                <w:sz w:val="14"/>
              </w:rPr>
            </w:pPr>
            <w:r>
              <w:rPr>
                <w:sz w:val="14"/>
              </w:rPr>
              <w:t>[55.5, 148.7]</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15</w:t>
            </w:r>
          </w:p>
        </w:tc>
        <w:tc>
          <w:tcPr>
            <w:tcW w:w="1014" w:type="dxa"/>
            <w:tcBorders>
              <w:bottom w:val="single" w:sz="2" w:space="0" w:color="000000"/>
            </w:tcBorders>
            <w:tcMar>
              <w:top w:w="0" w:type="dxa"/>
              <w:bottom w:w="28" w:type="dxa"/>
            </w:tcMar>
            <w:vAlign w:val="center"/>
          </w:tcPr>
          <w:p>
            <w:pPr>
              <w:pStyle w:val="TableContents"/>
              <w:rPr>
                <w:sz w:val="14"/>
              </w:rPr>
            </w:pPr>
            <w:r>
              <w:rPr>
                <w:sz w:val="14"/>
              </w:rPr>
              <w:t>[13.0, 17.2]</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7.6</w:t>
            </w:r>
          </w:p>
        </w:tc>
        <w:tc>
          <w:tcPr>
            <w:tcW w:w="1014" w:type="dxa"/>
            <w:tcBorders>
              <w:bottom w:val="single" w:sz="2" w:space="0" w:color="000000"/>
            </w:tcBorders>
            <w:tcMar>
              <w:top w:w="0" w:type="dxa"/>
              <w:bottom w:w="28" w:type="dxa"/>
            </w:tcMar>
            <w:vAlign w:val="center"/>
          </w:tcPr>
          <w:p>
            <w:pPr>
              <w:pStyle w:val="TableContents"/>
              <w:rPr>
                <w:sz w:val="14"/>
              </w:rPr>
            </w:pPr>
            <w:r>
              <w:rPr>
                <w:sz w:val="14"/>
              </w:rPr>
              <w:t>[6.8, 8.5]</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0.2</w:t>
            </w:r>
          </w:p>
        </w:tc>
        <w:tc>
          <w:tcPr>
            <w:tcW w:w="1014" w:type="dxa"/>
            <w:tcBorders>
              <w:bottom w:val="single" w:sz="2" w:space="0" w:color="000000"/>
            </w:tcBorders>
            <w:tcMar>
              <w:top w:w="0" w:type="dxa"/>
              <w:bottom w:w="28" w:type="dxa"/>
            </w:tcMar>
            <w:vAlign w:val="center"/>
          </w:tcPr>
          <w:p>
            <w:pPr>
              <w:pStyle w:val="TableContents"/>
              <w:rPr>
                <w:sz w:val="14"/>
              </w:rPr>
            </w:pPr>
            <w:r>
              <w:rPr>
                <w:sz w:val="14"/>
              </w:rPr>
              <w:t>[0.1, 0.3]</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0.1</w:t>
            </w:r>
          </w:p>
        </w:tc>
        <w:tc>
          <w:tcPr>
            <w:tcW w:w="1001" w:type="dxa"/>
            <w:tcBorders>
              <w:bottom w:val="single" w:sz="2" w:space="0" w:color="000000"/>
            </w:tcBorders>
            <w:tcMar>
              <w:top w:w="0" w:type="dxa"/>
              <w:bottom w:w="28" w:type="dxa"/>
            </w:tcMar>
            <w:vAlign w:val="center"/>
          </w:tcPr>
          <w:p>
            <w:pPr>
              <w:pStyle w:val="TableContents"/>
              <w:rPr>
                <w:sz w:val="14"/>
              </w:rPr>
            </w:pPr>
            <w:r>
              <w:rPr>
                <w:sz w:val="14"/>
              </w:rPr>
              <w:t>[0.1, 0.2]</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Alcohol misuse</w:t>
            </w:r>
          </w:p>
        </w:tc>
        <w:tc>
          <w:tcPr>
            <w:tcW w:w="566" w:type="dxa"/>
            <w:tcBorders>
              <w:top w:val="single" w:sz="2" w:space="0" w:color="000000"/>
            </w:tcBorders>
            <w:vAlign w:val="center"/>
          </w:tcPr>
          <w:p>
            <w:pPr>
              <w:pStyle w:val="TableContents"/>
              <w:jc w:val="right"/>
              <w:rPr>
                <w:sz w:val="14"/>
              </w:rPr>
            </w:pPr>
            <w:r>
              <w:rPr>
                <w:sz w:val="14"/>
              </w:rPr>
              <w:t>77</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201</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10</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65</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45</w:t>
            </w:r>
          </w:p>
        </w:tc>
        <w:tc>
          <w:tcPr>
            <w:tcW w:w="1108" w:type="dxa"/>
            <w:tcBorders>
              <w:top w:val="single" w:sz="2" w:space="0" w:color="000000"/>
            </w:tcBorders>
            <w:vAlign w:val="center"/>
          </w:tcPr>
          <w:p>
            <w:pPr>
              <w:pStyle w:val="TableContents"/>
              <w:rPr>
                <w:sz w:val="14"/>
              </w:rPr>
            </w:pPr>
            <w:r>
              <w:rPr>
                <w:sz w:val="14"/>
              </w:rPr>
              <w:t>[22.4, 90.8]</w:t>
            </w:r>
          </w:p>
        </w:tc>
        <w:tc>
          <w:tcPr>
            <w:tcW w:w="534" w:type="dxa"/>
            <w:tcBorders>
              <w:top w:val="single" w:sz="2" w:space="0" w:color="000000"/>
            </w:tcBorders>
            <w:vAlign w:val="center"/>
          </w:tcPr>
          <w:p>
            <w:pPr>
              <w:pStyle w:val="TableContents"/>
              <w:jc w:val="right"/>
              <w:rPr>
                <w:sz w:val="14"/>
              </w:rPr>
            </w:pPr>
            <w:r>
              <w:rPr>
                <w:sz w:val="14"/>
              </w:rPr>
              <w:t>16.6</w:t>
            </w:r>
          </w:p>
        </w:tc>
        <w:tc>
          <w:tcPr>
            <w:tcW w:w="1108" w:type="dxa"/>
            <w:tcBorders>
              <w:top w:val="single" w:sz="2" w:space="0" w:color="000000"/>
            </w:tcBorders>
            <w:vAlign w:val="center"/>
          </w:tcPr>
          <w:p>
            <w:pPr>
              <w:pStyle w:val="TableContents"/>
              <w:rPr>
                <w:sz w:val="14"/>
              </w:rPr>
            </w:pPr>
            <w:r>
              <w:rPr>
                <w:sz w:val="14"/>
              </w:rPr>
              <w:t>[12.7, 21.7]</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6.9</w:t>
            </w:r>
          </w:p>
        </w:tc>
        <w:tc>
          <w:tcPr>
            <w:tcW w:w="1014" w:type="dxa"/>
            <w:tcBorders>
              <w:bottom w:val="single" w:sz="2" w:space="0" w:color="000000"/>
            </w:tcBorders>
            <w:tcMar>
              <w:top w:w="0" w:type="dxa"/>
              <w:bottom w:w="28" w:type="dxa"/>
            </w:tcMar>
            <w:vAlign w:val="center"/>
          </w:tcPr>
          <w:p>
            <w:pPr>
              <w:pStyle w:val="TableContents"/>
              <w:rPr>
                <w:sz w:val="14"/>
              </w:rPr>
            </w:pPr>
            <w:r>
              <w:rPr>
                <w:sz w:val="14"/>
              </w:rPr>
              <w:t>[5.5, 8.5]</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5.1</w:t>
            </w:r>
          </w:p>
        </w:tc>
        <w:tc>
          <w:tcPr>
            <w:tcW w:w="1014" w:type="dxa"/>
            <w:tcBorders>
              <w:bottom w:val="single" w:sz="2" w:space="0" w:color="000000"/>
            </w:tcBorders>
            <w:tcMar>
              <w:top w:w="0" w:type="dxa"/>
              <w:bottom w:w="28" w:type="dxa"/>
            </w:tcMar>
            <w:vAlign w:val="center"/>
          </w:tcPr>
          <w:p>
            <w:pPr>
              <w:pStyle w:val="TableContents"/>
              <w:rPr>
                <w:sz w:val="14"/>
              </w:rPr>
            </w:pPr>
            <w:r>
              <w:rPr>
                <w:sz w:val="14"/>
              </w:rPr>
              <w:t>[4.4, 5.8]</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0.2</w:t>
            </w:r>
          </w:p>
        </w:tc>
        <w:tc>
          <w:tcPr>
            <w:tcW w:w="1014" w:type="dxa"/>
            <w:tcBorders>
              <w:bottom w:val="single" w:sz="2" w:space="0" w:color="000000"/>
            </w:tcBorders>
            <w:tcMar>
              <w:top w:w="0" w:type="dxa"/>
              <w:bottom w:w="28" w:type="dxa"/>
            </w:tcMar>
            <w:vAlign w:val="center"/>
          </w:tcPr>
          <w:p>
            <w:pPr>
              <w:pStyle w:val="TableContents"/>
              <w:rPr>
                <w:sz w:val="14"/>
              </w:rPr>
            </w:pPr>
            <w:r>
              <w:rPr>
                <w:sz w:val="14"/>
              </w:rPr>
              <w:t>[0.1, 0.4]</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0.4</w:t>
            </w:r>
          </w:p>
        </w:tc>
        <w:tc>
          <w:tcPr>
            <w:tcW w:w="1001" w:type="dxa"/>
            <w:tcBorders>
              <w:bottom w:val="single" w:sz="2" w:space="0" w:color="000000"/>
            </w:tcBorders>
            <w:tcMar>
              <w:top w:w="0" w:type="dxa"/>
              <w:bottom w:w="28" w:type="dxa"/>
            </w:tcMar>
            <w:vAlign w:val="center"/>
          </w:tcPr>
          <w:p>
            <w:pPr>
              <w:pStyle w:val="TableContents"/>
              <w:rPr>
                <w:sz w:val="14"/>
              </w:rPr>
            </w:pPr>
            <w:r>
              <w:rPr>
                <w:sz w:val="14"/>
              </w:rPr>
              <w:t>[0.3, 0.5]</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bottom w:val="single" w:sz="2" w:space="0" w:color="000000"/>
            </w:tcBorders>
            <w:tcMar>
              <w:top w:w="55" w:type="dxa"/>
              <w:left w:w="55" w:type="dxa"/>
              <w:bottom w:w="55" w:type="dxa"/>
              <w:right w:w="55" w:type="dxa"/>
            </w:tcMar>
          </w:tcPr>
          <w:p>
            <w:pPr>
              <w:pStyle w:val="TableContents"/>
              <w:jc w:val="right"/>
              <w:rPr>
                <w:sz w:val="14"/>
              </w:rPr>
            </w:pPr>
            <w:r>
              <w:rPr>
                <w:sz w:val="14"/>
              </w:rPr>
              <w:t>Drugs misuse</w:t>
            </w:r>
          </w:p>
        </w:tc>
        <w:tc>
          <w:tcPr>
            <w:tcW w:w="566" w:type="dxa"/>
            <w:tcBorders>
              <w:top w:val="single" w:sz="2" w:space="0" w:color="000000"/>
            </w:tcBorders>
            <w:vAlign w:val="center"/>
          </w:tcPr>
          <w:p>
            <w:pPr>
              <w:pStyle w:val="TableContents"/>
              <w:jc w:val="right"/>
              <w:rPr>
                <w:sz w:val="14"/>
              </w:rPr>
            </w:pPr>
            <w:r>
              <w:rPr>
                <w:sz w:val="14"/>
              </w:rPr>
              <w:t>20</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77</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&lt;5</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24</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45.4</w:t>
            </w:r>
          </w:p>
        </w:tc>
        <w:tc>
          <w:tcPr>
            <w:tcW w:w="1108" w:type="dxa"/>
            <w:tcBorders>
              <w:top w:val="single" w:sz="2" w:space="0" w:color="000000"/>
            </w:tcBorders>
            <w:vAlign w:val="center"/>
          </w:tcPr>
          <w:p>
            <w:pPr>
              <w:pStyle w:val="TableContents"/>
              <w:rPr>
                <w:sz w:val="14"/>
              </w:rPr>
            </w:pPr>
            <w:r>
              <w:rPr>
                <w:sz w:val="14"/>
              </w:rPr>
              <w:t>[11.2, 184.2]</w:t>
            </w:r>
          </w:p>
        </w:tc>
        <w:tc>
          <w:tcPr>
            <w:tcW w:w="534" w:type="dxa"/>
            <w:tcBorders>
              <w:top w:val="single" w:sz="2" w:space="0" w:color="000000"/>
            </w:tcBorders>
            <w:vAlign w:val="center"/>
          </w:tcPr>
          <w:p>
            <w:pPr>
              <w:pStyle w:val="TableContents"/>
              <w:jc w:val="right"/>
              <w:rPr>
                <w:sz w:val="14"/>
              </w:rPr>
            </w:pPr>
            <w:r>
              <w:rPr>
                <w:sz w:val="14"/>
              </w:rPr>
              <w:t>14.9</w:t>
            </w:r>
          </w:p>
        </w:tc>
        <w:tc>
          <w:tcPr>
            <w:tcW w:w="1108" w:type="dxa"/>
            <w:tcBorders>
              <w:top w:val="single" w:sz="2" w:space="0" w:color="000000"/>
            </w:tcBorders>
            <w:vAlign w:val="center"/>
          </w:tcPr>
          <w:p>
            <w:pPr>
              <w:pStyle w:val="TableContents"/>
              <w:rPr>
                <w:sz w:val="14"/>
              </w:rPr>
            </w:pPr>
            <w:r>
              <w:rPr>
                <w:sz w:val="14"/>
              </w:rPr>
              <w:t>[9.9, 22.6]</w:t>
            </w:r>
          </w:p>
        </w:tc>
      </w:tr>
      <w:tr>
        <w:trPr/>
        <w:tc>
          <w:tcPr>
            <w:tcW w:w="1631" w:type="dxa"/>
            <w:vMerge w:val="continue"/>
            <w:tcBorders>
              <w:top w:val="single" w:sz="2" w:space="0" w:color="000000"/>
              <w:bottom w:val="single" w:sz="2" w:space="0" w:color="000000"/>
            </w:tcBorders>
            <w:tcMar>
              <w:top w:w="55" w:type="dxa"/>
              <w:left w:w="55" w:type="dxa"/>
              <w:bottom w:w="55" w:type="dxa"/>
              <w:right w:w="55" w:type="dxa"/>
            </w:tcMar>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1.8</w:t>
            </w:r>
          </w:p>
        </w:tc>
        <w:tc>
          <w:tcPr>
            <w:tcW w:w="1014" w:type="dxa"/>
            <w:tcBorders>
              <w:bottom w:val="single" w:sz="2" w:space="0" w:color="000000"/>
            </w:tcBorders>
            <w:tcMar>
              <w:top w:w="0" w:type="dxa"/>
              <w:bottom w:w="28" w:type="dxa"/>
            </w:tcMar>
            <w:vAlign w:val="center"/>
          </w:tcPr>
          <w:p>
            <w:pPr>
              <w:pStyle w:val="TableContents"/>
              <w:rPr>
                <w:sz w:val="14"/>
              </w:rPr>
            </w:pPr>
            <w:r>
              <w:rPr>
                <w:sz w:val="14"/>
              </w:rPr>
              <w:t>[1.2, 2.8]</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2</w:t>
            </w:r>
          </w:p>
        </w:tc>
        <w:tc>
          <w:tcPr>
            <w:tcW w:w="1014" w:type="dxa"/>
            <w:tcBorders>
              <w:bottom w:val="single" w:sz="2" w:space="0" w:color="000000"/>
            </w:tcBorders>
            <w:tcMar>
              <w:top w:w="0" w:type="dxa"/>
              <w:bottom w:w="28" w:type="dxa"/>
            </w:tcMar>
            <w:vAlign w:val="center"/>
          </w:tcPr>
          <w:p>
            <w:pPr>
              <w:pStyle w:val="TableContents"/>
              <w:rPr>
                <w:sz w:val="14"/>
              </w:rPr>
            </w:pPr>
            <w:r>
              <w:rPr>
                <w:sz w:val="14"/>
              </w:rPr>
              <w:t>[1.6, 2.4]</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0.1</w:t>
            </w:r>
          </w:p>
        </w:tc>
        <w:tc>
          <w:tcPr>
            <w:tcW w:w="1014" w:type="dxa"/>
            <w:tcBorders>
              <w:bottom w:val="single" w:sz="2" w:space="0" w:color="000000"/>
            </w:tcBorders>
            <w:tcMar>
              <w:top w:w="0" w:type="dxa"/>
              <w:bottom w:w="28" w:type="dxa"/>
            </w:tcMar>
            <w:vAlign w:val="center"/>
          </w:tcPr>
          <w:p>
            <w:pPr>
              <w:pStyle w:val="TableContents"/>
              <w:rPr>
                <w:sz w:val="14"/>
              </w:rPr>
            </w:pPr>
            <w:r>
              <w:rPr>
                <w:sz w:val="14"/>
              </w:rPr>
              <w:t>[0.1, 0.3]</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0.2</w:t>
            </w:r>
          </w:p>
        </w:tc>
        <w:tc>
          <w:tcPr>
            <w:tcW w:w="1001" w:type="dxa"/>
            <w:tcBorders>
              <w:bottom w:val="single" w:sz="2" w:space="0" w:color="000000"/>
            </w:tcBorders>
            <w:tcMar>
              <w:top w:w="0" w:type="dxa"/>
              <w:bottom w:w="28" w:type="dxa"/>
            </w:tcMar>
            <w:vAlign w:val="center"/>
          </w:tcPr>
          <w:p>
            <w:pPr>
              <w:pStyle w:val="TableContents"/>
              <w:rPr>
                <w:sz w:val="14"/>
              </w:rPr>
            </w:pPr>
            <w:r>
              <w:rPr>
                <w:sz w:val="14"/>
              </w:rPr>
              <w:t>[0.1, 0.2]</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11820" w:type="dxa"/>
            <w:gridSpan w:val="15"/>
            <w:tcBorders/>
            <w:shd w:color="auto" w:fill="CCCCCC" w:val="clear"/>
            <w:tcMar>
              <w:left w:w="28" w:type="dxa"/>
              <w:bottom w:w="28" w:type="dxa"/>
              <w:right w:w="28" w:type="dxa"/>
            </w:tcMar>
            <w:vAlign w:val="center"/>
          </w:tcPr>
          <w:p>
            <w:pPr>
              <w:pStyle w:val="TableContents"/>
              <w:rPr>
                <w:b/>
                <w:b/>
                <w:sz w:val="14"/>
              </w:rPr>
            </w:pPr>
            <w:r>
              <w:rPr>
                <w:b/>
                <w:sz w:val="14"/>
              </w:rPr>
              <w:t>Elective admissions by diagnosis</w:t>
            </w:r>
          </w:p>
        </w:tc>
      </w:tr>
      <w:tr>
        <w:trPr/>
        <w:tc>
          <w:tcPr>
            <w:tcW w:w="1631" w:type="dxa"/>
            <w:vMerge w:val="restart"/>
            <w:tcBorders>
              <w:top w:val="single" w:sz="2" w:space="0" w:color="000000"/>
            </w:tcBorders>
          </w:tcPr>
          <w:p>
            <w:pPr>
              <w:pStyle w:val="TableContents"/>
              <w:jc w:val="right"/>
              <w:rPr>
                <w:sz w:val="14"/>
              </w:rPr>
            </w:pPr>
            <w:r>
              <w:rPr>
                <w:sz w:val="14"/>
              </w:rPr>
              <w:t>Any</w:t>
            </w:r>
          </w:p>
        </w:tc>
        <w:tc>
          <w:tcPr>
            <w:tcW w:w="566" w:type="dxa"/>
            <w:tcBorders>
              <w:top w:val="single" w:sz="2" w:space="0" w:color="000000"/>
            </w:tcBorders>
            <w:vAlign w:val="center"/>
          </w:tcPr>
          <w:p>
            <w:pPr>
              <w:pStyle w:val="TableContents"/>
              <w:jc w:val="right"/>
              <w:rPr>
                <w:sz w:val="14"/>
              </w:rPr>
            </w:pPr>
            <w:r>
              <w:rPr>
                <w:sz w:val="14"/>
              </w:rPr>
              <w:t>193</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415</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584</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1603</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1.8</w:t>
            </w:r>
          </w:p>
        </w:tc>
        <w:tc>
          <w:tcPr>
            <w:tcW w:w="1108" w:type="dxa"/>
            <w:tcBorders>
              <w:top w:val="single" w:sz="2" w:space="0" w:color="000000"/>
            </w:tcBorders>
            <w:vAlign w:val="center"/>
          </w:tcPr>
          <w:p>
            <w:pPr>
              <w:pStyle w:val="TableContents"/>
              <w:rPr>
                <w:sz w:val="14"/>
              </w:rPr>
            </w:pPr>
            <w:r>
              <w:rPr>
                <w:sz w:val="14"/>
              </w:rPr>
              <w:t>[1.6, 2.0]</w:t>
            </w:r>
          </w:p>
        </w:tc>
        <w:tc>
          <w:tcPr>
            <w:tcW w:w="534" w:type="dxa"/>
            <w:tcBorders>
              <w:top w:val="single" w:sz="2" w:space="0" w:color="000000"/>
            </w:tcBorders>
            <w:vAlign w:val="center"/>
          </w:tcPr>
          <w:p>
            <w:pPr>
              <w:pStyle w:val="TableContents"/>
              <w:jc w:val="right"/>
              <w:rPr>
                <w:sz w:val="14"/>
              </w:rPr>
            </w:pPr>
            <w:r>
              <w:rPr>
                <w:sz w:val="14"/>
              </w:rPr>
              <w:t>1.4</w:t>
            </w:r>
          </w:p>
        </w:tc>
        <w:tc>
          <w:tcPr>
            <w:tcW w:w="1108" w:type="dxa"/>
            <w:tcBorders>
              <w:top w:val="single" w:sz="2" w:space="0" w:color="000000"/>
            </w:tcBorders>
            <w:vAlign w:val="center"/>
          </w:tcPr>
          <w:p>
            <w:pPr>
              <w:pStyle w:val="TableContents"/>
              <w:rPr>
                <w:sz w:val="14"/>
              </w:rPr>
            </w:pPr>
            <w:r>
              <w:rPr>
                <w:sz w:val="14"/>
              </w:rPr>
              <w:t>[1.3, 1.5]</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17.1</w:t>
            </w:r>
          </w:p>
        </w:tc>
        <w:tc>
          <w:tcPr>
            <w:tcW w:w="1014" w:type="dxa"/>
            <w:tcBorders>
              <w:bottom w:val="single" w:sz="2" w:space="0" w:color="000000"/>
            </w:tcBorders>
            <w:tcMar>
              <w:top w:w="0" w:type="dxa"/>
              <w:bottom w:w="28" w:type="dxa"/>
            </w:tcMar>
            <w:vAlign w:val="center"/>
          </w:tcPr>
          <w:p>
            <w:pPr>
              <w:pStyle w:val="TableContents"/>
              <w:rPr>
                <w:sz w:val="14"/>
              </w:rPr>
            </w:pPr>
            <w:r>
              <w:rPr>
                <w:sz w:val="14"/>
              </w:rPr>
              <w:t>[15.0, 19.4]</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10.4</w:t>
            </w:r>
          </w:p>
        </w:tc>
        <w:tc>
          <w:tcPr>
            <w:tcW w:w="1014" w:type="dxa"/>
            <w:tcBorders>
              <w:bottom w:val="single" w:sz="2" w:space="0" w:color="000000"/>
            </w:tcBorders>
            <w:tcMar>
              <w:top w:w="0" w:type="dxa"/>
              <w:bottom w:w="28" w:type="dxa"/>
            </w:tcMar>
            <w:vAlign w:val="center"/>
          </w:tcPr>
          <w:p>
            <w:pPr>
              <w:pStyle w:val="TableContents"/>
              <w:rPr>
                <w:sz w:val="14"/>
              </w:rPr>
            </w:pPr>
            <w:r>
              <w:rPr>
                <w:sz w:val="14"/>
              </w:rPr>
              <w:t>[9.5, 11.4]</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10.4</w:t>
            </w:r>
          </w:p>
        </w:tc>
        <w:tc>
          <w:tcPr>
            <w:tcW w:w="1014" w:type="dxa"/>
            <w:tcBorders>
              <w:bottom w:val="single" w:sz="2" w:space="0" w:color="000000"/>
            </w:tcBorders>
            <w:tcMar>
              <w:top w:w="0" w:type="dxa"/>
              <w:bottom w:w="28" w:type="dxa"/>
            </w:tcMar>
            <w:vAlign w:val="center"/>
          </w:tcPr>
          <w:p>
            <w:pPr>
              <w:pStyle w:val="TableContents"/>
              <w:rPr>
                <w:sz w:val="14"/>
              </w:rPr>
            </w:pPr>
            <w:r>
              <w:rPr>
                <w:sz w:val="14"/>
              </w:rPr>
              <w:t>[9.6, 11.2]</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8.1</w:t>
            </w:r>
          </w:p>
        </w:tc>
        <w:tc>
          <w:tcPr>
            <w:tcW w:w="1001" w:type="dxa"/>
            <w:tcBorders>
              <w:bottom w:val="single" w:sz="2" w:space="0" w:color="000000"/>
            </w:tcBorders>
            <w:tcMar>
              <w:top w:w="0" w:type="dxa"/>
              <w:bottom w:w="28" w:type="dxa"/>
            </w:tcMar>
            <w:vAlign w:val="center"/>
          </w:tcPr>
          <w:p>
            <w:pPr>
              <w:pStyle w:val="TableContents"/>
              <w:rPr>
                <w:sz w:val="14"/>
              </w:rPr>
            </w:pPr>
            <w:r>
              <w:rPr>
                <w:sz w:val="14"/>
              </w:rPr>
              <w:t>[7.7, 8.5]</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Mental health</w:t>
            </w:r>
          </w:p>
        </w:tc>
        <w:tc>
          <w:tcPr>
            <w:tcW w:w="566" w:type="dxa"/>
            <w:tcBorders>
              <w:top w:val="single" w:sz="2" w:space="0" w:color="000000"/>
            </w:tcBorders>
            <w:vAlign w:val="center"/>
          </w:tcPr>
          <w:p>
            <w:pPr>
              <w:pStyle w:val="TableContents"/>
              <w:jc w:val="right"/>
              <w:rPr>
                <w:sz w:val="14"/>
              </w:rPr>
            </w:pPr>
            <w:r>
              <w:rPr>
                <w:sz w:val="14"/>
              </w:rPr>
              <w:t>53</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81</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40</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70</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6.6</w:t>
            </w:r>
          </w:p>
        </w:tc>
        <w:tc>
          <w:tcPr>
            <w:tcW w:w="1108" w:type="dxa"/>
            <w:tcBorders>
              <w:top w:val="single" w:sz="2" w:space="0" w:color="000000"/>
            </w:tcBorders>
            <w:vAlign w:val="center"/>
          </w:tcPr>
          <w:p>
            <w:pPr>
              <w:pStyle w:val="TableContents"/>
              <w:rPr>
                <w:sz w:val="14"/>
              </w:rPr>
            </w:pPr>
            <w:r>
              <w:rPr>
                <w:sz w:val="14"/>
              </w:rPr>
              <w:t>[4.7, 9.2]</w:t>
            </w:r>
          </w:p>
        </w:tc>
        <w:tc>
          <w:tcPr>
            <w:tcW w:w="534" w:type="dxa"/>
            <w:tcBorders>
              <w:top w:val="single" w:sz="2" w:space="0" w:color="000000"/>
            </w:tcBorders>
            <w:vAlign w:val="center"/>
          </w:tcPr>
          <w:p>
            <w:pPr>
              <w:pStyle w:val="TableContents"/>
              <w:jc w:val="right"/>
              <w:rPr>
                <w:sz w:val="14"/>
              </w:rPr>
            </w:pPr>
            <w:r>
              <w:rPr>
                <w:sz w:val="14"/>
              </w:rPr>
              <w:t>5.9</w:t>
            </w:r>
          </w:p>
        </w:tc>
        <w:tc>
          <w:tcPr>
            <w:tcW w:w="1108" w:type="dxa"/>
            <w:tcBorders>
              <w:top w:val="single" w:sz="2" w:space="0" w:color="000000"/>
            </w:tcBorders>
            <w:vAlign w:val="center"/>
          </w:tcPr>
          <w:p>
            <w:pPr>
              <w:pStyle w:val="TableContents"/>
              <w:rPr>
                <w:sz w:val="14"/>
              </w:rPr>
            </w:pPr>
            <w:r>
              <w:rPr>
                <w:sz w:val="14"/>
              </w:rPr>
              <w:t>[4.6, 7.6]</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4.7</w:t>
            </w:r>
          </w:p>
        </w:tc>
        <w:tc>
          <w:tcPr>
            <w:tcW w:w="1014" w:type="dxa"/>
            <w:tcBorders>
              <w:bottom w:val="single" w:sz="2" w:space="0" w:color="000000"/>
            </w:tcBorders>
            <w:tcMar>
              <w:top w:w="0" w:type="dxa"/>
              <w:bottom w:w="28" w:type="dxa"/>
            </w:tcMar>
            <w:vAlign w:val="center"/>
          </w:tcPr>
          <w:p>
            <w:pPr>
              <w:pStyle w:val="TableContents"/>
              <w:rPr>
                <w:sz w:val="14"/>
              </w:rPr>
            </w:pPr>
            <w:r>
              <w:rPr>
                <w:sz w:val="14"/>
              </w:rPr>
              <w:t>[3.7, 6.1]</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2.1</w:t>
            </w:r>
          </w:p>
        </w:tc>
        <w:tc>
          <w:tcPr>
            <w:tcW w:w="1014" w:type="dxa"/>
            <w:tcBorders>
              <w:bottom w:val="single" w:sz="2" w:space="0" w:color="000000"/>
            </w:tcBorders>
            <w:tcMar>
              <w:top w:w="0" w:type="dxa"/>
              <w:bottom w:w="28" w:type="dxa"/>
            </w:tcMar>
            <w:vAlign w:val="center"/>
          </w:tcPr>
          <w:p>
            <w:pPr>
              <w:pStyle w:val="TableContents"/>
              <w:rPr>
                <w:sz w:val="14"/>
              </w:rPr>
            </w:pPr>
            <w:r>
              <w:rPr>
                <w:sz w:val="14"/>
              </w:rPr>
              <w:t>[1.7, 2.6]</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0.8</w:t>
            </w:r>
          </w:p>
        </w:tc>
        <w:tc>
          <w:tcPr>
            <w:tcW w:w="1014" w:type="dxa"/>
            <w:tcBorders>
              <w:bottom w:val="single" w:sz="2" w:space="0" w:color="000000"/>
            </w:tcBorders>
            <w:tcMar>
              <w:top w:w="0" w:type="dxa"/>
              <w:bottom w:w="28" w:type="dxa"/>
            </w:tcMar>
            <w:vAlign w:val="center"/>
          </w:tcPr>
          <w:p>
            <w:pPr>
              <w:pStyle w:val="TableContents"/>
              <w:rPr>
                <w:sz w:val="14"/>
              </w:rPr>
            </w:pPr>
            <w:r>
              <w:rPr>
                <w:sz w:val="14"/>
              </w:rPr>
              <w:t>[0.6, 1.0]</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0.4</w:t>
            </w:r>
          </w:p>
        </w:tc>
        <w:tc>
          <w:tcPr>
            <w:tcW w:w="1001" w:type="dxa"/>
            <w:tcBorders>
              <w:bottom w:val="single" w:sz="2" w:space="0" w:color="000000"/>
            </w:tcBorders>
            <w:tcMar>
              <w:top w:w="0" w:type="dxa"/>
              <w:bottom w:w="28" w:type="dxa"/>
            </w:tcMar>
            <w:vAlign w:val="center"/>
          </w:tcPr>
          <w:p>
            <w:pPr>
              <w:pStyle w:val="TableContents"/>
              <w:rPr>
                <w:sz w:val="14"/>
              </w:rPr>
            </w:pPr>
            <w:r>
              <w:rPr>
                <w:sz w:val="14"/>
              </w:rPr>
              <w:t>[0.3, 0.5]</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Common mental disorder</w:t>
            </w:r>
          </w:p>
        </w:tc>
        <w:tc>
          <w:tcPr>
            <w:tcW w:w="566" w:type="dxa"/>
            <w:tcBorders>
              <w:top w:val="single" w:sz="2" w:space="0" w:color="000000"/>
            </w:tcBorders>
            <w:vAlign w:val="center"/>
          </w:tcPr>
          <w:p>
            <w:pPr>
              <w:pStyle w:val="TableContents"/>
              <w:jc w:val="right"/>
              <w:rPr>
                <w:sz w:val="14"/>
              </w:rPr>
            </w:pPr>
            <w:r>
              <w:rPr>
                <w:sz w:val="14"/>
              </w:rPr>
              <w:t>31</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25</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13</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18</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11.9</w:t>
            </w:r>
          </w:p>
        </w:tc>
        <w:tc>
          <w:tcPr>
            <w:tcW w:w="1108" w:type="dxa"/>
            <w:tcBorders>
              <w:top w:val="single" w:sz="2" w:space="0" w:color="000000"/>
            </w:tcBorders>
            <w:vAlign w:val="center"/>
          </w:tcPr>
          <w:p>
            <w:pPr>
              <w:pStyle w:val="TableContents"/>
              <w:rPr>
                <w:sz w:val="14"/>
              </w:rPr>
            </w:pPr>
            <w:r>
              <w:rPr>
                <w:sz w:val="14"/>
              </w:rPr>
              <w:t>[6.7, 20.9]</w:t>
            </w:r>
          </w:p>
        </w:tc>
        <w:tc>
          <w:tcPr>
            <w:tcW w:w="534" w:type="dxa"/>
            <w:tcBorders>
              <w:top w:val="single" w:sz="2" w:space="0" w:color="000000"/>
            </w:tcBorders>
            <w:vAlign w:val="center"/>
          </w:tcPr>
          <w:p>
            <w:pPr>
              <w:pStyle w:val="TableContents"/>
              <w:jc w:val="right"/>
              <w:rPr>
                <w:sz w:val="14"/>
              </w:rPr>
            </w:pPr>
            <w:r>
              <w:rPr>
                <w:sz w:val="14"/>
              </w:rPr>
              <w:t>7.2</w:t>
            </w:r>
          </w:p>
        </w:tc>
        <w:tc>
          <w:tcPr>
            <w:tcW w:w="1108" w:type="dxa"/>
            <w:tcBorders>
              <w:top w:val="single" w:sz="2" w:space="0" w:color="000000"/>
            </w:tcBorders>
            <w:vAlign w:val="center"/>
          </w:tcPr>
          <w:p>
            <w:pPr>
              <w:pStyle w:val="TableContents"/>
              <w:rPr>
                <w:sz w:val="14"/>
              </w:rPr>
            </w:pPr>
            <w:r>
              <w:rPr>
                <w:sz w:val="14"/>
              </w:rPr>
              <w:t>[4.4, 11.9]</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2.8</w:t>
            </w:r>
          </w:p>
        </w:tc>
        <w:tc>
          <w:tcPr>
            <w:tcW w:w="1014" w:type="dxa"/>
            <w:tcBorders>
              <w:bottom w:val="single" w:sz="2" w:space="0" w:color="000000"/>
            </w:tcBorders>
            <w:tcMar>
              <w:top w:w="0" w:type="dxa"/>
              <w:bottom w:w="28" w:type="dxa"/>
            </w:tcMar>
            <w:vAlign w:val="center"/>
          </w:tcPr>
          <w:p>
            <w:pPr>
              <w:pStyle w:val="TableContents"/>
              <w:rPr>
                <w:sz w:val="14"/>
              </w:rPr>
            </w:pPr>
            <w:r>
              <w:rPr>
                <w:sz w:val="14"/>
              </w:rPr>
              <w:t>[2.0, 3.9]</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0.7</w:t>
            </w:r>
          </w:p>
        </w:tc>
        <w:tc>
          <w:tcPr>
            <w:tcW w:w="1014" w:type="dxa"/>
            <w:tcBorders>
              <w:bottom w:val="single" w:sz="2" w:space="0" w:color="000000"/>
            </w:tcBorders>
            <w:tcMar>
              <w:top w:w="0" w:type="dxa"/>
              <w:bottom w:w="28" w:type="dxa"/>
            </w:tcMar>
            <w:vAlign w:val="center"/>
          </w:tcPr>
          <w:p>
            <w:pPr>
              <w:pStyle w:val="TableContents"/>
              <w:rPr>
                <w:sz w:val="14"/>
              </w:rPr>
            </w:pPr>
            <w:r>
              <w:rPr>
                <w:sz w:val="14"/>
              </w:rPr>
              <w:t>[0.5, 1.0]</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0.3</w:t>
            </w:r>
          </w:p>
        </w:tc>
        <w:tc>
          <w:tcPr>
            <w:tcW w:w="1014" w:type="dxa"/>
            <w:tcBorders>
              <w:bottom w:val="single" w:sz="2" w:space="0" w:color="000000"/>
            </w:tcBorders>
            <w:tcMar>
              <w:top w:w="0" w:type="dxa"/>
              <w:bottom w:w="28" w:type="dxa"/>
            </w:tcMar>
            <w:vAlign w:val="center"/>
          </w:tcPr>
          <w:p>
            <w:pPr>
              <w:pStyle w:val="TableContents"/>
              <w:rPr>
                <w:sz w:val="14"/>
              </w:rPr>
            </w:pPr>
            <w:r>
              <w:rPr>
                <w:sz w:val="14"/>
              </w:rPr>
              <w:t>[0.2, 0.4]</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0.1</w:t>
            </w:r>
          </w:p>
        </w:tc>
        <w:tc>
          <w:tcPr>
            <w:tcW w:w="1001" w:type="dxa"/>
            <w:tcBorders>
              <w:bottom w:val="single" w:sz="2" w:space="0" w:color="000000"/>
            </w:tcBorders>
            <w:tcMar>
              <w:top w:w="0" w:type="dxa"/>
              <w:bottom w:w="28" w:type="dxa"/>
            </w:tcMar>
            <w:vAlign w:val="center"/>
          </w:tcPr>
          <w:p>
            <w:pPr>
              <w:pStyle w:val="TableContents"/>
              <w:rPr>
                <w:sz w:val="14"/>
              </w:rPr>
            </w:pPr>
            <w:r>
              <w:rPr>
                <w:sz w:val="14"/>
              </w:rPr>
              <w:t>[0.1, 0.2]</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tcBorders>
          </w:tcPr>
          <w:p>
            <w:pPr>
              <w:pStyle w:val="TableContents"/>
              <w:jc w:val="right"/>
              <w:rPr>
                <w:sz w:val="14"/>
              </w:rPr>
            </w:pPr>
            <w:r>
              <w:rPr>
                <w:sz w:val="14"/>
              </w:rPr>
              <w:t>Alcohol misuse</w:t>
            </w:r>
          </w:p>
        </w:tc>
        <w:tc>
          <w:tcPr>
            <w:tcW w:w="566" w:type="dxa"/>
            <w:tcBorders>
              <w:top w:val="single" w:sz="2" w:space="0" w:color="000000"/>
            </w:tcBorders>
            <w:vAlign w:val="center"/>
          </w:tcPr>
          <w:p>
            <w:pPr>
              <w:pStyle w:val="TableContents"/>
              <w:jc w:val="right"/>
              <w:rPr>
                <w:sz w:val="14"/>
              </w:rPr>
            </w:pPr>
            <w:r>
              <w:rPr>
                <w:sz w:val="14"/>
              </w:rPr>
              <w:t>6</w:t>
            </w:r>
          </w:p>
        </w:tc>
        <w:tc>
          <w:tcPr>
            <w:tcW w:w="1014" w:type="dxa"/>
            <w:tcBorders>
              <w:top w:val="single" w:sz="2" w:space="0" w:color="000000"/>
            </w:tcBorders>
            <w:vAlign w:val="center"/>
          </w:tcPr>
          <w:p>
            <w:pPr>
              <w:pStyle w:val="TableContents"/>
              <w:rPr>
                <w:sz w:val="14"/>
              </w:rPr>
            </w:pPr>
            <w:r>
              <w:rPr>
                <w:sz w:val="14"/>
              </w:rPr>
            </w:r>
          </w:p>
        </w:tc>
        <w:tc>
          <w:tcPr>
            <w:tcW w:w="583" w:type="dxa"/>
            <w:tcBorders>
              <w:top w:val="single" w:sz="2" w:space="0" w:color="000000"/>
            </w:tcBorders>
            <w:vAlign w:val="center"/>
          </w:tcPr>
          <w:p>
            <w:pPr>
              <w:pStyle w:val="TableContents"/>
              <w:jc w:val="right"/>
              <w:rPr>
                <w:sz w:val="14"/>
              </w:rPr>
            </w:pPr>
            <w:r>
              <w:rPr>
                <w:sz w:val="14"/>
              </w:rPr>
              <w:t>18</w:t>
            </w:r>
          </w:p>
        </w:tc>
        <w:tc>
          <w:tcPr>
            <w:tcW w:w="1014" w:type="dxa"/>
            <w:tcBorders>
              <w:top w:val="single" w:sz="2" w:space="0" w:color="000000"/>
            </w:tcBorders>
            <w:vAlign w:val="center"/>
          </w:tcPr>
          <w:p>
            <w:pPr>
              <w:pStyle w:val="TableContents"/>
              <w:rPr>
                <w:sz w:val="14"/>
              </w:rPr>
            </w:pPr>
            <w:r>
              <w:rPr>
                <w:sz w:val="14"/>
              </w:rPr>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top w:val="single" w:sz="2" w:space="0" w:color="000000"/>
            </w:tcBorders>
            <w:vAlign w:val="center"/>
          </w:tcPr>
          <w:p>
            <w:pPr>
              <w:pStyle w:val="TableContents"/>
              <w:jc w:val="right"/>
              <w:rPr>
                <w:sz w:val="14"/>
              </w:rPr>
            </w:pPr>
            <w:r>
              <w:rPr>
                <w:sz w:val="14"/>
              </w:rPr>
              <w:t>&lt;5</w:t>
            </w:r>
          </w:p>
        </w:tc>
        <w:tc>
          <w:tcPr>
            <w:tcW w:w="1014" w:type="dxa"/>
            <w:tcBorders>
              <w:top w:val="single" w:sz="2" w:space="0" w:color="000000"/>
            </w:tcBorders>
            <w:vAlign w:val="center"/>
          </w:tcPr>
          <w:p>
            <w:pPr>
              <w:pStyle w:val="TableContents"/>
              <w:rPr>
                <w:sz w:val="14"/>
              </w:rPr>
            </w:pPr>
            <w:r>
              <w:rPr>
                <w:sz w:val="14"/>
              </w:rPr>
            </w:r>
          </w:p>
        </w:tc>
        <w:tc>
          <w:tcPr>
            <w:tcW w:w="674" w:type="dxa"/>
            <w:tcBorders>
              <w:top w:val="single" w:sz="2" w:space="0" w:color="000000"/>
            </w:tcBorders>
            <w:vAlign w:val="center"/>
          </w:tcPr>
          <w:p>
            <w:pPr>
              <w:pStyle w:val="TableContents"/>
              <w:jc w:val="right"/>
              <w:rPr>
                <w:sz w:val="14"/>
              </w:rPr>
            </w:pPr>
            <w:r>
              <w:rPr>
                <w:sz w:val="14"/>
              </w:rPr>
              <w:t>9</w:t>
            </w:r>
          </w:p>
        </w:tc>
        <w:tc>
          <w:tcPr>
            <w:tcW w:w="1001" w:type="dxa"/>
            <w:tcBorders>
              <w:top w:val="single" w:sz="2" w:space="0" w:color="000000"/>
            </w:tcBorders>
            <w:vAlign w:val="center"/>
          </w:tcPr>
          <w:p>
            <w:pPr>
              <w:pStyle w:val="TableContents"/>
              <w:rPr>
                <w:sz w:val="14"/>
              </w:rPr>
            </w:pPr>
            <w:r>
              <w:rPr>
                <w:sz w:val="14"/>
              </w:rPr>
            </w:r>
          </w:p>
        </w:tc>
        <w:tc>
          <w:tcPr>
            <w:tcW w:w="190" w:type="dxa"/>
            <w:tcBorders/>
            <w:tcMar>
              <w:left w:w="28" w:type="dxa"/>
              <w:bottom w:w="28" w:type="dxa"/>
              <w:right w:w="28" w:type="dxa"/>
            </w:tcMar>
            <w:vAlign w:val="center"/>
          </w:tcPr>
          <w:p>
            <w:pPr>
              <w:pStyle w:val="TableContents"/>
              <w:rPr>
                <w:sz w:val="14"/>
              </w:rPr>
            </w:pPr>
            <w:r>
              <w:rPr>
                <w:sz w:val="14"/>
              </w:rPr>
            </w:r>
          </w:p>
        </w:tc>
        <w:tc>
          <w:tcPr>
            <w:tcW w:w="611" w:type="dxa"/>
            <w:tcBorders>
              <w:top w:val="single" w:sz="2" w:space="0" w:color="000000"/>
            </w:tcBorders>
            <w:vAlign w:val="center"/>
          </w:tcPr>
          <w:p>
            <w:pPr>
              <w:pStyle w:val="TableContents"/>
              <w:jc w:val="right"/>
              <w:rPr>
                <w:sz w:val="14"/>
              </w:rPr>
            </w:pPr>
            <w:r>
              <w:rPr>
                <w:sz w:val="14"/>
              </w:rPr>
              <w:t>23.9</w:t>
            </w:r>
          </w:p>
        </w:tc>
        <w:tc>
          <w:tcPr>
            <w:tcW w:w="1108" w:type="dxa"/>
            <w:tcBorders>
              <w:top w:val="single" w:sz="2" w:space="0" w:color="000000"/>
            </w:tcBorders>
            <w:vAlign w:val="center"/>
          </w:tcPr>
          <w:p>
            <w:pPr>
              <w:pStyle w:val="TableContents"/>
              <w:rPr>
                <w:sz w:val="14"/>
              </w:rPr>
            </w:pPr>
            <w:r>
              <w:rPr>
                <w:sz w:val="14"/>
              </w:rPr>
              <w:t>[3.3, 176.0]</w:t>
            </w:r>
          </w:p>
        </w:tc>
        <w:tc>
          <w:tcPr>
            <w:tcW w:w="534" w:type="dxa"/>
            <w:tcBorders>
              <w:top w:val="single" w:sz="2" w:space="0" w:color="000000"/>
            </w:tcBorders>
            <w:vAlign w:val="center"/>
          </w:tcPr>
          <w:p>
            <w:pPr>
              <w:pStyle w:val="TableContents"/>
              <w:jc w:val="right"/>
              <w:rPr>
                <w:sz w:val="14"/>
              </w:rPr>
            </w:pPr>
            <w:r>
              <w:rPr>
                <w:sz w:val="14"/>
              </w:rPr>
              <w:t>9.9</w:t>
            </w:r>
          </w:p>
        </w:tc>
        <w:tc>
          <w:tcPr>
            <w:tcW w:w="1108" w:type="dxa"/>
            <w:tcBorders>
              <w:top w:val="single" w:sz="2" w:space="0" w:color="000000"/>
            </w:tcBorders>
            <w:vAlign w:val="center"/>
          </w:tcPr>
          <w:p>
            <w:pPr>
              <w:pStyle w:val="TableContents"/>
              <w:rPr>
                <w:sz w:val="14"/>
              </w:rPr>
            </w:pPr>
            <w:r>
              <w:rPr>
                <w:sz w:val="14"/>
              </w:rPr>
              <w:t>[5.0, 19.7]</w:t>
            </w:r>
          </w:p>
        </w:tc>
      </w:tr>
      <w:tr>
        <w:trPr/>
        <w:tc>
          <w:tcPr>
            <w:tcW w:w="1631"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sz w:val="14"/>
              </w:rPr>
            </w:pPr>
            <w:r>
              <w:rPr>
                <w:sz w:val="14"/>
              </w:rPr>
              <w:t>0.6</w:t>
            </w:r>
          </w:p>
        </w:tc>
        <w:tc>
          <w:tcPr>
            <w:tcW w:w="1014" w:type="dxa"/>
            <w:tcBorders>
              <w:bottom w:val="single" w:sz="2" w:space="0" w:color="000000"/>
            </w:tcBorders>
            <w:tcMar>
              <w:top w:w="0" w:type="dxa"/>
              <w:bottom w:w="28" w:type="dxa"/>
            </w:tcMar>
            <w:vAlign w:val="center"/>
          </w:tcPr>
          <w:p>
            <w:pPr>
              <w:pStyle w:val="TableContents"/>
              <w:rPr>
                <w:sz w:val="14"/>
              </w:rPr>
            </w:pPr>
            <w:r>
              <w:rPr>
                <w:sz w:val="14"/>
              </w:rPr>
              <w:t>[0.3, 1.2]</w:t>
            </w:r>
          </w:p>
        </w:tc>
        <w:tc>
          <w:tcPr>
            <w:tcW w:w="583" w:type="dxa"/>
            <w:tcBorders>
              <w:bottom w:val="single" w:sz="2" w:space="0" w:color="000000"/>
            </w:tcBorders>
            <w:tcMar>
              <w:top w:w="0" w:type="dxa"/>
              <w:bottom w:w="28" w:type="dxa"/>
            </w:tcMar>
            <w:vAlign w:val="center"/>
          </w:tcPr>
          <w:p>
            <w:pPr>
              <w:pStyle w:val="TableContents"/>
              <w:jc w:val="right"/>
              <w:rPr>
                <w:sz w:val="14"/>
              </w:rPr>
            </w:pPr>
            <w:r>
              <w:rPr>
                <w:sz w:val="14"/>
              </w:rPr>
              <w:t>0.5</w:t>
            </w:r>
          </w:p>
        </w:tc>
        <w:tc>
          <w:tcPr>
            <w:tcW w:w="1014" w:type="dxa"/>
            <w:tcBorders>
              <w:bottom w:val="single" w:sz="2" w:space="0" w:color="000000"/>
            </w:tcBorders>
            <w:tcMar>
              <w:top w:w="0" w:type="dxa"/>
              <w:bottom w:w="28" w:type="dxa"/>
            </w:tcMar>
            <w:vAlign w:val="center"/>
          </w:tcPr>
          <w:p>
            <w:pPr>
              <w:pStyle w:val="TableContents"/>
              <w:rPr>
                <w:sz w:val="14"/>
              </w:rPr>
            </w:pPr>
            <w:r>
              <w:rPr>
                <w:sz w:val="14"/>
              </w:rPr>
              <w:t>[0.3, 0.8]</w:t>
            </w:r>
          </w:p>
        </w:tc>
        <w:tc>
          <w:tcPr>
            <w:tcW w:w="193" w:type="dxa"/>
            <w:tcBorders/>
            <w:tcMar>
              <w:left w:w="28" w:type="dxa"/>
              <w:bottom w:w="28" w:type="dxa"/>
              <w:right w:w="28" w:type="dxa"/>
            </w:tcMar>
            <w:vAlign w:val="center"/>
          </w:tcPr>
          <w:p>
            <w:pPr>
              <w:pStyle w:val="TableContents"/>
              <w:rPr>
                <w:sz w:val="14"/>
              </w:rPr>
            </w:pPr>
            <w:r>
              <w:rPr>
                <w:sz w:val="14"/>
              </w:rPr>
            </w:r>
          </w:p>
        </w:tc>
        <w:tc>
          <w:tcPr>
            <w:tcW w:w="579" w:type="dxa"/>
            <w:tcBorders>
              <w:bottom w:val="single" w:sz="2" w:space="0" w:color="000000"/>
            </w:tcBorders>
            <w:tcMar>
              <w:top w:w="0" w:type="dxa"/>
              <w:bottom w:w="28" w:type="dxa"/>
            </w:tcMar>
            <w:vAlign w:val="center"/>
          </w:tcPr>
          <w:p>
            <w:pPr>
              <w:pStyle w:val="TableContents"/>
              <w:jc w:val="right"/>
              <w:rPr>
                <w:sz w:val="14"/>
              </w:rPr>
            </w:pPr>
            <w:r>
              <w:rPr>
                <w:sz w:val="14"/>
              </w:rPr>
              <w:t>0.1</w:t>
            </w:r>
          </w:p>
        </w:tc>
        <w:tc>
          <w:tcPr>
            <w:tcW w:w="1014" w:type="dxa"/>
            <w:tcBorders>
              <w:bottom w:val="single" w:sz="2" w:space="0" w:color="000000"/>
            </w:tcBorders>
            <w:tcMar>
              <w:top w:w="0" w:type="dxa"/>
              <w:bottom w:w="28" w:type="dxa"/>
            </w:tcMar>
            <w:vAlign w:val="center"/>
          </w:tcPr>
          <w:p>
            <w:pPr>
              <w:pStyle w:val="TableContents"/>
              <w:rPr>
                <w:sz w:val="14"/>
              </w:rPr>
            </w:pPr>
            <w:r>
              <w:rPr>
                <w:sz w:val="14"/>
              </w:rPr>
              <w:t>[0.1, 0.3]</w:t>
            </w:r>
          </w:p>
        </w:tc>
        <w:tc>
          <w:tcPr>
            <w:tcW w:w="674" w:type="dxa"/>
            <w:tcBorders>
              <w:bottom w:val="single" w:sz="2" w:space="0" w:color="000000"/>
            </w:tcBorders>
            <w:tcMar>
              <w:top w:w="0" w:type="dxa"/>
              <w:bottom w:w="28" w:type="dxa"/>
            </w:tcMar>
            <w:vAlign w:val="center"/>
          </w:tcPr>
          <w:p>
            <w:pPr>
              <w:pStyle w:val="TableContents"/>
              <w:jc w:val="right"/>
              <w:rPr>
                <w:sz w:val="14"/>
              </w:rPr>
            </w:pPr>
            <w:r>
              <w:rPr>
                <w:sz w:val="14"/>
              </w:rPr>
              <w:t>0.1</w:t>
            </w:r>
          </w:p>
        </w:tc>
        <w:tc>
          <w:tcPr>
            <w:tcW w:w="1001" w:type="dxa"/>
            <w:tcBorders>
              <w:bottom w:val="single" w:sz="2" w:space="0" w:color="000000"/>
            </w:tcBorders>
            <w:tcMar>
              <w:top w:w="0" w:type="dxa"/>
              <w:bottom w:w="28" w:type="dxa"/>
            </w:tcMar>
            <w:vAlign w:val="center"/>
          </w:tcPr>
          <w:p>
            <w:pPr>
              <w:pStyle w:val="TableContents"/>
              <w:rPr>
                <w:sz w:val="14"/>
              </w:rPr>
            </w:pPr>
            <w:r>
              <w:rPr>
                <w:sz w:val="14"/>
              </w:rPr>
              <w:t>[0.1, 0.1]</w:t>
            </w:r>
          </w:p>
        </w:tc>
        <w:tc>
          <w:tcPr>
            <w:tcW w:w="190" w:type="dxa"/>
            <w:tcBorders/>
            <w:tcMar>
              <w:left w:w="28" w:type="dxa"/>
              <w:bottom w:w="28" w:type="dxa"/>
              <w:right w:w="28" w:type="dxa"/>
            </w:tcMar>
            <w:vAlign w:val="center"/>
          </w:tcPr>
          <w:p>
            <w:pPr>
              <w:pStyle w:val="TableContents"/>
              <w:rPr>
                <w:sz w:val="14"/>
              </w:rPr>
            </w:pPr>
            <w:r>
              <w:rPr>
                <w:sz w:val="14"/>
              </w:rPr>
            </w:r>
          </w:p>
        </w:tc>
        <w:tc>
          <w:tcPr>
            <w:tcW w:w="1719" w:type="dxa"/>
            <w:gridSpan w:val="2"/>
            <w:tcBorders>
              <w:bottom w:val="single" w:sz="2" w:space="0" w:color="000000"/>
            </w:tcBorders>
            <w:tcMar>
              <w:top w:w="0" w:type="dxa"/>
              <w:bottom w:w="28" w:type="dxa"/>
            </w:tcMar>
            <w:vAlign w:val="center"/>
          </w:tcPr>
          <w:p>
            <w:pPr>
              <w:pStyle w:val="TableContents"/>
              <w:jc w:val="center"/>
              <w:rPr>
                <w:sz w:val="14"/>
              </w:rPr>
            </w:pPr>
            <w:r>
              <w:rPr>
                <w:sz w:val="14"/>
              </w:rPr>
              <w:t>p=0.002</w:t>
            </w:r>
          </w:p>
        </w:tc>
        <w:tc>
          <w:tcPr>
            <w:tcW w:w="164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c>
          <w:tcPr>
            <w:tcW w:w="1631" w:type="dxa"/>
            <w:vMerge w:val="restart"/>
            <w:tcBorders>
              <w:top w:val="single" w:sz="2" w:space="0" w:color="000000"/>
              <w:bottom w:val="single" w:sz="4" w:space="0" w:color="000000"/>
            </w:tcBorders>
            <w:tcMar>
              <w:top w:w="55" w:type="dxa"/>
              <w:left w:w="55" w:type="dxa"/>
              <w:bottom w:w="55" w:type="dxa"/>
              <w:right w:w="55" w:type="dxa"/>
            </w:tcMar>
          </w:tcPr>
          <w:p>
            <w:pPr>
              <w:pStyle w:val="TableContents"/>
              <w:jc w:val="right"/>
              <w:rPr>
                <w:sz w:val="14"/>
              </w:rPr>
            </w:pPr>
            <w:r>
              <w:rPr>
                <w:sz w:val="14"/>
              </w:rPr>
              <w:t>Drugs misuse</w:t>
            </w:r>
          </w:p>
        </w:tc>
        <w:tc>
          <w:tcPr>
            <w:tcW w:w="566"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&lt;5</w:t>
            </w:r>
          </w:p>
        </w:tc>
        <w:tc>
          <w:tcPr>
            <w:tcW w:w="1014"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583"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7</w:t>
            </w:r>
          </w:p>
        </w:tc>
        <w:tc>
          <w:tcPr>
            <w:tcW w:w="1014"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193" w:type="dxa"/>
            <w:tcBorders/>
            <w:tcMar>
              <w:top w:w="55" w:type="dxa"/>
              <w:left w:w="55" w:type="dxa"/>
              <w:bottom w:w="55" w:type="dxa"/>
              <w:right w:w="55" w:type="dxa"/>
            </w:tcMar>
            <w:vAlign w:val="center"/>
          </w:tcPr>
          <w:p>
            <w:pPr>
              <w:pStyle w:val="TableContents"/>
              <w:rPr>
                <w:sz w:val="14"/>
              </w:rPr>
            </w:pPr>
            <w:r>
              <w:rPr>
                <w:sz w:val="14"/>
              </w:rPr>
            </w:r>
          </w:p>
        </w:tc>
        <w:tc>
          <w:tcPr>
            <w:tcW w:w="579"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0</w:t>
            </w:r>
          </w:p>
        </w:tc>
        <w:tc>
          <w:tcPr>
            <w:tcW w:w="1014"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674"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&lt;5</w:t>
            </w:r>
          </w:p>
        </w:tc>
        <w:tc>
          <w:tcPr>
            <w:tcW w:w="1001"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190" w:type="dxa"/>
            <w:tcBorders/>
            <w:tcMar>
              <w:top w:w="55" w:type="dxa"/>
              <w:left w:w="55" w:type="dxa"/>
              <w:bottom w:w="55" w:type="dxa"/>
              <w:right w:w="55" w:type="dxa"/>
            </w:tcMar>
            <w:vAlign w:val="center"/>
          </w:tcPr>
          <w:p>
            <w:pPr>
              <w:pStyle w:val="TableContents"/>
              <w:rPr>
                <w:sz w:val="14"/>
              </w:rPr>
            </w:pPr>
            <w:r>
              <w:rPr>
                <w:sz w:val="14"/>
              </w:rPr>
            </w:r>
          </w:p>
        </w:tc>
        <w:tc>
          <w:tcPr>
            <w:tcW w:w="611"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t>DNC</w:t>
            </w:r>
          </w:p>
        </w:tc>
        <w:tc>
          <w:tcPr>
            <w:tcW w:w="1108"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534"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9.9</w:t>
            </w:r>
          </w:p>
        </w:tc>
        <w:tc>
          <w:tcPr>
            <w:tcW w:w="1108"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t>[3.0, 32.2]</w:t>
            </w:r>
          </w:p>
        </w:tc>
      </w:tr>
      <w:tr>
        <w:trPr/>
        <w:tc>
          <w:tcPr>
            <w:tcW w:w="1631" w:type="dxa"/>
            <w:vMerge w:val="continue"/>
            <w:tcBorders>
              <w:top w:val="single" w:sz="2" w:space="0" w:color="000000"/>
              <w:bottom w:val="single" w:sz="4" w:space="0" w:color="000000"/>
            </w:tcBorders>
            <w:tcMar>
              <w:top w:w="55" w:type="dxa"/>
              <w:left w:w="55" w:type="dxa"/>
              <w:bottom w:w="55" w:type="dxa"/>
              <w:right w:w="55" w:type="dxa"/>
            </w:tcMar>
          </w:tcPr>
          <w:p>
            <w:pPr>
              <w:pStyle w:val="TableContents"/>
              <w:rPr>
                <w:sz w:val="4"/>
                <w:szCs w:val="4"/>
              </w:rPr>
            </w:pPr>
            <w:r>
              <w:rPr>
                <w:sz w:val="4"/>
                <w:szCs w:val="4"/>
              </w:rPr>
            </w:r>
          </w:p>
        </w:tc>
        <w:tc>
          <w:tcPr>
            <w:tcW w:w="566"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0.5</w:t>
            </w:r>
          </w:p>
        </w:tc>
        <w:tc>
          <w:tcPr>
            <w:tcW w:w="1014"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[0.2, 1.1]</w:t>
            </w:r>
          </w:p>
        </w:tc>
        <w:tc>
          <w:tcPr>
            <w:tcW w:w="583"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0.2</w:t>
            </w:r>
          </w:p>
        </w:tc>
        <w:tc>
          <w:tcPr>
            <w:tcW w:w="1014"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[0.1, 0.4]</w:t>
            </w:r>
          </w:p>
        </w:tc>
        <w:tc>
          <w:tcPr>
            <w:tcW w:w="193"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579"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0</w:t>
            </w:r>
          </w:p>
        </w:tc>
        <w:tc>
          <w:tcPr>
            <w:tcW w:w="1014"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[-0.0, 0.1]</w:t>
            </w:r>
          </w:p>
        </w:tc>
        <w:tc>
          <w:tcPr>
            <w:tcW w:w="674"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0.1</w:t>
            </w:r>
          </w:p>
        </w:tc>
        <w:tc>
          <w:tcPr>
            <w:tcW w:w="1001"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[0.1, 0.1]</w:t>
            </w:r>
          </w:p>
        </w:tc>
        <w:tc>
          <w:tcPr>
            <w:tcW w:w="190"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1719" w:type="dxa"/>
            <w:gridSpan w:val="2"/>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1642" w:type="dxa"/>
            <w:gridSpan w:val="2"/>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r>
    </w:tbl>
    <w:p>
      <w:pPr>
        <w:pStyle w:val="Normal"/>
        <w:rPr/>
      </w:pPr>
      <w:r>
        <w:rPr/>
      </w:r>
    </w:p>
    <w:p>
      <w:pPr>
        <w:pStyle w:val="Normal"/>
        <w:rPr/>
      </w:pPr>
      <w:r>
        <w:rPr/>
      </w:r>
      <w:r>
        <w:br w:type="page"/>
      </w:r>
    </w:p>
    <w:p>
      <w:pPr>
        <w:pStyle w:val="Normal"/>
        <w:rPr/>
      </w:pPr>
      <w:r>
        <w:rPr>
          <w:b/>
          <w:bCs/>
        </w:rPr>
        <w:t>Supplementary Table 7:</w:t>
      </w:r>
      <w:r>
        <w:rPr/>
        <w:t xml:space="preserve"> Type of health setting contacted before the IDX for the fully linked study population (i.e. those with IDX in 2010 or later and GPD data available in the year before the IDX).</w:t>
      </w:r>
      <w:bookmarkStart w:id="2" w:name="__DdeLink__12747_4160176194"/>
      <w:r>
        <w:rPr/>
        <w:t xml:space="preserve"> Numbers are counts (N), percentages and 95% CI and odds ratios (OR) adjusted for deprivation (p&lt;0.001 except otherwise specified).</w:t>
      </w:r>
      <w:bookmarkEnd w:id="2"/>
    </w:p>
    <w:p>
      <w:pPr>
        <w:pStyle w:val="Normal"/>
        <w:rPr/>
      </w:pPr>
      <w:r>
        <w:rPr/>
      </w:r>
    </w:p>
    <w:tbl>
      <w:tblPr>
        <w:tblW w:w="11100" w:type="dxa"/>
        <w:jc w:val="left"/>
        <w:tblInd w:w="0" w:type="dxa"/>
        <w:tblCellMar>
          <w:top w:w="28" w:type="dxa"/>
          <w:left w:w="0" w:type="dxa"/>
          <w:bottom w:w="0" w:type="dxa"/>
          <w:right w:w="0" w:type="dxa"/>
        </w:tblCellMar>
        <w:tblLook w:noVBand="1" w:val="04a0" w:noHBand="0" w:lastColumn="0" w:firstColumn="1" w:lastRow="0" w:firstRow="1"/>
      </w:tblPr>
      <w:tblGrid>
        <w:gridCol w:w="941"/>
        <w:gridCol w:w="548"/>
        <w:gridCol w:w="1090"/>
        <w:gridCol w:w="600"/>
        <w:gridCol w:w="1091"/>
        <w:gridCol w:w="221"/>
        <w:gridCol w:w="596"/>
        <w:gridCol w:w="1090"/>
        <w:gridCol w:w="596"/>
        <w:gridCol w:w="1090"/>
        <w:gridCol w:w="222"/>
        <w:gridCol w:w="548"/>
        <w:gridCol w:w="1005"/>
        <w:gridCol w:w="458"/>
        <w:gridCol w:w="1004"/>
      </w:tblGrid>
      <w:tr>
        <w:trPr>
          <w:trHeight w:val="311" w:hRule="atLeast"/>
        </w:trPr>
        <w:tc>
          <w:tcPr>
            <w:tcW w:w="941" w:type="dxa"/>
            <w:tcBorders>
              <w:top w:val="single" w:sz="2" w:space="0" w:color="000000"/>
            </w:tcBorders>
            <w:vAlign w:val="center"/>
          </w:tcPr>
          <w:p>
            <w:pPr>
              <w:pStyle w:val="TableContents"/>
              <w:rPr>
                <w:sz w:val="14"/>
              </w:rPr>
            </w:pPr>
            <w:r>
              <w:rPr>
                <w:sz w:val="14"/>
              </w:rPr>
            </w:r>
          </w:p>
        </w:tc>
        <w:tc>
          <w:tcPr>
            <w:tcW w:w="3329"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Cases</w:t>
            </w:r>
          </w:p>
        </w:tc>
        <w:tc>
          <w:tcPr>
            <w:tcW w:w="221" w:type="dxa"/>
            <w:tcBorders>
              <w:top w:val="single" w:sz="2" w:space="0" w:color="000000"/>
            </w:tcBorders>
            <w:vAlign w:val="center"/>
          </w:tcPr>
          <w:p>
            <w:pPr>
              <w:pStyle w:val="TableContents"/>
              <w:rPr>
                <w:sz w:val="14"/>
              </w:rPr>
            </w:pPr>
            <w:r>
              <w:rPr>
                <w:sz w:val="14"/>
              </w:rPr>
            </w:r>
          </w:p>
        </w:tc>
        <w:tc>
          <w:tcPr>
            <w:tcW w:w="3372"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Controls</w:t>
            </w:r>
          </w:p>
        </w:tc>
        <w:tc>
          <w:tcPr>
            <w:tcW w:w="222" w:type="dxa"/>
            <w:tcBorders>
              <w:top w:val="single" w:sz="2" w:space="0" w:color="000000"/>
            </w:tcBorders>
            <w:vAlign w:val="center"/>
          </w:tcPr>
          <w:p>
            <w:pPr>
              <w:pStyle w:val="TableContents"/>
              <w:rPr>
                <w:sz w:val="14"/>
              </w:rPr>
            </w:pPr>
            <w:r>
              <w:rPr>
                <w:sz w:val="14"/>
              </w:rPr>
            </w:r>
          </w:p>
        </w:tc>
        <w:tc>
          <w:tcPr>
            <w:tcW w:w="3015" w:type="dxa"/>
            <w:gridSpan w:val="4"/>
            <w:tcBorders>
              <w:top w:val="single" w:sz="2" w:space="0" w:color="000000"/>
              <w:bottom w:val="single" w:sz="2" w:space="0" w:color="000000"/>
            </w:tcBorders>
            <w:tcMar>
              <w:bottom w:w="28" w:type="dxa"/>
            </w:tcMar>
            <w:vAlign w:val="center"/>
          </w:tcPr>
          <w:p>
            <w:pPr>
              <w:pStyle w:val="TableContents"/>
              <w:jc w:val="center"/>
              <w:rPr>
                <w:b/>
                <w:b/>
                <w:sz w:val="14"/>
              </w:rPr>
            </w:pPr>
            <w:r>
              <w:rPr>
                <w:b/>
                <w:sz w:val="14"/>
              </w:rPr>
              <w:t>Odds Ratios</w:t>
            </w:r>
          </w:p>
        </w:tc>
      </w:tr>
      <w:tr>
        <w:trPr>
          <w:trHeight w:val="311" w:hRule="atLeast"/>
        </w:trPr>
        <w:tc>
          <w:tcPr>
            <w:tcW w:w="941" w:type="dxa"/>
            <w:tcBorders/>
            <w:tcMar>
              <w:left w:w="28" w:type="dxa"/>
              <w:bottom w:w="28" w:type="dxa"/>
              <w:right w:w="28" w:type="dxa"/>
            </w:tcMar>
            <w:vAlign w:val="center"/>
          </w:tcPr>
          <w:p>
            <w:pPr>
              <w:pStyle w:val="TableContents"/>
              <w:rPr>
                <w:sz w:val="14"/>
              </w:rPr>
            </w:pPr>
            <w:r>
              <w:rPr>
                <w:sz w:val="14"/>
              </w:rPr>
            </w:r>
          </w:p>
        </w:tc>
        <w:tc>
          <w:tcPr>
            <w:tcW w:w="548" w:type="dxa"/>
            <w:tcBorders/>
            <w:tcMar>
              <w:left w:w="28" w:type="dxa"/>
              <w:bottom w:w="28" w:type="dxa"/>
              <w:right w:w="28" w:type="dxa"/>
            </w:tcMar>
            <w:vAlign w:val="center"/>
          </w:tcPr>
          <w:p>
            <w:pPr>
              <w:pStyle w:val="TableContents"/>
              <w:jc w:val="right"/>
              <w:rPr>
                <w:sz w:val="14"/>
              </w:rPr>
            </w:pPr>
            <w:r>
              <w:rPr>
                <w:sz w:val="14"/>
              </w:rPr>
              <w:t>N</w:t>
            </w:r>
          </w:p>
        </w:tc>
        <w:tc>
          <w:tcPr>
            <w:tcW w:w="1090" w:type="dxa"/>
            <w:tcBorders/>
            <w:tcMar>
              <w:left w:w="28" w:type="dxa"/>
              <w:bottom w:w="28" w:type="dxa"/>
              <w:right w:w="28" w:type="dxa"/>
            </w:tcMar>
            <w:vAlign w:val="center"/>
          </w:tcPr>
          <w:p>
            <w:pPr>
              <w:pStyle w:val="TableContents"/>
              <w:rPr>
                <w:b/>
                <w:b/>
                <w:sz w:val="14"/>
              </w:rPr>
            </w:pPr>
            <w:r>
              <w:rPr>
                <w:b/>
                <w:sz w:val="14"/>
              </w:rPr>
              <w:t>Females</w:t>
            </w:r>
          </w:p>
        </w:tc>
        <w:tc>
          <w:tcPr>
            <w:tcW w:w="600" w:type="dxa"/>
            <w:tcBorders/>
            <w:tcMar>
              <w:left w:w="28" w:type="dxa"/>
              <w:bottom w:w="28" w:type="dxa"/>
              <w:right w:w="28" w:type="dxa"/>
            </w:tcMar>
            <w:vAlign w:val="center"/>
          </w:tcPr>
          <w:p>
            <w:pPr>
              <w:pStyle w:val="TableContents"/>
              <w:jc w:val="right"/>
              <w:rPr>
                <w:sz w:val="14"/>
              </w:rPr>
            </w:pPr>
            <w:r>
              <w:rPr>
                <w:sz w:val="14"/>
              </w:rPr>
              <w:t>N</w:t>
            </w:r>
          </w:p>
        </w:tc>
        <w:tc>
          <w:tcPr>
            <w:tcW w:w="1091" w:type="dxa"/>
            <w:tcBorders/>
            <w:tcMar>
              <w:left w:w="28" w:type="dxa"/>
              <w:bottom w:w="28" w:type="dxa"/>
              <w:right w:w="28" w:type="dxa"/>
            </w:tcMar>
            <w:vAlign w:val="center"/>
          </w:tcPr>
          <w:p>
            <w:pPr>
              <w:pStyle w:val="TableContents"/>
              <w:rPr>
                <w:b/>
                <w:b/>
                <w:sz w:val="14"/>
              </w:rPr>
            </w:pPr>
            <w:r>
              <w:rPr>
                <w:b/>
                <w:sz w:val="14"/>
              </w:rPr>
              <w:t>Males</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cMar>
              <w:left w:w="28" w:type="dxa"/>
              <w:bottom w:w="28" w:type="dxa"/>
              <w:right w:w="28" w:type="dxa"/>
            </w:tcMar>
            <w:vAlign w:val="center"/>
          </w:tcPr>
          <w:p>
            <w:pPr>
              <w:pStyle w:val="TableContents"/>
              <w:jc w:val="right"/>
              <w:rPr>
                <w:sz w:val="14"/>
              </w:rPr>
            </w:pPr>
            <w:r>
              <w:rPr>
                <w:sz w:val="14"/>
              </w:rPr>
              <w:t>N</w:t>
            </w:r>
          </w:p>
        </w:tc>
        <w:tc>
          <w:tcPr>
            <w:tcW w:w="1090" w:type="dxa"/>
            <w:tcBorders/>
            <w:tcMar>
              <w:left w:w="28" w:type="dxa"/>
              <w:bottom w:w="28" w:type="dxa"/>
              <w:right w:w="28" w:type="dxa"/>
            </w:tcMar>
            <w:vAlign w:val="center"/>
          </w:tcPr>
          <w:p>
            <w:pPr>
              <w:pStyle w:val="TableContents"/>
              <w:rPr>
                <w:b/>
                <w:b/>
                <w:sz w:val="14"/>
              </w:rPr>
            </w:pPr>
            <w:r>
              <w:rPr>
                <w:b/>
                <w:sz w:val="14"/>
              </w:rPr>
              <w:t>Females</w:t>
            </w:r>
          </w:p>
        </w:tc>
        <w:tc>
          <w:tcPr>
            <w:tcW w:w="596" w:type="dxa"/>
            <w:tcBorders/>
            <w:tcMar>
              <w:left w:w="28" w:type="dxa"/>
              <w:bottom w:w="28" w:type="dxa"/>
              <w:right w:w="28" w:type="dxa"/>
            </w:tcMar>
            <w:vAlign w:val="center"/>
          </w:tcPr>
          <w:p>
            <w:pPr>
              <w:pStyle w:val="TableContents"/>
              <w:jc w:val="right"/>
              <w:rPr>
                <w:sz w:val="14"/>
              </w:rPr>
            </w:pPr>
            <w:r>
              <w:rPr>
                <w:sz w:val="14"/>
              </w:rPr>
              <w:t>N</w:t>
            </w:r>
          </w:p>
        </w:tc>
        <w:tc>
          <w:tcPr>
            <w:tcW w:w="1090" w:type="dxa"/>
            <w:tcBorders/>
            <w:tcMar>
              <w:left w:w="28" w:type="dxa"/>
              <w:bottom w:w="28" w:type="dxa"/>
              <w:right w:w="28" w:type="dxa"/>
            </w:tcMar>
            <w:vAlign w:val="center"/>
          </w:tcPr>
          <w:p>
            <w:pPr>
              <w:pStyle w:val="TableContents"/>
              <w:rPr>
                <w:b/>
                <w:b/>
                <w:sz w:val="14"/>
              </w:rPr>
            </w:pPr>
            <w:r>
              <w:rPr>
                <w:b/>
                <w:sz w:val="14"/>
              </w:rPr>
              <w:t>Males</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tcMar>
              <w:left w:w="28" w:type="dxa"/>
              <w:bottom w:w="28" w:type="dxa"/>
              <w:right w:w="28" w:type="dxa"/>
            </w:tcMar>
            <w:vAlign w:val="center"/>
          </w:tcPr>
          <w:p>
            <w:pPr>
              <w:pStyle w:val="TableContents"/>
              <w:jc w:val="center"/>
              <w:rPr>
                <w:b/>
                <w:b/>
                <w:sz w:val="14"/>
              </w:rPr>
            </w:pPr>
            <w:r>
              <w:rPr>
                <w:b/>
                <w:sz w:val="14"/>
              </w:rPr>
              <w:t>Females</w:t>
            </w:r>
          </w:p>
        </w:tc>
        <w:tc>
          <w:tcPr>
            <w:tcW w:w="1462" w:type="dxa"/>
            <w:gridSpan w:val="2"/>
            <w:tcBorders/>
            <w:tcMar>
              <w:left w:w="28" w:type="dxa"/>
              <w:bottom w:w="28" w:type="dxa"/>
              <w:right w:w="28" w:type="dxa"/>
            </w:tcMar>
            <w:vAlign w:val="center"/>
          </w:tcPr>
          <w:p>
            <w:pPr>
              <w:pStyle w:val="TableContents"/>
              <w:jc w:val="center"/>
              <w:rPr>
                <w:b/>
                <w:b/>
                <w:sz w:val="14"/>
              </w:rPr>
            </w:pPr>
            <w:r>
              <w:rPr>
                <w:b/>
                <w:sz w:val="14"/>
              </w:rPr>
              <w:t>Males</w:t>
            </w:r>
          </w:p>
        </w:tc>
      </w:tr>
      <w:tr>
        <w:trPr>
          <w:trHeight w:val="311" w:hRule="atLeast"/>
        </w:trPr>
        <w:tc>
          <w:tcPr>
            <w:tcW w:w="941" w:type="dxa"/>
            <w:tcBorders/>
            <w:tcMar>
              <w:left w:w="28" w:type="dxa"/>
              <w:bottom w:w="28" w:type="dxa"/>
              <w:right w:w="28" w:type="dxa"/>
            </w:tcMar>
            <w:vAlign w:val="center"/>
          </w:tcPr>
          <w:p>
            <w:pPr>
              <w:pStyle w:val="TableContents"/>
              <w:rPr>
                <w:sz w:val="14"/>
              </w:rPr>
            </w:pPr>
            <w:r>
              <w:rPr>
                <w:sz w:val="14"/>
              </w:rPr>
            </w:r>
          </w:p>
        </w:tc>
        <w:tc>
          <w:tcPr>
            <w:tcW w:w="548" w:type="dxa"/>
            <w:tcBorders/>
            <w:tcMar>
              <w:left w:w="28" w:type="dxa"/>
              <w:bottom w:w="28" w:type="dxa"/>
              <w:right w:w="28" w:type="dxa"/>
            </w:tcMar>
            <w:vAlign w:val="center"/>
          </w:tcPr>
          <w:p>
            <w:pPr>
              <w:pStyle w:val="TableContents"/>
              <w:jc w:val="right"/>
              <w:rPr>
                <w:sz w:val="14"/>
              </w:rPr>
            </w:pPr>
            <w:r>
              <w:rPr>
                <w:sz w:val="14"/>
              </w:rPr>
              <w:t>%</w:t>
            </w:r>
          </w:p>
        </w:tc>
        <w:tc>
          <w:tcPr>
            <w:tcW w:w="1090" w:type="dxa"/>
            <w:tcBorders/>
            <w:tcMar>
              <w:left w:w="28" w:type="dxa"/>
              <w:bottom w:w="28" w:type="dxa"/>
              <w:right w:w="28" w:type="dxa"/>
            </w:tcMar>
            <w:vAlign w:val="center"/>
          </w:tcPr>
          <w:p>
            <w:pPr>
              <w:pStyle w:val="TableContents"/>
              <w:rPr>
                <w:sz w:val="14"/>
              </w:rPr>
            </w:pPr>
            <w:r>
              <w:rPr>
                <w:sz w:val="14"/>
              </w:rPr>
              <w:t>[95% CI]</w:t>
            </w:r>
          </w:p>
        </w:tc>
        <w:tc>
          <w:tcPr>
            <w:tcW w:w="600" w:type="dxa"/>
            <w:tcBorders/>
            <w:tcMar>
              <w:left w:w="28" w:type="dxa"/>
              <w:bottom w:w="28" w:type="dxa"/>
              <w:right w:w="28" w:type="dxa"/>
            </w:tcMar>
            <w:vAlign w:val="center"/>
          </w:tcPr>
          <w:p>
            <w:pPr>
              <w:pStyle w:val="TableContents"/>
              <w:jc w:val="right"/>
              <w:rPr>
                <w:sz w:val="14"/>
              </w:rPr>
            </w:pPr>
            <w:r>
              <w:rPr>
                <w:sz w:val="14"/>
              </w:rPr>
              <w:t>%</w:t>
            </w:r>
          </w:p>
        </w:tc>
        <w:tc>
          <w:tcPr>
            <w:tcW w:w="1091" w:type="dxa"/>
            <w:tcBorders/>
            <w:tcMar>
              <w:left w:w="28" w:type="dxa"/>
              <w:bottom w:w="28" w:type="dxa"/>
              <w:right w:w="28" w:type="dxa"/>
            </w:tcMar>
            <w:vAlign w:val="center"/>
          </w:tcPr>
          <w:p>
            <w:pPr>
              <w:pStyle w:val="TableContents"/>
              <w:rPr>
                <w:sz w:val="14"/>
              </w:rPr>
            </w:pPr>
            <w:r>
              <w:rPr>
                <w:sz w:val="14"/>
              </w:rPr>
              <w:t>[95% CI]</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cMar>
              <w:left w:w="28" w:type="dxa"/>
              <w:bottom w:w="28" w:type="dxa"/>
              <w:right w:w="28" w:type="dxa"/>
            </w:tcMar>
            <w:vAlign w:val="center"/>
          </w:tcPr>
          <w:p>
            <w:pPr>
              <w:pStyle w:val="TableContents"/>
              <w:jc w:val="right"/>
              <w:rPr>
                <w:sz w:val="14"/>
              </w:rPr>
            </w:pPr>
            <w:r>
              <w:rPr>
                <w:sz w:val="14"/>
              </w:rPr>
              <w:t>%</w:t>
            </w:r>
          </w:p>
        </w:tc>
        <w:tc>
          <w:tcPr>
            <w:tcW w:w="1090" w:type="dxa"/>
            <w:tcBorders/>
            <w:tcMar>
              <w:left w:w="28" w:type="dxa"/>
              <w:bottom w:w="28" w:type="dxa"/>
              <w:right w:w="28" w:type="dxa"/>
            </w:tcMar>
            <w:vAlign w:val="center"/>
          </w:tcPr>
          <w:p>
            <w:pPr>
              <w:pStyle w:val="TableContents"/>
              <w:rPr>
                <w:sz w:val="14"/>
              </w:rPr>
            </w:pPr>
            <w:r>
              <w:rPr>
                <w:sz w:val="14"/>
              </w:rPr>
              <w:t>[95% CI]</w:t>
            </w:r>
          </w:p>
        </w:tc>
        <w:tc>
          <w:tcPr>
            <w:tcW w:w="596" w:type="dxa"/>
            <w:tcBorders/>
            <w:tcMar>
              <w:left w:w="28" w:type="dxa"/>
              <w:bottom w:w="28" w:type="dxa"/>
              <w:right w:w="28" w:type="dxa"/>
            </w:tcMar>
            <w:vAlign w:val="center"/>
          </w:tcPr>
          <w:p>
            <w:pPr>
              <w:pStyle w:val="TableContents"/>
              <w:jc w:val="right"/>
              <w:rPr>
                <w:sz w:val="14"/>
              </w:rPr>
            </w:pPr>
            <w:r>
              <w:rPr>
                <w:sz w:val="14"/>
              </w:rPr>
              <w:t>%</w:t>
            </w:r>
          </w:p>
        </w:tc>
        <w:tc>
          <w:tcPr>
            <w:tcW w:w="1090" w:type="dxa"/>
            <w:tcBorders/>
            <w:tcMar>
              <w:left w:w="28" w:type="dxa"/>
              <w:bottom w:w="28" w:type="dxa"/>
              <w:right w:w="28" w:type="dxa"/>
            </w:tcMar>
            <w:vAlign w:val="center"/>
          </w:tcPr>
          <w:p>
            <w:pPr>
              <w:pStyle w:val="TableContents"/>
              <w:rPr>
                <w:sz w:val="14"/>
              </w:rPr>
            </w:pPr>
            <w:r>
              <w:rPr>
                <w:sz w:val="14"/>
              </w:rPr>
              <w:t>[95% CI]</w:t>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cMar>
              <w:left w:w="28" w:type="dxa"/>
              <w:bottom w:w="28" w:type="dxa"/>
              <w:right w:w="28" w:type="dxa"/>
            </w:tcMar>
            <w:vAlign w:val="center"/>
          </w:tcPr>
          <w:p>
            <w:pPr>
              <w:pStyle w:val="TableContents"/>
              <w:jc w:val="right"/>
              <w:rPr>
                <w:sz w:val="14"/>
              </w:rPr>
            </w:pPr>
            <w:r>
              <w:rPr>
                <w:sz w:val="14"/>
              </w:rPr>
              <w:t>OR</w:t>
            </w:r>
          </w:p>
        </w:tc>
        <w:tc>
          <w:tcPr>
            <w:tcW w:w="1005" w:type="dxa"/>
            <w:tcBorders/>
            <w:tcMar>
              <w:left w:w="28" w:type="dxa"/>
              <w:bottom w:w="28" w:type="dxa"/>
              <w:right w:w="28" w:type="dxa"/>
            </w:tcMar>
            <w:vAlign w:val="center"/>
          </w:tcPr>
          <w:p>
            <w:pPr>
              <w:pStyle w:val="TableContents"/>
              <w:rPr>
                <w:sz w:val="14"/>
              </w:rPr>
            </w:pPr>
            <w:r>
              <w:rPr>
                <w:sz w:val="14"/>
              </w:rPr>
              <w:t>95% CI</w:t>
            </w:r>
          </w:p>
        </w:tc>
        <w:tc>
          <w:tcPr>
            <w:tcW w:w="458" w:type="dxa"/>
            <w:tcBorders/>
            <w:tcMar>
              <w:left w:w="28" w:type="dxa"/>
              <w:bottom w:w="28" w:type="dxa"/>
              <w:right w:w="28" w:type="dxa"/>
            </w:tcMar>
            <w:vAlign w:val="center"/>
          </w:tcPr>
          <w:p>
            <w:pPr>
              <w:pStyle w:val="TableContents"/>
              <w:jc w:val="right"/>
              <w:rPr>
                <w:sz w:val="14"/>
              </w:rPr>
            </w:pPr>
            <w:r>
              <w:rPr>
                <w:sz w:val="14"/>
              </w:rPr>
              <w:t>OR</w:t>
            </w:r>
          </w:p>
        </w:tc>
        <w:tc>
          <w:tcPr>
            <w:tcW w:w="1004" w:type="dxa"/>
            <w:tcBorders/>
            <w:tcMar>
              <w:left w:w="28" w:type="dxa"/>
              <w:bottom w:w="28" w:type="dxa"/>
              <w:right w:w="28" w:type="dxa"/>
            </w:tcMar>
            <w:vAlign w:val="center"/>
          </w:tcPr>
          <w:p>
            <w:pPr>
              <w:pStyle w:val="TableContents"/>
              <w:rPr>
                <w:sz w:val="14"/>
              </w:rPr>
            </w:pPr>
            <w:r>
              <w:rPr>
                <w:sz w:val="14"/>
              </w:rPr>
              <w:t>95% CI</w:t>
            </w:r>
          </w:p>
        </w:tc>
      </w:tr>
      <w:tr>
        <w:trPr>
          <w:trHeight w:val="311" w:hRule="atLeast"/>
        </w:trPr>
        <w:tc>
          <w:tcPr>
            <w:tcW w:w="941" w:type="dxa"/>
            <w:tcBorders>
              <w:bottom w:val="single" w:sz="2" w:space="0" w:color="000000"/>
            </w:tcBorders>
            <w:tcMar>
              <w:top w:w="0" w:type="dxa"/>
              <w:bottom w:w="28" w:type="dxa"/>
            </w:tcMar>
            <w:vAlign w:val="center"/>
          </w:tcPr>
          <w:p>
            <w:pPr>
              <w:pStyle w:val="TableContents"/>
              <w:jc w:val="right"/>
              <w:rPr>
                <w:b/>
                <w:b/>
                <w:sz w:val="14"/>
              </w:rPr>
            </w:pPr>
            <w:r>
              <w:rPr>
                <w:b/>
                <w:sz w:val="14"/>
              </w:rPr>
              <w:t>Total</w:t>
            </w:r>
          </w:p>
        </w:tc>
        <w:tc>
          <w:tcPr>
            <w:tcW w:w="548" w:type="dxa"/>
            <w:tcBorders>
              <w:bottom w:val="single" w:sz="2" w:space="0" w:color="000000"/>
            </w:tcBorders>
            <w:tcMar>
              <w:top w:w="0" w:type="dxa"/>
              <w:bottom w:w="28" w:type="dxa"/>
            </w:tcMar>
            <w:vAlign w:val="center"/>
          </w:tcPr>
          <w:p>
            <w:pPr>
              <w:pStyle w:val="TableContents"/>
              <w:jc w:val="right"/>
              <w:rPr>
                <w:b/>
                <w:b/>
                <w:sz w:val="14"/>
              </w:rPr>
            </w:pPr>
            <w:r>
              <w:rPr>
                <w:b/>
                <w:sz w:val="14"/>
              </w:rPr>
              <w:t>359</w:t>
            </w:r>
          </w:p>
        </w:tc>
        <w:tc>
          <w:tcPr>
            <w:tcW w:w="1090" w:type="dxa"/>
            <w:tcBorders>
              <w:bottom w:val="single" w:sz="2" w:space="0" w:color="000000"/>
            </w:tcBorders>
            <w:tcMar>
              <w:top w:w="0" w:type="dxa"/>
              <w:bottom w:w="28" w:type="dxa"/>
            </w:tcMar>
            <w:vAlign w:val="center"/>
          </w:tcPr>
          <w:p>
            <w:pPr>
              <w:pStyle w:val="TableContents"/>
              <w:rPr>
                <w:sz w:val="14"/>
              </w:rPr>
            </w:pPr>
            <w:r>
              <w:rPr>
                <w:sz w:val="14"/>
              </w:rPr>
            </w:r>
          </w:p>
        </w:tc>
        <w:tc>
          <w:tcPr>
            <w:tcW w:w="600" w:type="dxa"/>
            <w:tcBorders>
              <w:bottom w:val="single" w:sz="2" w:space="0" w:color="000000"/>
            </w:tcBorders>
            <w:tcMar>
              <w:top w:w="0" w:type="dxa"/>
              <w:bottom w:w="28" w:type="dxa"/>
            </w:tcMar>
            <w:vAlign w:val="center"/>
          </w:tcPr>
          <w:p>
            <w:pPr>
              <w:pStyle w:val="TableContents"/>
              <w:jc w:val="right"/>
              <w:rPr>
                <w:b/>
                <w:b/>
                <w:sz w:val="14"/>
              </w:rPr>
            </w:pPr>
            <w:r>
              <w:rPr>
                <w:b/>
                <w:sz w:val="14"/>
              </w:rPr>
              <w:t>1362</w:t>
            </w:r>
          </w:p>
        </w:tc>
        <w:tc>
          <w:tcPr>
            <w:tcW w:w="1091" w:type="dxa"/>
            <w:tcBorders>
              <w:bottom w:val="single" w:sz="2" w:space="0" w:color="000000"/>
            </w:tcBorders>
            <w:tcMar>
              <w:top w:w="0" w:type="dxa"/>
              <w:bottom w:w="28" w:type="dxa"/>
            </w:tcMar>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b/>
                <w:b/>
                <w:sz w:val="14"/>
              </w:rPr>
            </w:pPr>
            <w:r>
              <w:rPr>
                <w:b/>
                <w:sz w:val="14"/>
              </w:rPr>
              <w:t>1795</w:t>
            </w:r>
          </w:p>
        </w:tc>
        <w:tc>
          <w:tcPr>
            <w:tcW w:w="1090" w:type="dxa"/>
            <w:tcBorders>
              <w:bottom w:val="single" w:sz="2" w:space="0" w:color="000000"/>
            </w:tcBorders>
            <w:tcMar>
              <w:top w:w="0" w:type="dxa"/>
              <w:bottom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b/>
                <w:b/>
                <w:sz w:val="14"/>
              </w:rPr>
            </w:pPr>
            <w:r>
              <w:rPr>
                <w:b/>
                <w:sz w:val="14"/>
              </w:rPr>
              <w:t>6810</w:t>
            </w:r>
          </w:p>
        </w:tc>
        <w:tc>
          <w:tcPr>
            <w:tcW w:w="1090" w:type="dxa"/>
            <w:tcBorders>
              <w:bottom w:val="single" w:sz="2" w:space="0" w:color="000000"/>
            </w:tcBorders>
            <w:tcMar>
              <w:top w:w="0" w:type="dxa"/>
              <w:bottom w:w="28" w:type="dxa"/>
            </w:tcMar>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rPr>
                <w:sz w:val="14"/>
              </w:rPr>
            </w:pPr>
            <w:r>
              <w:rPr>
                <w:sz w:val="14"/>
              </w:rPr>
            </w:r>
          </w:p>
        </w:tc>
        <w:tc>
          <w:tcPr>
            <w:tcW w:w="1005" w:type="dxa"/>
            <w:tcBorders>
              <w:bottom w:val="single" w:sz="2" w:space="0" w:color="000000"/>
            </w:tcBorders>
            <w:tcMar>
              <w:top w:w="0" w:type="dxa"/>
              <w:bottom w:w="28" w:type="dxa"/>
            </w:tcMar>
            <w:vAlign w:val="center"/>
          </w:tcPr>
          <w:p>
            <w:pPr>
              <w:pStyle w:val="TableContents"/>
              <w:rPr>
                <w:sz w:val="14"/>
              </w:rPr>
            </w:pPr>
            <w:r>
              <w:rPr>
                <w:sz w:val="14"/>
              </w:rPr>
            </w:r>
          </w:p>
        </w:tc>
        <w:tc>
          <w:tcPr>
            <w:tcW w:w="458" w:type="dxa"/>
            <w:tcBorders>
              <w:bottom w:val="single" w:sz="2" w:space="0" w:color="000000"/>
            </w:tcBorders>
            <w:tcMar>
              <w:top w:w="0" w:type="dxa"/>
              <w:bottom w:w="28" w:type="dxa"/>
            </w:tcMar>
            <w:vAlign w:val="center"/>
          </w:tcPr>
          <w:p>
            <w:pPr>
              <w:pStyle w:val="TableContents"/>
              <w:rPr>
                <w:sz w:val="14"/>
              </w:rPr>
            </w:pPr>
            <w:r>
              <w:rPr>
                <w:sz w:val="14"/>
              </w:rPr>
            </w:r>
          </w:p>
        </w:tc>
        <w:tc>
          <w:tcPr>
            <w:tcW w:w="1004" w:type="dxa"/>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11100" w:type="dxa"/>
            <w:gridSpan w:val="15"/>
            <w:tcBorders/>
            <w:shd w:color="auto" w:fill="CCCCCC" w:val="clear"/>
            <w:tcMar>
              <w:left w:w="28" w:type="dxa"/>
              <w:bottom w:w="28" w:type="dxa"/>
              <w:right w:w="28" w:type="dxa"/>
            </w:tcMar>
            <w:vAlign w:val="center"/>
          </w:tcPr>
          <w:p>
            <w:pPr>
              <w:pStyle w:val="TableContents"/>
              <w:rPr>
                <w:b/>
                <w:b/>
                <w:sz w:val="14"/>
              </w:rPr>
            </w:pPr>
            <w:r>
              <w:rPr>
                <w:b/>
                <w:sz w:val="14"/>
              </w:rPr>
              <w:t>Any healthcare setting</w:t>
            </w:r>
          </w:p>
        </w:tc>
      </w:tr>
      <w:tr>
        <w:trPr/>
        <w:tc>
          <w:tcPr>
            <w:tcW w:w="941" w:type="dxa"/>
            <w:vMerge w:val="restart"/>
            <w:tcBorders>
              <w:top w:val="single" w:sz="2" w:space="0" w:color="000000"/>
            </w:tcBorders>
          </w:tcPr>
          <w:p>
            <w:pPr>
              <w:pStyle w:val="TableContents"/>
              <w:jc w:val="right"/>
              <w:rPr>
                <w:sz w:val="14"/>
              </w:rPr>
            </w:pPr>
            <w:r>
              <w:rPr>
                <w:sz w:val="14"/>
              </w:rPr>
              <w:t>1 week</w:t>
            </w:r>
          </w:p>
        </w:tc>
        <w:tc>
          <w:tcPr>
            <w:tcW w:w="548" w:type="dxa"/>
            <w:tcBorders>
              <w:top w:val="single" w:sz="2" w:space="0" w:color="000000"/>
            </w:tcBorders>
            <w:vAlign w:val="center"/>
          </w:tcPr>
          <w:p>
            <w:pPr>
              <w:pStyle w:val="TableContents"/>
              <w:jc w:val="right"/>
              <w:rPr>
                <w:sz w:val="14"/>
              </w:rPr>
            </w:pPr>
            <w:r>
              <w:rPr>
                <w:sz w:val="14"/>
              </w:rPr>
              <w:t>202</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460</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461</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1202</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3.8</w:t>
            </w:r>
          </w:p>
        </w:tc>
        <w:tc>
          <w:tcPr>
            <w:tcW w:w="1005" w:type="dxa"/>
            <w:tcBorders>
              <w:top w:val="single" w:sz="2" w:space="0" w:color="000000"/>
            </w:tcBorders>
            <w:vAlign w:val="center"/>
          </w:tcPr>
          <w:p>
            <w:pPr>
              <w:pStyle w:val="TableContents"/>
              <w:rPr>
                <w:sz w:val="14"/>
              </w:rPr>
            </w:pPr>
            <w:r>
              <w:rPr>
                <w:sz w:val="14"/>
              </w:rPr>
              <w:t>[3.2, 4.5]</w:t>
            </w:r>
          </w:p>
        </w:tc>
        <w:tc>
          <w:tcPr>
            <w:tcW w:w="458" w:type="dxa"/>
            <w:tcBorders>
              <w:top w:val="single" w:sz="2" w:space="0" w:color="000000"/>
            </w:tcBorders>
            <w:vAlign w:val="center"/>
          </w:tcPr>
          <w:p>
            <w:pPr>
              <w:pStyle w:val="TableContents"/>
              <w:jc w:val="right"/>
              <w:rPr>
                <w:sz w:val="14"/>
              </w:rPr>
            </w:pPr>
            <w:r>
              <w:rPr>
                <w:sz w:val="14"/>
              </w:rPr>
              <w:t>2.5</w:t>
            </w:r>
          </w:p>
        </w:tc>
        <w:tc>
          <w:tcPr>
            <w:tcW w:w="1004" w:type="dxa"/>
            <w:tcBorders>
              <w:top w:val="single" w:sz="2" w:space="0" w:color="000000"/>
            </w:tcBorders>
            <w:vAlign w:val="center"/>
          </w:tcPr>
          <w:p>
            <w:pPr>
              <w:pStyle w:val="TableContents"/>
              <w:rPr>
                <w:sz w:val="14"/>
              </w:rPr>
            </w:pPr>
            <w:r>
              <w:rPr>
                <w:sz w:val="14"/>
              </w:rPr>
              <w:t>[2.3, 2.7]</w:t>
            </w:r>
          </w:p>
        </w:tc>
      </w:tr>
      <w:tr>
        <w:trPr/>
        <w:tc>
          <w:tcPr>
            <w:tcW w:w="941" w:type="dxa"/>
            <w:vMerge w:val="continue"/>
            <w:tcBorders>
              <w:top w:val="single" w:sz="2" w:space="0" w:color="000000"/>
            </w:tcBorders>
          </w:tcPr>
          <w:p>
            <w:pPr>
              <w:pStyle w:val="TableContents"/>
              <w:rPr>
                <w:sz w:val="4"/>
                <w:szCs w:val="4"/>
              </w:rPr>
            </w:pPr>
            <w:r>
              <w:rPr>
                <w:sz w:val="4"/>
                <w:szCs w:val="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56.3</w:t>
            </w:r>
          </w:p>
        </w:tc>
        <w:tc>
          <w:tcPr>
            <w:tcW w:w="1090" w:type="dxa"/>
            <w:tcBorders>
              <w:bottom w:val="single" w:sz="2" w:space="0" w:color="000000"/>
            </w:tcBorders>
            <w:tcMar>
              <w:top w:w="0" w:type="dxa"/>
              <w:bottom w:w="28" w:type="dxa"/>
            </w:tcMar>
            <w:vAlign w:val="center"/>
          </w:tcPr>
          <w:p>
            <w:pPr>
              <w:pStyle w:val="TableContents"/>
              <w:rPr>
                <w:sz w:val="14"/>
              </w:rPr>
            </w:pPr>
            <w:r>
              <w:rPr>
                <w:sz w:val="14"/>
              </w:rPr>
              <w:t>[51.1, 61.4]</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33.8</w:t>
            </w:r>
          </w:p>
        </w:tc>
        <w:tc>
          <w:tcPr>
            <w:tcW w:w="1091" w:type="dxa"/>
            <w:tcBorders>
              <w:bottom w:val="single" w:sz="2" w:space="0" w:color="000000"/>
            </w:tcBorders>
            <w:tcMar>
              <w:top w:w="0" w:type="dxa"/>
              <w:bottom w:w="28" w:type="dxa"/>
            </w:tcMar>
            <w:vAlign w:val="center"/>
          </w:tcPr>
          <w:p>
            <w:pPr>
              <w:pStyle w:val="TableContents"/>
              <w:rPr>
                <w:sz w:val="14"/>
              </w:rPr>
            </w:pPr>
            <w:r>
              <w:rPr>
                <w:sz w:val="14"/>
              </w:rPr>
              <w:t>[31.4, 36.4]</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25.7</w:t>
            </w:r>
          </w:p>
        </w:tc>
        <w:tc>
          <w:tcPr>
            <w:tcW w:w="1090" w:type="dxa"/>
            <w:tcBorders>
              <w:bottom w:val="single" w:sz="2" w:space="0" w:color="000000"/>
            </w:tcBorders>
            <w:tcMar>
              <w:top w:w="0" w:type="dxa"/>
              <w:bottom w:w="28" w:type="dxa"/>
            </w:tcMar>
            <w:vAlign w:val="center"/>
          </w:tcPr>
          <w:p>
            <w:pPr>
              <w:pStyle w:val="TableContents"/>
              <w:rPr>
                <w:sz w:val="14"/>
              </w:rPr>
            </w:pPr>
            <w:r>
              <w:rPr>
                <w:sz w:val="14"/>
              </w:rPr>
              <w:t>[23.8, 27.8]</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17.7</w:t>
            </w:r>
          </w:p>
        </w:tc>
        <w:tc>
          <w:tcPr>
            <w:tcW w:w="1090" w:type="dxa"/>
            <w:tcBorders>
              <w:bottom w:val="single" w:sz="2" w:space="0" w:color="000000"/>
            </w:tcBorders>
            <w:tcMar>
              <w:top w:w="0" w:type="dxa"/>
              <w:bottom w:w="28" w:type="dxa"/>
            </w:tcMar>
            <w:vAlign w:val="center"/>
          </w:tcPr>
          <w:p>
            <w:pPr>
              <w:pStyle w:val="TableContents"/>
              <w:rPr>
                <w:sz w:val="14"/>
              </w:rPr>
            </w:pPr>
            <w:r>
              <w:rPr>
                <w:sz w:val="14"/>
              </w:rPr>
              <w:t>[16.8, 18.6]</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941" w:type="dxa"/>
            <w:tcBorders>
              <w:top w:val="single" w:sz="2" w:space="0" w:color="000000"/>
            </w:tcBorders>
          </w:tcPr>
          <w:p>
            <w:pPr>
              <w:pStyle w:val="TableContents"/>
              <w:jc w:val="right"/>
              <w:rPr>
                <w:sz w:val="14"/>
              </w:rPr>
            </w:pPr>
            <w:r>
              <w:rPr>
                <w:sz w:val="14"/>
              </w:rPr>
              <w:t>1 month</w:t>
            </w:r>
          </w:p>
        </w:tc>
        <w:tc>
          <w:tcPr>
            <w:tcW w:w="548" w:type="dxa"/>
            <w:tcBorders>
              <w:top w:val="single" w:sz="2" w:space="0" w:color="000000"/>
            </w:tcBorders>
            <w:vAlign w:val="center"/>
          </w:tcPr>
          <w:p>
            <w:pPr>
              <w:pStyle w:val="TableContents"/>
              <w:jc w:val="right"/>
              <w:rPr>
                <w:sz w:val="14"/>
              </w:rPr>
            </w:pPr>
            <w:r>
              <w:rPr>
                <w:sz w:val="14"/>
              </w:rPr>
              <w:t>337</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1006</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1322</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3613</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6</w:t>
            </w:r>
          </w:p>
        </w:tc>
        <w:tc>
          <w:tcPr>
            <w:tcW w:w="1005" w:type="dxa"/>
            <w:tcBorders>
              <w:top w:val="single" w:sz="2" w:space="0" w:color="000000"/>
            </w:tcBorders>
            <w:vAlign w:val="center"/>
          </w:tcPr>
          <w:p>
            <w:pPr>
              <w:pStyle w:val="TableContents"/>
              <w:rPr>
                <w:sz w:val="14"/>
              </w:rPr>
            </w:pPr>
            <w:r>
              <w:rPr>
                <w:sz w:val="14"/>
              </w:rPr>
              <w:t>[4.6, 7.7]</w:t>
            </w:r>
          </w:p>
        </w:tc>
        <w:tc>
          <w:tcPr>
            <w:tcW w:w="458" w:type="dxa"/>
            <w:tcBorders>
              <w:top w:val="single" w:sz="2" w:space="0" w:color="000000"/>
            </w:tcBorders>
            <w:vAlign w:val="center"/>
          </w:tcPr>
          <w:p>
            <w:pPr>
              <w:pStyle w:val="TableContents"/>
              <w:jc w:val="right"/>
              <w:rPr>
                <w:sz w:val="14"/>
              </w:rPr>
            </w:pPr>
            <w:r>
              <w:rPr>
                <w:sz w:val="14"/>
              </w:rPr>
              <w:t>2.7</w:t>
            </w:r>
          </w:p>
        </w:tc>
        <w:tc>
          <w:tcPr>
            <w:tcW w:w="1004" w:type="dxa"/>
            <w:tcBorders>
              <w:top w:val="single" w:sz="2" w:space="0" w:color="000000"/>
            </w:tcBorders>
            <w:vAlign w:val="center"/>
          </w:tcPr>
          <w:p>
            <w:pPr>
              <w:pStyle w:val="TableContents"/>
              <w:rPr>
                <w:sz w:val="14"/>
              </w:rPr>
            </w:pPr>
            <w:r>
              <w:rPr>
                <w:sz w:val="14"/>
              </w:rPr>
              <w:t>[2.5, 2.9]</w:t>
            </w:r>
          </w:p>
        </w:tc>
      </w:tr>
      <w:tr>
        <w:trPr>
          <w:trHeight w:val="311" w:hRule="atLeast"/>
        </w:trPr>
        <w:tc>
          <w:tcPr>
            <w:tcW w:w="941" w:type="dxa"/>
            <w:tcBorders>
              <w:bottom w:val="single" w:sz="2" w:space="0" w:color="000000"/>
            </w:tcBorders>
            <w:tcMar>
              <w:top w:w="0" w:type="dxa"/>
              <w:bottom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93.9</w:t>
            </w:r>
          </w:p>
        </w:tc>
        <w:tc>
          <w:tcPr>
            <w:tcW w:w="1090" w:type="dxa"/>
            <w:tcBorders>
              <w:bottom w:val="single" w:sz="2" w:space="0" w:color="000000"/>
            </w:tcBorders>
            <w:tcMar>
              <w:top w:w="0" w:type="dxa"/>
              <w:bottom w:w="28" w:type="dxa"/>
            </w:tcMar>
            <w:vAlign w:val="center"/>
          </w:tcPr>
          <w:p>
            <w:pPr>
              <w:pStyle w:val="TableContents"/>
              <w:rPr>
                <w:sz w:val="14"/>
              </w:rPr>
            </w:pPr>
            <w:r>
              <w:rPr>
                <w:sz w:val="14"/>
              </w:rPr>
              <w:t>[90.9, 96.0]</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73.9</w:t>
            </w:r>
          </w:p>
        </w:tc>
        <w:tc>
          <w:tcPr>
            <w:tcW w:w="1091" w:type="dxa"/>
            <w:tcBorders>
              <w:bottom w:val="single" w:sz="2" w:space="0" w:color="000000"/>
            </w:tcBorders>
            <w:tcMar>
              <w:top w:w="0" w:type="dxa"/>
              <w:bottom w:w="28" w:type="dxa"/>
            </w:tcMar>
            <w:vAlign w:val="center"/>
          </w:tcPr>
          <w:p>
            <w:pPr>
              <w:pStyle w:val="TableContents"/>
              <w:rPr>
                <w:sz w:val="14"/>
              </w:rPr>
            </w:pPr>
            <w:r>
              <w:rPr>
                <w:sz w:val="14"/>
              </w:rPr>
              <w:t>[71.5, 76.2]</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73.7</w:t>
            </w:r>
          </w:p>
        </w:tc>
        <w:tc>
          <w:tcPr>
            <w:tcW w:w="1090" w:type="dxa"/>
            <w:tcBorders>
              <w:bottom w:val="single" w:sz="2" w:space="0" w:color="000000"/>
            </w:tcBorders>
            <w:tcMar>
              <w:top w:w="0" w:type="dxa"/>
              <w:bottom w:w="28" w:type="dxa"/>
            </w:tcMar>
            <w:vAlign w:val="center"/>
          </w:tcPr>
          <w:p>
            <w:pPr>
              <w:pStyle w:val="TableContents"/>
              <w:rPr>
                <w:sz w:val="14"/>
              </w:rPr>
            </w:pPr>
            <w:r>
              <w:rPr>
                <w:sz w:val="14"/>
              </w:rPr>
              <w:t>[71.6, 75.7]</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53.1</w:t>
            </w:r>
          </w:p>
        </w:tc>
        <w:tc>
          <w:tcPr>
            <w:tcW w:w="1090" w:type="dxa"/>
            <w:tcBorders>
              <w:bottom w:val="single" w:sz="2" w:space="0" w:color="000000"/>
            </w:tcBorders>
            <w:tcMar>
              <w:top w:w="0" w:type="dxa"/>
              <w:bottom w:w="28" w:type="dxa"/>
            </w:tcMar>
            <w:vAlign w:val="center"/>
          </w:tcPr>
          <w:p>
            <w:pPr>
              <w:pStyle w:val="TableContents"/>
              <w:rPr>
                <w:sz w:val="14"/>
              </w:rPr>
            </w:pPr>
            <w:r>
              <w:rPr>
                <w:sz w:val="14"/>
              </w:rPr>
              <w:t>[51.9, 54.3]</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941" w:type="dxa"/>
            <w:tcBorders>
              <w:top w:val="single" w:sz="2" w:space="0" w:color="000000"/>
            </w:tcBorders>
          </w:tcPr>
          <w:p>
            <w:pPr>
              <w:pStyle w:val="TableContents"/>
              <w:jc w:val="right"/>
              <w:rPr>
                <w:sz w:val="14"/>
              </w:rPr>
            </w:pPr>
            <w:r>
              <w:rPr>
                <w:sz w:val="14"/>
              </w:rPr>
              <w:t>1 year</w:t>
            </w:r>
          </w:p>
        </w:tc>
        <w:tc>
          <w:tcPr>
            <w:tcW w:w="548" w:type="dxa"/>
            <w:tcBorders>
              <w:top w:val="single" w:sz="2" w:space="0" w:color="000000"/>
            </w:tcBorders>
            <w:vAlign w:val="center"/>
          </w:tcPr>
          <w:p>
            <w:pPr>
              <w:pStyle w:val="TableContents"/>
              <w:jc w:val="right"/>
              <w:rPr>
                <w:sz w:val="14"/>
              </w:rPr>
            </w:pPr>
            <w:r>
              <w:rPr>
                <w:sz w:val="14"/>
              </w:rPr>
              <w:t>356</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1249</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1705</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5362</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6.2</w:t>
            </w:r>
          </w:p>
        </w:tc>
        <w:tc>
          <w:tcPr>
            <w:tcW w:w="1005" w:type="dxa"/>
            <w:tcBorders>
              <w:top w:val="single" w:sz="2" w:space="0" w:color="000000"/>
            </w:tcBorders>
            <w:vAlign w:val="center"/>
          </w:tcPr>
          <w:p>
            <w:pPr>
              <w:pStyle w:val="TableContents"/>
              <w:rPr>
                <w:sz w:val="14"/>
              </w:rPr>
            </w:pPr>
            <w:r>
              <w:rPr>
                <w:sz w:val="14"/>
              </w:rPr>
              <w:t>[3.5, 10.9]</w:t>
            </w:r>
          </w:p>
        </w:tc>
        <w:tc>
          <w:tcPr>
            <w:tcW w:w="458" w:type="dxa"/>
            <w:tcBorders>
              <w:top w:val="single" w:sz="2" w:space="0" w:color="000000"/>
            </w:tcBorders>
            <w:vAlign w:val="center"/>
          </w:tcPr>
          <w:p>
            <w:pPr>
              <w:pStyle w:val="TableContents"/>
              <w:jc w:val="right"/>
              <w:rPr>
                <w:sz w:val="14"/>
              </w:rPr>
            </w:pPr>
            <w:r>
              <w:rPr>
                <w:sz w:val="14"/>
              </w:rPr>
              <w:t>3</w:t>
            </w:r>
          </w:p>
        </w:tc>
        <w:tc>
          <w:tcPr>
            <w:tcW w:w="1004" w:type="dxa"/>
            <w:tcBorders>
              <w:top w:val="single" w:sz="2" w:space="0" w:color="000000"/>
            </w:tcBorders>
            <w:vAlign w:val="center"/>
          </w:tcPr>
          <w:p>
            <w:pPr>
              <w:pStyle w:val="TableContents"/>
              <w:rPr>
                <w:sz w:val="14"/>
              </w:rPr>
            </w:pPr>
            <w:r>
              <w:rPr>
                <w:sz w:val="14"/>
              </w:rPr>
              <w:t>[2.7, 3.4]</w:t>
            </w:r>
          </w:p>
        </w:tc>
      </w:tr>
      <w:tr>
        <w:trPr>
          <w:trHeight w:val="311" w:hRule="atLeast"/>
        </w:trPr>
        <w:tc>
          <w:tcPr>
            <w:tcW w:w="941" w:type="dxa"/>
            <w:tcBorders>
              <w:bottom w:val="single" w:sz="2" w:space="0" w:color="000000"/>
            </w:tcBorders>
            <w:tcMar>
              <w:top w:w="0" w:type="dxa"/>
              <w:bottom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99.2</w:t>
            </w:r>
          </w:p>
        </w:tc>
        <w:tc>
          <w:tcPr>
            <w:tcW w:w="1090" w:type="dxa"/>
            <w:tcBorders>
              <w:bottom w:val="single" w:sz="2" w:space="0" w:color="000000"/>
            </w:tcBorders>
            <w:tcMar>
              <w:top w:w="0" w:type="dxa"/>
              <w:bottom w:w="28" w:type="dxa"/>
            </w:tcMar>
            <w:vAlign w:val="center"/>
          </w:tcPr>
          <w:p>
            <w:pPr>
              <w:pStyle w:val="TableContents"/>
              <w:rPr>
                <w:sz w:val="14"/>
              </w:rPr>
            </w:pPr>
            <w:r>
              <w:rPr>
                <w:sz w:val="14"/>
              </w:rPr>
              <w:t>[97.6, 99.8]</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91.8</w:t>
            </w:r>
          </w:p>
        </w:tc>
        <w:tc>
          <w:tcPr>
            <w:tcW w:w="1091" w:type="dxa"/>
            <w:tcBorders>
              <w:bottom w:val="single" w:sz="2" w:space="0" w:color="000000"/>
            </w:tcBorders>
            <w:tcMar>
              <w:top w:w="0" w:type="dxa"/>
              <w:bottom w:w="28" w:type="dxa"/>
            </w:tcMar>
            <w:vAlign w:val="center"/>
          </w:tcPr>
          <w:p>
            <w:pPr>
              <w:pStyle w:val="TableContents"/>
              <w:rPr>
                <w:sz w:val="14"/>
              </w:rPr>
            </w:pPr>
            <w:r>
              <w:rPr>
                <w:sz w:val="14"/>
              </w:rPr>
              <w:t>[90.2, 93.1]</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95</w:t>
            </w:r>
          </w:p>
        </w:tc>
        <w:tc>
          <w:tcPr>
            <w:tcW w:w="1090" w:type="dxa"/>
            <w:tcBorders>
              <w:bottom w:val="single" w:sz="2" w:space="0" w:color="000000"/>
            </w:tcBorders>
            <w:tcMar>
              <w:top w:w="0" w:type="dxa"/>
              <w:bottom w:w="28" w:type="dxa"/>
            </w:tcMar>
            <w:vAlign w:val="center"/>
          </w:tcPr>
          <w:p>
            <w:pPr>
              <w:pStyle w:val="TableContents"/>
              <w:rPr>
                <w:sz w:val="14"/>
              </w:rPr>
            </w:pPr>
            <w:r>
              <w:rPr>
                <w:sz w:val="14"/>
              </w:rPr>
              <w:t>[93.9, 96.0]</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78.8</w:t>
            </w:r>
          </w:p>
        </w:tc>
        <w:tc>
          <w:tcPr>
            <w:tcW w:w="1090" w:type="dxa"/>
            <w:tcBorders>
              <w:bottom w:val="single" w:sz="2" w:space="0" w:color="000000"/>
            </w:tcBorders>
            <w:tcMar>
              <w:top w:w="0" w:type="dxa"/>
              <w:bottom w:w="28" w:type="dxa"/>
            </w:tcMar>
            <w:vAlign w:val="center"/>
          </w:tcPr>
          <w:p>
            <w:pPr>
              <w:pStyle w:val="TableContents"/>
              <w:rPr>
                <w:sz w:val="14"/>
              </w:rPr>
            </w:pPr>
            <w:r>
              <w:rPr>
                <w:sz w:val="14"/>
              </w:rPr>
              <w:t>[77.8, 79.7]</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11100" w:type="dxa"/>
            <w:gridSpan w:val="15"/>
            <w:tcBorders/>
            <w:shd w:color="auto" w:fill="CCCCCC" w:val="clear"/>
            <w:tcMar>
              <w:left w:w="28" w:type="dxa"/>
              <w:bottom w:w="28" w:type="dxa"/>
              <w:right w:w="28" w:type="dxa"/>
            </w:tcMar>
            <w:vAlign w:val="center"/>
          </w:tcPr>
          <w:p>
            <w:pPr>
              <w:pStyle w:val="TableContents"/>
              <w:rPr>
                <w:b/>
                <w:b/>
                <w:sz w:val="14"/>
              </w:rPr>
            </w:pPr>
            <w:r>
              <w:rPr>
                <w:b/>
                <w:sz w:val="14"/>
              </w:rPr>
              <w:t>GP</w:t>
            </w:r>
          </w:p>
        </w:tc>
      </w:tr>
      <w:tr>
        <w:trPr/>
        <w:tc>
          <w:tcPr>
            <w:tcW w:w="941" w:type="dxa"/>
            <w:vMerge w:val="restart"/>
            <w:tcBorders>
              <w:top w:val="single" w:sz="2" w:space="0" w:color="000000"/>
            </w:tcBorders>
          </w:tcPr>
          <w:p>
            <w:pPr>
              <w:pStyle w:val="TableContents"/>
              <w:jc w:val="right"/>
              <w:rPr>
                <w:sz w:val="14"/>
              </w:rPr>
            </w:pPr>
            <w:r>
              <w:rPr>
                <w:sz w:val="14"/>
              </w:rPr>
              <w:t>1 week</w:t>
            </w:r>
          </w:p>
        </w:tc>
        <w:tc>
          <w:tcPr>
            <w:tcW w:w="548" w:type="dxa"/>
            <w:tcBorders>
              <w:top w:val="single" w:sz="2" w:space="0" w:color="000000"/>
            </w:tcBorders>
            <w:vAlign w:val="center"/>
          </w:tcPr>
          <w:p>
            <w:pPr>
              <w:pStyle w:val="TableContents"/>
              <w:jc w:val="right"/>
              <w:rPr>
                <w:sz w:val="14"/>
              </w:rPr>
            </w:pPr>
            <w:r>
              <w:rPr>
                <w:sz w:val="14"/>
              </w:rPr>
              <w:t>186</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416</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434</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1109</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3.5</w:t>
            </w:r>
          </w:p>
        </w:tc>
        <w:tc>
          <w:tcPr>
            <w:tcW w:w="1005" w:type="dxa"/>
            <w:tcBorders>
              <w:top w:val="single" w:sz="2" w:space="0" w:color="000000"/>
            </w:tcBorders>
            <w:vAlign w:val="center"/>
          </w:tcPr>
          <w:p>
            <w:pPr>
              <w:pStyle w:val="TableContents"/>
              <w:rPr>
                <w:sz w:val="14"/>
              </w:rPr>
            </w:pPr>
            <w:r>
              <w:rPr>
                <w:sz w:val="14"/>
              </w:rPr>
              <w:t>[3.0, 4.1]</w:t>
            </w:r>
          </w:p>
        </w:tc>
        <w:tc>
          <w:tcPr>
            <w:tcW w:w="458" w:type="dxa"/>
            <w:tcBorders>
              <w:top w:val="single" w:sz="2" w:space="0" w:color="000000"/>
            </w:tcBorders>
            <w:vAlign w:val="center"/>
          </w:tcPr>
          <w:p>
            <w:pPr>
              <w:pStyle w:val="TableContents"/>
              <w:jc w:val="right"/>
              <w:rPr>
                <w:sz w:val="14"/>
              </w:rPr>
            </w:pPr>
            <w:r>
              <w:rPr>
                <w:sz w:val="14"/>
              </w:rPr>
              <w:t>2.3</w:t>
            </w:r>
          </w:p>
        </w:tc>
        <w:tc>
          <w:tcPr>
            <w:tcW w:w="1004" w:type="dxa"/>
            <w:tcBorders>
              <w:top w:val="single" w:sz="2" w:space="0" w:color="000000"/>
            </w:tcBorders>
            <w:vAlign w:val="center"/>
          </w:tcPr>
          <w:p>
            <w:pPr>
              <w:pStyle w:val="TableContents"/>
              <w:rPr>
                <w:sz w:val="14"/>
              </w:rPr>
            </w:pPr>
            <w:r>
              <w:rPr>
                <w:sz w:val="14"/>
              </w:rPr>
              <w:t>[2.1, 2.6]</w:t>
            </w:r>
          </w:p>
        </w:tc>
      </w:tr>
      <w:tr>
        <w:trPr/>
        <w:tc>
          <w:tcPr>
            <w:tcW w:w="941" w:type="dxa"/>
            <w:vMerge w:val="continue"/>
            <w:tcBorders>
              <w:top w:val="single" w:sz="2" w:space="0" w:color="000000"/>
            </w:tcBorders>
          </w:tcPr>
          <w:p>
            <w:pPr>
              <w:pStyle w:val="TableContents"/>
              <w:rPr>
                <w:sz w:val="4"/>
                <w:szCs w:val="4"/>
              </w:rPr>
            </w:pPr>
            <w:r>
              <w:rPr>
                <w:sz w:val="4"/>
                <w:szCs w:val="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51.9</w:t>
            </w:r>
          </w:p>
        </w:tc>
        <w:tc>
          <w:tcPr>
            <w:tcW w:w="1090" w:type="dxa"/>
            <w:tcBorders>
              <w:bottom w:val="single" w:sz="2" w:space="0" w:color="000000"/>
            </w:tcBorders>
            <w:tcMar>
              <w:top w:w="0" w:type="dxa"/>
              <w:bottom w:w="28" w:type="dxa"/>
            </w:tcMar>
            <w:vAlign w:val="center"/>
          </w:tcPr>
          <w:p>
            <w:pPr>
              <w:pStyle w:val="TableContents"/>
              <w:rPr>
                <w:sz w:val="14"/>
              </w:rPr>
            </w:pPr>
            <w:r>
              <w:rPr>
                <w:sz w:val="14"/>
              </w:rPr>
              <w:t>[46.7, 57.0]</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30.6</w:t>
            </w:r>
          </w:p>
        </w:tc>
        <w:tc>
          <w:tcPr>
            <w:tcW w:w="1091" w:type="dxa"/>
            <w:tcBorders>
              <w:bottom w:val="single" w:sz="2" w:space="0" w:color="000000"/>
            </w:tcBorders>
            <w:tcMar>
              <w:top w:w="0" w:type="dxa"/>
              <w:bottom w:w="28" w:type="dxa"/>
            </w:tcMar>
            <w:vAlign w:val="center"/>
          </w:tcPr>
          <w:p>
            <w:pPr>
              <w:pStyle w:val="TableContents"/>
              <w:rPr>
                <w:sz w:val="14"/>
              </w:rPr>
            </w:pPr>
            <w:r>
              <w:rPr>
                <w:sz w:val="14"/>
              </w:rPr>
              <w:t>[28.2, 33.1]</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24.2</w:t>
            </w:r>
          </w:p>
        </w:tc>
        <w:tc>
          <w:tcPr>
            <w:tcW w:w="1090" w:type="dxa"/>
            <w:tcBorders>
              <w:bottom w:val="single" w:sz="2" w:space="0" w:color="000000"/>
            </w:tcBorders>
            <w:tcMar>
              <w:top w:w="0" w:type="dxa"/>
              <w:bottom w:w="28" w:type="dxa"/>
            </w:tcMar>
            <w:vAlign w:val="center"/>
          </w:tcPr>
          <w:p>
            <w:pPr>
              <w:pStyle w:val="TableContents"/>
              <w:rPr>
                <w:sz w:val="14"/>
              </w:rPr>
            </w:pPr>
            <w:r>
              <w:rPr>
                <w:sz w:val="14"/>
              </w:rPr>
              <w:t>[22.3, 26.3]</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16.3</w:t>
            </w:r>
          </w:p>
        </w:tc>
        <w:tc>
          <w:tcPr>
            <w:tcW w:w="1090" w:type="dxa"/>
            <w:tcBorders>
              <w:bottom w:val="single" w:sz="2" w:space="0" w:color="000000"/>
            </w:tcBorders>
            <w:tcMar>
              <w:top w:w="0" w:type="dxa"/>
              <w:bottom w:w="28" w:type="dxa"/>
            </w:tcMar>
            <w:vAlign w:val="center"/>
          </w:tcPr>
          <w:p>
            <w:pPr>
              <w:pStyle w:val="TableContents"/>
              <w:rPr>
                <w:sz w:val="14"/>
              </w:rPr>
            </w:pPr>
            <w:r>
              <w:rPr>
                <w:sz w:val="14"/>
              </w:rPr>
              <w:t>[15.5, 17.2]</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941" w:type="dxa"/>
            <w:tcBorders>
              <w:top w:val="single" w:sz="2" w:space="0" w:color="000000"/>
            </w:tcBorders>
          </w:tcPr>
          <w:p>
            <w:pPr>
              <w:pStyle w:val="TableContents"/>
              <w:jc w:val="right"/>
              <w:rPr>
                <w:sz w:val="14"/>
              </w:rPr>
            </w:pPr>
            <w:r>
              <w:rPr>
                <w:sz w:val="14"/>
              </w:rPr>
              <w:t>1 month</w:t>
            </w:r>
          </w:p>
        </w:tc>
        <w:tc>
          <w:tcPr>
            <w:tcW w:w="548" w:type="dxa"/>
            <w:tcBorders>
              <w:top w:val="single" w:sz="2" w:space="0" w:color="000000"/>
            </w:tcBorders>
            <w:vAlign w:val="center"/>
          </w:tcPr>
          <w:p>
            <w:pPr>
              <w:pStyle w:val="TableContents"/>
              <w:jc w:val="right"/>
              <w:rPr>
                <w:sz w:val="14"/>
              </w:rPr>
            </w:pPr>
            <w:r>
              <w:rPr>
                <w:sz w:val="14"/>
              </w:rPr>
              <w:t>327</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966</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1300</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3508</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4.3</w:t>
            </w:r>
          </w:p>
        </w:tc>
        <w:tc>
          <w:tcPr>
            <w:tcW w:w="1005" w:type="dxa"/>
            <w:tcBorders>
              <w:top w:val="single" w:sz="2" w:space="0" w:color="000000"/>
            </w:tcBorders>
            <w:vAlign w:val="center"/>
          </w:tcPr>
          <w:p>
            <w:pPr>
              <w:pStyle w:val="TableContents"/>
              <w:rPr>
                <w:sz w:val="14"/>
              </w:rPr>
            </w:pPr>
            <w:r>
              <w:rPr>
                <w:sz w:val="14"/>
              </w:rPr>
              <w:t>[3.5, 5.4]</w:t>
            </w:r>
          </w:p>
        </w:tc>
        <w:tc>
          <w:tcPr>
            <w:tcW w:w="458" w:type="dxa"/>
            <w:tcBorders>
              <w:top w:val="single" w:sz="2" w:space="0" w:color="000000"/>
            </w:tcBorders>
            <w:vAlign w:val="center"/>
          </w:tcPr>
          <w:p>
            <w:pPr>
              <w:pStyle w:val="TableContents"/>
              <w:jc w:val="right"/>
              <w:rPr>
                <w:sz w:val="14"/>
              </w:rPr>
            </w:pPr>
            <w:r>
              <w:rPr>
                <w:sz w:val="14"/>
              </w:rPr>
              <w:t>2.5</w:t>
            </w:r>
          </w:p>
        </w:tc>
        <w:tc>
          <w:tcPr>
            <w:tcW w:w="1004" w:type="dxa"/>
            <w:tcBorders>
              <w:top w:val="single" w:sz="2" w:space="0" w:color="000000"/>
            </w:tcBorders>
            <w:vAlign w:val="center"/>
          </w:tcPr>
          <w:p>
            <w:pPr>
              <w:pStyle w:val="TableContents"/>
              <w:rPr>
                <w:sz w:val="14"/>
              </w:rPr>
            </w:pPr>
            <w:r>
              <w:rPr>
                <w:sz w:val="14"/>
              </w:rPr>
              <w:t>[2.3, 2.7]</w:t>
            </w:r>
          </w:p>
        </w:tc>
      </w:tr>
      <w:tr>
        <w:trPr>
          <w:trHeight w:val="311" w:hRule="atLeast"/>
        </w:trPr>
        <w:tc>
          <w:tcPr>
            <w:tcW w:w="941" w:type="dxa"/>
            <w:tcBorders>
              <w:bottom w:val="single" w:sz="2" w:space="0" w:color="000000"/>
            </w:tcBorders>
            <w:tcMar>
              <w:top w:w="0" w:type="dxa"/>
              <w:bottom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91.1</w:t>
            </w:r>
          </w:p>
        </w:tc>
        <w:tc>
          <w:tcPr>
            <w:tcW w:w="1090" w:type="dxa"/>
            <w:tcBorders>
              <w:bottom w:val="single" w:sz="2" w:space="0" w:color="000000"/>
            </w:tcBorders>
            <w:tcMar>
              <w:top w:w="0" w:type="dxa"/>
              <w:bottom w:w="28" w:type="dxa"/>
            </w:tcMar>
            <w:vAlign w:val="center"/>
          </w:tcPr>
          <w:p>
            <w:pPr>
              <w:pStyle w:val="TableContents"/>
              <w:rPr>
                <w:sz w:val="14"/>
              </w:rPr>
            </w:pPr>
            <w:r>
              <w:rPr>
                <w:sz w:val="14"/>
              </w:rPr>
              <w:t>[87.7, 93.7]</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71</w:t>
            </w:r>
          </w:p>
        </w:tc>
        <w:tc>
          <w:tcPr>
            <w:tcW w:w="1091" w:type="dxa"/>
            <w:tcBorders>
              <w:bottom w:val="single" w:sz="2" w:space="0" w:color="000000"/>
            </w:tcBorders>
            <w:tcMar>
              <w:top w:w="0" w:type="dxa"/>
              <w:bottom w:w="28" w:type="dxa"/>
            </w:tcMar>
            <w:vAlign w:val="center"/>
          </w:tcPr>
          <w:p>
            <w:pPr>
              <w:pStyle w:val="TableContents"/>
              <w:rPr>
                <w:sz w:val="14"/>
              </w:rPr>
            </w:pPr>
            <w:r>
              <w:rPr>
                <w:sz w:val="14"/>
              </w:rPr>
              <w:t>[68.5, 73.3]</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72.5</w:t>
            </w:r>
          </w:p>
        </w:tc>
        <w:tc>
          <w:tcPr>
            <w:tcW w:w="1090" w:type="dxa"/>
            <w:tcBorders>
              <w:bottom w:val="single" w:sz="2" w:space="0" w:color="000000"/>
            </w:tcBorders>
            <w:tcMar>
              <w:top w:w="0" w:type="dxa"/>
              <w:bottom w:w="28" w:type="dxa"/>
            </w:tcMar>
            <w:vAlign w:val="center"/>
          </w:tcPr>
          <w:p>
            <w:pPr>
              <w:pStyle w:val="TableContents"/>
              <w:rPr>
                <w:sz w:val="14"/>
              </w:rPr>
            </w:pPr>
            <w:r>
              <w:rPr>
                <w:sz w:val="14"/>
              </w:rPr>
              <w:t>[70.4, 74.5]</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51.6</w:t>
            </w:r>
          </w:p>
        </w:tc>
        <w:tc>
          <w:tcPr>
            <w:tcW w:w="1090" w:type="dxa"/>
            <w:tcBorders>
              <w:bottom w:val="single" w:sz="2" w:space="0" w:color="000000"/>
            </w:tcBorders>
            <w:tcMar>
              <w:top w:w="0" w:type="dxa"/>
              <w:bottom w:w="28" w:type="dxa"/>
            </w:tcMar>
            <w:vAlign w:val="center"/>
          </w:tcPr>
          <w:p>
            <w:pPr>
              <w:pStyle w:val="TableContents"/>
              <w:rPr>
                <w:sz w:val="14"/>
              </w:rPr>
            </w:pPr>
            <w:r>
              <w:rPr>
                <w:sz w:val="14"/>
              </w:rPr>
              <w:t>[50.4, 52.7]</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941" w:type="dxa"/>
            <w:tcBorders>
              <w:top w:val="single" w:sz="2" w:space="0" w:color="000000"/>
            </w:tcBorders>
          </w:tcPr>
          <w:p>
            <w:pPr>
              <w:pStyle w:val="TableContents"/>
              <w:jc w:val="right"/>
              <w:rPr>
                <w:sz w:val="14"/>
              </w:rPr>
            </w:pPr>
            <w:r>
              <w:rPr>
                <w:sz w:val="14"/>
              </w:rPr>
              <w:t>1 year</w:t>
            </w:r>
          </w:p>
        </w:tc>
        <w:tc>
          <w:tcPr>
            <w:tcW w:w="548" w:type="dxa"/>
            <w:tcBorders>
              <w:top w:val="single" w:sz="2" w:space="0" w:color="000000"/>
            </w:tcBorders>
            <w:vAlign w:val="center"/>
          </w:tcPr>
          <w:p>
            <w:pPr>
              <w:pStyle w:val="TableContents"/>
              <w:jc w:val="right"/>
              <w:rPr>
                <w:sz w:val="14"/>
              </w:rPr>
            </w:pPr>
            <w:r>
              <w:rPr>
                <w:sz w:val="14"/>
              </w:rPr>
              <w:t>352</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1209</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1692</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5243</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3.2</w:t>
            </w:r>
          </w:p>
        </w:tc>
        <w:tc>
          <w:tcPr>
            <w:tcW w:w="1005" w:type="dxa"/>
            <w:tcBorders>
              <w:top w:val="single" w:sz="2" w:space="0" w:color="000000"/>
            </w:tcBorders>
            <w:vAlign w:val="center"/>
          </w:tcPr>
          <w:p>
            <w:pPr>
              <w:pStyle w:val="TableContents"/>
              <w:rPr>
                <w:sz w:val="14"/>
              </w:rPr>
            </w:pPr>
            <w:r>
              <w:rPr>
                <w:sz w:val="14"/>
              </w:rPr>
              <w:t>[2.1, 4.7]</w:t>
            </w:r>
          </w:p>
        </w:tc>
        <w:tc>
          <w:tcPr>
            <w:tcW w:w="458" w:type="dxa"/>
            <w:tcBorders>
              <w:top w:val="single" w:sz="2" w:space="0" w:color="000000"/>
            </w:tcBorders>
            <w:vAlign w:val="center"/>
          </w:tcPr>
          <w:p>
            <w:pPr>
              <w:pStyle w:val="TableContents"/>
              <w:jc w:val="right"/>
              <w:rPr>
                <w:sz w:val="14"/>
              </w:rPr>
            </w:pPr>
            <w:r>
              <w:rPr>
                <w:sz w:val="14"/>
              </w:rPr>
              <w:t>2.4</w:t>
            </w:r>
          </w:p>
        </w:tc>
        <w:tc>
          <w:tcPr>
            <w:tcW w:w="1004" w:type="dxa"/>
            <w:tcBorders>
              <w:top w:val="single" w:sz="2" w:space="0" w:color="000000"/>
            </w:tcBorders>
            <w:vAlign w:val="center"/>
          </w:tcPr>
          <w:p>
            <w:pPr>
              <w:pStyle w:val="TableContents"/>
              <w:rPr>
                <w:sz w:val="14"/>
              </w:rPr>
            </w:pPr>
            <w:r>
              <w:rPr>
                <w:sz w:val="14"/>
              </w:rPr>
              <w:t>[2.2, 2.6]</w:t>
            </w:r>
          </w:p>
        </w:tc>
      </w:tr>
      <w:tr>
        <w:trPr>
          <w:trHeight w:val="311" w:hRule="atLeast"/>
        </w:trPr>
        <w:tc>
          <w:tcPr>
            <w:tcW w:w="941" w:type="dxa"/>
            <w:tcBorders>
              <w:bottom w:val="single" w:sz="2" w:space="0" w:color="000000"/>
            </w:tcBorders>
            <w:tcMar>
              <w:top w:w="0" w:type="dxa"/>
              <w:bottom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98.1</w:t>
            </w:r>
          </w:p>
        </w:tc>
        <w:tc>
          <w:tcPr>
            <w:tcW w:w="1090" w:type="dxa"/>
            <w:tcBorders>
              <w:bottom w:val="single" w:sz="2" w:space="0" w:color="000000"/>
            </w:tcBorders>
            <w:tcMar>
              <w:top w:w="0" w:type="dxa"/>
              <w:bottom w:w="28" w:type="dxa"/>
            </w:tcMar>
            <w:vAlign w:val="center"/>
          </w:tcPr>
          <w:p>
            <w:pPr>
              <w:pStyle w:val="TableContents"/>
              <w:rPr>
                <w:sz w:val="14"/>
              </w:rPr>
            </w:pPr>
            <w:r>
              <w:rPr>
                <w:sz w:val="14"/>
              </w:rPr>
              <w:t>[96.1, 99.1]</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88.8</w:t>
            </w:r>
          </w:p>
        </w:tc>
        <w:tc>
          <w:tcPr>
            <w:tcW w:w="1091" w:type="dxa"/>
            <w:tcBorders>
              <w:bottom w:val="single" w:sz="2" w:space="0" w:color="000000"/>
            </w:tcBorders>
            <w:tcMar>
              <w:top w:w="0" w:type="dxa"/>
              <w:bottom w:w="28" w:type="dxa"/>
            </w:tcMar>
            <w:vAlign w:val="center"/>
          </w:tcPr>
          <w:p>
            <w:pPr>
              <w:pStyle w:val="TableContents"/>
              <w:rPr>
                <w:sz w:val="14"/>
              </w:rPr>
            </w:pPr>
            <w:r>
              <w:rPr>
                <w:sz w:val="14"/>
              </w:rPr>
              <w:t>[87.0, 90.4]</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94.3</w:t>
            </w:r>
          </w:p>
        </w:tc>
        <w:tc>
          <w:tcPr>
            <w:tcW w:w="1090" w:type="dxa"/>
            <w:tcBorders>
              <w:bottom w:val="single" w:sz="2" w:space="0" w:color="000000"/>
            </w:tcBorders>
            <w:tcMar>
              <w:top w:w="0" w:type="dxa"/>
              <w:bottom w:w="28" w:type="dxa"/>
            </w:tcMar>
            <w:vAlign w:val="center"/>
          </w:tcPr>
          <w:p>
            <w:pPr>
              <w:pStyle w:val="TableContents"/>
              <w:rPr>
                <w:sz w:val="14"/>
              </w:rPr>
            </w:pPr>
            <w:r>
              <w:rPr>
                <w:sz w:val="14"/>
              </w:rPr>
              <w:t>[93.1, 95.3]</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77</w:t>
            </w:r>
          </w:p>
        </w:tc>
        <w:tc>
          <w:tcPr>
            <w:tcW w:w="1090" w:type="dxa"/>
            <w:tcBorders>
              <w:bottom w:val="single" w:sz="2" w:space="0" w:color="000000"/>
            </w:tcBorders>
            <w:tcMar>
              <w:top w:w="0" w:type="dxa"/>
              <w:bottom w:w="28" w:type="dxa"/>
            </w:tcMar>
            <w:vAlign w:val="center"/>
          </w:tcPr>
          <w:p>
            <w:pPr>
              <w:pStyle w:val="TableContents"/>
              <w:rPr>
                <w:sz w:val="14"/>
              </w:rPr>
            </w:pPr>
            <w:r>
              <w:rPr>
                <w:sz w:val="14"/>
              </w:rPr>
              <w:t>[76.0, 78.0]</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11100" w:type="dxa"/>
            <w:gridSpan w:val="15"/>
            <w:tcBorders/>
            <w:shd w:color="auto" w:fill="CCCCCC" w:val="clear"/>
            <w:tcMar>
              <w:left w:w="28" w:type="dxa"/>
              <w:bottom w:w="28" w:type="dxa"/>
              <w:right w:w="28" w:type="dxa"/>
            </w:tcMar>
            <w:vAlign w:val="center"/>
          </w:tcPr>
          <w:p>
            <w:pPr>
              <w:pStyle w:val="TableContents"/>
              <w:rPr>
                <w:b/>
                <w:b/>
                <w:sz w:val="14"/>
              </w:rPr>
            </w:pPr>
            <w:r>
              <w:rPr>
                <w:b/>
                <w:sz w:val="14"/>
              </w:rPr>
              <w:t>ED</w:t>
            </w:r>
          </w:p>
        </w:tc>
      </w:tr>
      <w:tr>
        <w:trPr/>
        <w:tc>
          <w:tcPr>
            <w:tcW w:w="941" w:type="dxa"/>
            <w:vMerge w:val="restart"/>
            <w:tcBorders>
              <w:top w:val="single" w:sz="2" w:space="0" w:color="000000"/>
            </w:tcBorders>
          </w:tcPr>
          <w:p>
            <w:pPr>
              <w:pStyle w:val="TableContents"/>
              <w:jc w:val="right"/>
              <w:rPr>
                <w:sz w:val="14"/>
              </w:rPr>
            </w:pPr>
            <w:r>
              <w:rPr>
                <w:sz w:val="14"/>
              </w:rPr>
              <w:t>1 week</w:t>
            </w:r>
          </w:p>
        </w:tc>
        <w:tc>
          <w:tcPr>
            <w:tcW w:w="548" w:type="dxa"/>
            <w:tcBorders>
              <w:top w:val="single" w:sz="2" w:space="0" w:color="000000"/>
            </w:tcBorders>
            <w:vAlign w:val="center"/>
          </w:tcPr>
          <w:p>
            <w:pPr>
              <w:pStyle w:val="TableContents"/>
              <w:jc w:val="right"/>
              <w:rPr>
                <w:sz w:val="14"/>
              </w:rPr>
            </w:pPr>
            <w:r>
              <w:rPr>
                <w:sz w:val="14"/>
              </w:rPr>
              <w:t>28</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49</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8</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34</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20</w:t>
            </w:r>
          </w:p>
        </w:tc>
        <w:tc>
          <w:tcPr>
            <w:tcW w:w="1005" w:type="dxa"/>
            <w:tcBorders>
              <w:top w:val="single" w:sz="2" w:space="0" w:color="000000"/>
            </w:tcBorders>
            <w:vAlign w:val="center"/>
          </w:tcPr>
          <w:p>
            <w:pPr>
              <w:pStyle w:val="TableContents"/>
              <w:rPr>
                <w:sz w:val="14"/>
              </w:rPr>
            </w:pPr>
            <w:r>
              <w:rPr>
                <w:sz w:val="14"/>
              </w:rPr>
              <w:t>[9.3, 42.7]</w:t>
            </w:r>
          </w:p>
        </w:tc>
        <w:tc>
          <w:tcPr>
            <w:tcW w:w="458" w:type="dxa"/>
            <w:tcBorders>
              <w:top w:val="single" w:sz="2" w:space="0" w:color="000000"/>
            </w:tcBorders>
            <w:vAlign w:val="center"/>
          </w:tcPr>
          <w:p>
            <w:pPr>
              <w:pStyle w:val="TableContents"/>
              <w:jc w:val="right"/>
              <w:rPr>
                <w:sz w:val="14"/>
              </w:rPr>
            </w:pPr>
            <w:r>
              <w:rPr>
                <w:sz w:val="14"/>
              </w:rPr>
              <w:t>7.9</w:t>
            </w:r>
          </w:p>
        </w:tc>
        <w:tc>
          <w:tcPr>
            <w:tcW w:w="1004" w:type="dxa"/>
            <w:tcBorders>
              <w:top w:val="single" w:sz="2" w:space="0" w:color="000000"/>
            </w:tcBorders>
            <w:vAlign w:val="center"/>
          </w:tcPr>
          <w:p>
            <w:pPr>
              <w:pStyle w:val="TableContents"/>
              <w:rPr>
                <w:sz w:val="14"/>
              </w:rPr>
            </w:pPr>
            <w:r>
              <w:rPr>
                <w:sz w:val="14"/>
              </w:rPr>
              <w:t>[5.4, 11.4]</w:t>
            </w:r>
          </w:p>
        </w:tc>
      </w:tr>
      <w:tr>
        <w:trPr/>
        <w:tc>
          <w:tcPr>
            <w:tcW w:w="941" w:type="dxa"/>
            <w:vMerge w:val="continue"/>
            <w:tcBorders>
              <w:top w:val="single" w:sz="2" w:space="0" w:color="000000"/>
            </w:tcBorders>
          </w:tcPr>
          <w:p>
            <w:pPr>
              <w:pStyle w:val="TableContents"/>
              <w:rPr>
                <w:sz w:val="4"/>
                <w:szCs w:val="4"/>
              </w:rPr>
            </w:pPr>
            <w:r>
              <w:rPr>
                <w:sz w:val="4"/>
                <w:szCs w:val="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7.8</w:t>
            </w:r>
          </w:p>
        </w:tc>
        <w:tc>
          <w:tcPr>
            <w:tcW w:w="1090" w:type="dxa"/>
            <w:tcBorders>
              <w:bottom w:val="single" w:sz="2" w:space="0" w:color="000000"/>
            </w:tcBorders>
            <w:tcMar>
              <w:top w:w="0" w:type="dxa"/>
              <w:bottom w:w="28" w:type="dxa"/>
            </w:tcMar>
            <w:vAlign w:val="center"/>
          </w:tcPr>
          <w:p>
            <w:pPr>
              <w:pStyle w:val="TableContents"/>
              <w:rPr>
                <w:sz w:val="14"/>
              </w:rPr>
            </w:pPr>
            <w:r>
              <w:rPr>
                <w:sz w:val="14"/>
              </w:rPr>
              <w:t>[5.5, 11.1]</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3.6</w:t>
            </w:r>
          </w:p>
        </w:tc>
        <w:tc>
          <w:tcPr>
            <w:tcW w:w="1091" w:type="dxa"/>
            <w:tcBorders>
              <w:bottom w:val="single" w:sz="2" w:space="0" w:color="000000"/>
            </w:tcBorders>
            <w:tcMar>
              <w:top w:w="0" w:type="dxa"/>
              <w:bottom w:w="28" w:type="dxa"/>
            </w:tcMar>
            <w:vAlign w:val="center"/>
          </w:tcPr>
          <w:p>
            <w:pPr>
              <w:pStyle w:val="TableContents"/>
              <w:rPr>
                <w:sz w:val="14"/>
              </w:rPr>
            </w:pPr>
            <w:r>
              <w:rPr>
                <w:sz w:val="14"/>
              </w:rPr>
              <w:t>[2.8, 4.8]</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0.5</w:t>
            </w:r>
          </w:p>
        </w:tc>
        <w:tc>
          <w:tcPr>
            <w:tcW w:w="1090" w:type="dxa"/>
            <w:tcBorders>
              <w:bottom w:val="single" w:sz="2" w:space="0" w:color="000000"/>
            </w:tcBorders>
            <w:tcMar>
              <w:top w:w="0" w:type="dxa"/>
              <w:bottom w:w="28" w:type="dxa"/>
            </w:tcMar>
            <w:vAlign w:val="center"/>
          </w:tcPr>
          <w:p>
            <w:pPr>
              <w:pStyle w:val="TableContents"/>
              <w:rPr>
                <w:sz w:val="14"/>
              </w:rPr>
            </w:pPr>
            <w:r>
              <w:rPr>
                <w:sz w:val="14"/>
              </w:rPr>
              <w:t>[0.3, 0.9]</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0.5</w:t>
            </w:r>
          </w:p>
        </w:tc>
        <w:tc>
          <w:tcPr>
            <w:tcW w:w="1090" w:type="dxa"/>
            <w:tcBorders>
              <w:bottom w:val="single" w:sz="2" w:space="0" w:color="000000"/>
            </w:tcBorders>
            <w:tcMar>
              <w:top w:w="0" w:type="dxa"/>
              <w:bottom w:w="28" w:type="dxa"/>
            </w:tcMar>
            <w:vAlign w:val="center"/>
          </w:tcPr>
          <w:p>
            <w:pPr>
              <w:pStyle w:val="TableContents"/>
              <w:rPr>
                <w:sz w:val="14"/>
              </w:rPr>
            </w:pPr>
            <w:r>
              <w:rPr>
                <w:sz w:val="14"/>
              </w:rPr>
              <w:t>[0.4, 0.7]</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941" w:type="dxa"/>
            <w:tcBorders>
              <w:top w:val="single" w:sz="2" w:space="0" w:color="000000"/>
            </w:tcBorders>
          </w:tcPr>
          <w:p>
            <w:pPr>
              <w:pStyle w:val="TableContents"/>
              <w:jc w:val="right"/>
              <w:rPr>
                <w:sz w:val="14"/>
              </w:rPr>
            </w:pPr>
            <w:r>
              <w:rPr>
                <w:sz w:val="14"/>
              </w:rPr>
              <w:t>1 month</w:t>
            </w:r>
          </w:p>
        </w:tc>
        <w:tc>
          <w:tcPr>
            <w:tcW w:w="548" w:type="dxa"/>
            <w:tcBorders>
              <w:top w:val="single" w:sz="2" w:space="0" w:color="000000"/>
            </w:tcBorders>
            <w:vAlign w:val="center"/>
          </w:tcPr>
          <w:p>
            <w:pPr>
              <w:pStyle w:val="TableContents"/>
              <w:jc w:val="right"/>
              <w:rPr>
                <w:sz w:val="14"/>
              </w:rPr>
            </w:pPr>
            <w:r>
              <w:rPr>
                <w:sz w:val="14"/>
              </w:rPr>
              <w:t>87</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198</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70</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242</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8.4</w:t>
            </w:r>
          </w:p>
        </w:tc>
        <w:tc>
          <w:tcPr>
            <w:tcW w:w="1005" w:type="dxa"/>
            <w:tcBorders>
              <w:top w:val="single" w:sz="2" w:space="0" w:color="000000"/>
            </w:tcBorders>
            <w:vAlign w:val="center"/>
          </w:tcPr>
          <w:p>
            <w:pPr>
              <w:pStyle w:val="TableContents"/>
              <w:rPr>
                <w:sz w:val="14"/>
              </w:rPr>
            </w:pPr>
            <w:r>
              <w:rPr>
                <w:sz w:val="14"/>
              </w:rPr>
              <w:t>[6.2, 11.2]</w:t>
            </w:r>
          </w:p>
        </w:tc>
        <w:tc>
          <w:tcPr>
            <w:tcW w:w="458" w:type="dxa"/>
            <w:tcBorders>
              <w:top w:val="single" w:sz="2" w:space="0" w:color="000000"/>
            </w:tcBorders>
            <w:vAlign w:val="center"/>
          </w:tcPr>
          <w:p>
            <w:pPr>
              <w:pStyle w:val="TableContents"/>
              <w:jc w:val="right"/>
              <w:rPr>
                <w:sz w:val="14"/>
              </w:rPr>
            </w:pPr>
            <w:r>
              <w:rPr>
                <w:sz w:val="14"/>
              </w:rPr>
              <w:t>4.8</w:t>
            </w:r>
          </w:p>
        </w:tc>
        <w:tc>
          <w:tcPr>
            <w:tcW w:w="1004" w:type="dxa"/>
            <w:tcBorders>
              <w:top w:val="single" w:sz="2" w:space="0" w:color="000000"/>
            </w:tcBorders>
            <w:vAlign w:val="center"/>
          </w:tcPr>
          <w:p>
            <w:pPr>
              <w:pStyle w:val="TableContents"/>
              <w:rPr>
                <w:sz w:val="14"/>
              </w:rPr>
            </w:pPr>
            <w:r>
              <w:rPr>
                <w:sz w:val="14"/>
              </w:rPr>
              <w:t>[4.1, 5.6]</w:t>
            </w:r>
          </w:p>
        </w:tc>
      </w:tr>
      <w:tr>
        <w:trPr>
          <w:trHeight w:val="311" w:hRule="atLeast"/>
        </w:trPr>
        <w:tc>
          <w:tcPr>
            <w:tcW w:w="941" w:type="dxa"/>
            <w:tcBorders>
              <w:bottom w:val="single" w:sz="2" w:space="0" w:color="000000"/>
            </w:tcBorders>
            <w:tcMar>
              <w:top w:w="0" w:type="dxa"/>
              <w:bottom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24.3</w:t>
            </w:r>
          </w:p>
        </w:tc>
        <w:tc>
          <w:tcPr>
            <w:tcW w:w="1090" w:type="dxa"/>
            <w:tcBorders>
              <w:bottom w:val="single" w:sz="2" w:space="0" w:color="000000"/>
            </w:tcBorders>
            <w:tcMar>
              <w:top w:w="0" w:type="dxa"/>
              <w:bottom w:w="28" w:type="dxa"/>
            </w:tcMar>
            <w:vAlign w:val="center"/>
          </w:tcPr>
          <w:p>
            <w:pPr>
              <w:pStyle w:val="TableContents"/>
              <w:rPr>
                <w:sz w:val="14"/>
              </w:rPr>
            </w:pPr>
            <w:r>
              <w:rPr>
                <w:sz w:val="14"/>
              </w:rPr>
              <w:t>[20.1, 29.0]</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14.6</w:t>
            </w:r>
          </w:p>
        </w:tc>
        <w:tc>
          <w:tcPr>
            <w:tcW w:w="1091" w:type="dxa"/>
            <w:tcBorders>
              <w:bottom w:val="single" w:sz="2" w:space="0" w:color="000000"/>
            </w:tcBorders>
            <w:tcMar>
              <w:top w:w="0" w:type="dxa"/>
              <w:bottom w:w="28" w:type="dxa"/>
            </w:tcMar>
            <w:vAlign w:val="center"/>
          </w:tcPr>
          <w:p>
            <w:pPr>
              <w:pStyle w:val="TableContents"/>
              <w:rPr>
                <w:sz w:val="14"/>
              </w:rPr>
            </w:pPr>
            <w:r>
              <w:rPr>
                <w:sz w:val="14"/>
              </w:rPr>
              <w:t>[12.8, 16.6]</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3.9</w:t>
            </w:r>
          </w:p>
        </w:tc>
        <w:tc>
          <w:tcPr>
            <w:tcW w:w="1090" w:type="dxa"/>
            <w:tcBorders>
              <w:bottom w:val="single" w:sz="2" w:space="0" w:color="000000"/>
            </w:tcBorders>
            <w:tcMar>
              <w:top w:w="0" w:type="dxa"/>
              <w:bottom w:w="28" w:type="dxa"/>
            </w:tcMar>
            <w:vAlign w:val="center"/>
          </w:tcPr>
          <w:p>
            <w:pPr>
              <w:pStyle w:val="TableContents"/>
              <w:rPr>
                <w:sz w:val="14"/>
              </w:rPr>
            </w:pPr>
            <w:r>
              <w:rPr>
                <w:sz w:val="14"/>
              </w:rPr>
              <w:t>[3.1, 4.9]</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3.6</w:t>
            </w:r>
          </w:p>
        </w:tc>
        <w:tc>
          <w:tcPr>
            <w:tcW w:w="1090" w:type="dxa"/>
            <w:tcBorders>
              <w:bottom w:val="single" w:sz="2" w:space="0" w:color="000000"/>
            </w:tcBorders>
            <w:tcMar>
              <w:top w:w="0" w:type="dxa"/>
              <w:bottom w:w="28" w:type="dxa"/>
            </w:tcMar>
            <w:vAlign w:val="center"/>
          </w:tcPr>
          <w:p>
            <w:pPr>
              <w:pStyle w:val="TableContents"/>
              <w:rPr>
                <w:sz w:val="14"/>
              </w:rPr>
            </w:pPr>
            <w:r>
              <w:rPr>
                <w:sz w:val="14"/>
              </w:rPr>
              <w:t>[3.2, 4.1]</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941" w:type="dxa"/>
            <w:tcBorders>
              <w:top w:val="single" w:sz="2" w:space="0" w:color="000000"/>
            </w:tcBorders>
          </w:tcPr>
          <w:p>
            <w:pPr>
              <w:pStyle w:val="TableContents"/>
              <w:jc w:val="right"/>
              <w:rPr>
                <w:sz w:val="14"/>
              </w:rPr>
            </w:pPr>
            <w:r>
              <w:rPr>
                <w:sz w:val="14"/>
              </w:rPr>
              <w:t>1 year</w:t>
            </w:r>
          </w:p>
        </w:tc>
        <w:tc>
          <w:tcPr>
            <w:tcW w:w="548" w:type="dxa"/>
            <w:tcBorders>
              <w:top w:val="single" w:sz="2" w:space="0" w:color="000000"/>
            </w:tcBorders>
            <w:vAlign w:val="center"/>
          </w:tcPr>
          <w:p>
            <w:pPr>
              <w:pStyle w:val="TableContents"/>
              <w:jc w:val="right"/>
              <w:rPr>
                <w:sz w:val="14"/>
              </w:rPr>
            </w:pPr>
            <w:r>
              <w:rPr>
                <w:sz w:val="14"/>
              </w:rPr>
              <w:t>182</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530</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296</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1130</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5.4</w:t>
            </w:r>
          </w:p>
        </w:tc>
        <w:tc>
          <w:tcPr>
            <w:tcW w:w="1005" w:type="dxa"/>
            <w:tcBorders>
              <w:top w:val="single" w:sz="2" w:space="0" w:color="000000"/>
            </w:tcBorders>
            <w:vAlign w:val="center"/>
          </w:tcPr>
          <w:p>
            <w:pPr>
              <w:pStyle w:val="TableContents"/>
              <w:rPr>
                <w:sz w:val="14"/>
              </w:rPr>
            </w:pPr>
            <w:r>
              <w:rPr>
                <w:sz w:val="14"/>
              </w:rPr>
              <w:t>[4.5, 6.5]</w:t>
            </w:r>
          </w:p>
        </w:tc>
        <w:tc>
          <w:tcPr>
            <w:tcW w:w="458" w:type="dxa"/>
            <w:tcBorders>
              <w:top w:val="single" w:sz="2" w:space="0" w:color="000000"/>
            </w:tcBorders>
            <w:vAlign w:val="center"/>
          </w:tcPr>
          <w:p>
            <w:pPr>
              <w:pStyle w:val="TableContents"/>
              <w:jc w:val="right"/>
              <w:rPr>
                <w:sz w:val="14"/>
              </w:rPr>
            </w:pPr>
            <w:r>
              <w:rPr>
                <w:sz w:val="14"/>
              </w:rPr>
              <w:t>3.2</w:t>
            </w:r>
          </w:p>
        </w:tc>
        <w:tc>
          <w:tcPr>
            <w:tcW w:w="1004" w:type="dxa"/>
            <w:tcBorders>
              <w:top w:val="single" w:sz="2" w:space="0" w:color="000000"/>
            </w:tcBorders>
            <w:vAlign w:val="center"/>
          </w:tcPr>
          <w:p>
            <w:pPr>
              <w:pStyle w:val="TableContents"/>
              <w:rPr>
                <w:sz w:val="14"/>
              </w:rPr>
            </w:pPr>
            <w:r>
              <w:rPr>
                <w:sz w:val="14"/>
              </w:rPr>
              <w:t>[2.9, 3.4]</w:t>
            </w:r>
          </w:p>
        </w:tc>
      </w:tr>
      <w:tr>
        <w:trPr>
          <w:trHeight w:val="311" w:hRule="atLeast"/>
        </w:trPr>
        <w:tc>
          <w:tcPr>
            <w:tcW w:w="941" w:type="dxa"/>
            <w:tcBorders>
              <w:bottom w:val="single" w:sz="2" w:space="0" w:color="000000"/>
            </w:tcBorders>
            <w:tcMar>
              <w:top w:w="0" w:type="dxa"/>
              <w:bottom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50.7</w:t>
            </w:r>
          </w:p>
        </w:tc>
        <w:tc>
          <w:tcPr>
            <w:tcW w:w="1090" w:type="dxa"/>
            <w:tcBorders>
              <w:bottom w:val="single" w:sz="2" w:space="0" w:color="000000"/>
            </w:tcBorders>
            <w:tcMar>
              <w:top w:w="0" w:type="dxa"/>
              <w:bottom w:w="28" w:type="dxa"/>
            </w:tcMar>
            <w:vAlign w:val="center"/>
          </w:tcPr>
          <w:p>
            <w:pPr>
              <w:pStyle w:val="TableContents"/>
              <w:rPr>
                <w:sz w:val="14"/>
              </w:rPr>
            </w:pPr>
            <w:r>
              <w:rPr>
                <w:sz w:val="14"/>
              </w:rPr>
              <w:t>[45.6, 55.9]</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39</w:t>
            </w:r>
          </w:p>
        </w:tc>
        <w:tc>
          <w:tcPr>
            <w:tcW w:w="1091" w:type="dxa"/>
            <w:tcBorders>
              <w:bottom w:val="single" w:sz="2" w:space="0" w:color="000000"/>
            </w:tcBorders>
            <w:tcMar>
              <w:top w:w="0" w:type="dxa"/>
              <w:bottom w:w="28" w:type="dxa"/>
            </w:tcMar>
            <w:vAlign w:val="center"/>
          </w:tcPr>
          <w:p>
            <w:pPr>
              <w:pStyle w:val="TableContents"/>
              <w:rPr>
                <w:sz w:val="14"/>
              </w:rPr>
            </w:pPr>
            <w:r>
              <w:rPr>
                <w:sz w:val="14"/>
              </w:rPr>
              <w:t>[36.4, 41.6]</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16.5</w:t>
            </w:r>
          </w:p>
        </w:tc>
        <w:tc>
          <w:tcPr>
            <w:tcW w:w="1090" w:type="dxa"/>
            <w:tcBorders>
              <w:bottom w:val="single" w:sz="2" w:space="0" w:color="000000"/>
            </w:tcBorders>
            <w:tcMar>
              <w:top w:w="0" w:type="dxa"/>
              <w:bottom w:w="28" w:type="dxa"/>
            </w:tcMar>
            <w:vAlign w:val="center"/>
          </w:tcPr>
          <w:p>
            <w:pPr>
              <w:pStyle w:val="TableContents"/>
              <w:rPr>
                <w:sz w:val="14"/>
              </w:rPr>
            </w:pPr>
            <w:r>
              <w:rPr>
                <w:sz w:val="14"/>
              </w:rPr>
              <w:t>[14.9, 18.3]</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16.6</w:t>
            </w:r>
          </w:p>
        </w:tc>
        <w:tc>
          <w:tcPr>
            <w:tcW w:w="1090" w:type="dxa"/>
            <w:tcBorders>
              <w:bottom w:val="single" w:sz="2" w:space="0" w:color="000000"/>
            </w:tcBorders>
            <w:tcMar>
              <w:top w:w="0" w:type="dxa"/>
              <w:bottom w:w="28" w:type="dxa"/>
            </w:tcMar>
            <w:vAlign w:val="center"/>
          </w:tcPr>
          <w:p>
            <w:pPr>
              <w:pStyle w:val="TableContents"/>
              <w:rPr>
                <w:sz w:val="14"/>
              </w:rPr>
            </w:pPr>
            <w:r>
              <w:rPr>
                <w:sz w:val="14"/>
              </w:rPr>
              <w:t>[15.8, 17.5]</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11100" w:type="dxa"/>
            <w:gridSpan w:val="15"/>
            <w:tcBorders/>
            <w:shd w:color="auto" w:fill="CCCCCC" w:val="clear"/>
            <w:tcMar>
              <w:left w:w="28" w:type="dxa"/>
              <w:bottom w:w="28" w:type="dxa"/>
              <w:right w:w="28" w:type="dxa"/>
            </w:tcMar>
            <w:vAlign w:val="center"/>
          </w:tcPr>
          <w:p>
            <w:pPr>
              <w:pStyle w:val="TableContents"/>
              <w:rPr>
                <w:b/>
                <w:b/>
                <w:sz w:val="14"/>
              </w:rPr>
            </w:pPr>
            <w:r>
              <w:rPr>
                <w:b/>
                <w:sz w:val="14"/>
              </w:rPr>
              <w:t>Hospital inpatients</w:t>
            </w:r>
          </w:p>
        </w:tc>
      </w:tr>
      <w:tr>
        <w:trPr/>
        <w:tc>
          <w:tcPr>
            <w:tcW w:w="941" w:type="dxa"/>
            <w:vMerge w:val="restart"/>
            <w:tcBorders>
              <w:top w:val="single" w:sz="2" w:space="0" w:color="000000"/>
            </w:tcBorders>
          </w:tcPr>
          <w:p>
            <w:pPr>
              <w:pStyle w:val="TableContents"/>
              <w:jc w:val="right"/>
              <w:rPr>
                <w:sz w:val="14"/>
              </w:rPr>
            </w:pPr>
            <w:r>
              <w:rPr>
                <w:sz w:val="14"/>
              </w:rPr>
              <w:t>1 week</w:t>
            </w:r>
          </w:p>
        </w:tc>
        <w:tc>
          <w:tcPr>
            <w:tcW w:w="548" w:type="dxa"/>
            <w:tcBorders>
              <w:top w:val="single" w:sz="2" w:space="0" w:color="000000"/>
            </w:tcBorders>
            <w:vAlign w:val="center"/>
          </w:tcPr>
          <w:p>
            <w:pPr>
              <w:pStyle w:val="TableContents"/>
              <w:jc w:val="right"/>
              <w:rPr>
                <w:sz w:val="14"/>
              </w:rPr>
            </w:pPr>
            <w:r>
              <w:rPr>
                <w:sz w:val="14"/>
              </w:rPr>
              <w:t>20</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48</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16</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50</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7.3</w:t>
            </w:r>
          </w:p>
        </w:tc>
        <w:tc>
          <w:tcPr>
            <w:tcW w:w="1005" w:type="dxa"/>
            <w:tcBorders>
              <w:top w:val="single" w:sz="2" w:space="0" w:color="000000"/>
            </w:tcBorders>
            <w:vAlign w:val="center"/>
          </w:tcPr>
          <w:p>
            <w:pPr>
              <w:pStyle w:val="TableContents"/>
              <w:rPr>
                <w:sz w:val="14"/>
              </w:rPr>
            </w:pPr>
            <w:r>
              <w:rPr>
                <w:sz w:val="14"/>
              </w:rPr>
              <w:t>[4.2, 12.6]</w:t>
            </w:r>
          </w:p>
        </w:tc>
        <w:tc>
          <w:tcPr>
            <w:tcW w:w="458" w:type="dxa"/>
            <w:tcBorders>
              <w:top w:val="single" w:sz="2" w:space="0" w:color="000000"/>
            </w:tcBorders>
            <w:vAlign w:val="center"/>
          </w:tcPr>
          <w:p>
            <w:pPr>
              <w:pStyle w:val="TableContents"/>
              <w:jc w:val="right"/>
              <w:rPr>
                <w:sz w:val="14"/>
              </w:rPr>
            </w:pPr>
            <w:r>
              <w:rPr>
                <w:sz w:val="14"/>
              </w:rPr>
              <w:t>5.4</w:t>
            </w:r>
          </w:p>
        </w:tc>
        <w:tc>
          <w:tcPr>
            <w:tcW w:w="1004" w:type="dxa"/>
            <w:tcBorders>
              <w:top w:val="single" w:sz="2" w:space="0" w:color="000000"/>
            </w:tcBorders>
            <w:vAlign w:val="center"/>
          </w:tcPr>
          <w:p>
            <w:pPr>
              <w:pStyle w:val="TableContents"/>
              <w:rPr>
                <w:sz w:val="14"/>
              </w:rPr>
            </w:pPr>
            <w:r>
              <w:rPr>
                <w:sz w:val="14"/>
              </w:rPr>
              <w:t>[3.9, 7.4]</w:t>
            </w:r>
          </w:p>
        </w:tc>
      </w:tr>
      <w:tr>
        <w:trPr/>
        <w:tc>
          <w:tcPr>
            <w:tcW w:w="941" w:type="dxa"/>
            <w:vMerge w:val="continue"/>
            <w:tcBorders>
              <w:top w:val="single" w:sz="2" w:space="0" w:color="000000"/>
            </w:tcBorders>
          </w:tcPr>
          <w:p>
            <w:pPr>
              <w:pStyle w:val="TableContents"/>
              <w:rPr>
                <w:sz w:val="4"/>
                <w:szCs w:val="4"/>
              </w:rPr>
            </w:pPr>
            <w:r>
              <w:rPr>
                <w:sz w:val="4"/>
                <w:szCs w:val="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5.6</w:t>
            </w:r>
          </w:p>
        </w:tc>
        <w:tc>
          <w:tcPr>
            <w:tcW w:w="1090" w:type="dxa"/>
            <w:tcBorders>
              <w:bottom w:val="single" w:sz="2" w:space="0" w:color="000000"/>
            </w:tcBorders>
            <w:tcMar>
              <w:top w:w="0" w:type="dxa"/>
              <w:bottom w:w="28" w:type="dxa"/>
            </w:tcMar>
            <w:vAlign w:val="center"/>
          </w:tcPr>
          <w:p>
            <w:pPr>
              <w:pStyle w:val="TableContents"/>
              <w:rPr>
                <w:sz w:val="14"/>
              </w:rPr>
            </w:pPr>
            <w:r>
              <w:rPr>
                <w:sz w:val="14"/>
              </w:rPr>
              <w:t>[3.7, 8.5]</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3.6</w:t>
            </w:r>
          </w:p>
        </w:tc>
        <w:tc>
          <w:tcPr>
            <w:tcW w:w="1091" w:type="dxa"/>
            <w:tcBorders>
              <w:bottom w:val="single" w:sz="2" w:space="0" w:color="000000"/>
            </w:tcBorders>
            <w:tcMar>
              <w:top w:w="0" w:type="dxa"/>
              <w:bottom w:w="28" w:type="dxa"/>
            </w:tcMar>
            <w:vAlign w:val="center"/>
          </w:tcPr>
          <w:p>
            <w:pPr>
              <w:pStyle w:val="TableContents"/>
              <w:rPr>
                <w:sz w:val="14"/>
              </w:rPr>
            </w:pPr>
            <w:r>
              <w:rPr>
                <w:sz w:val="14"/>
              </w:rPr>
              <w:t>[2.7, 4.7]</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0.9</w:t>
            </w:r>
          </w:p>
        </w:tc>
        <w:tc>
          <w:tcPr>
            <w:tcW w:w="1090" w:type="dxa"/>
            <w:tcBorders>
              <w:bottom w:val="single" w:sz="2" w:space="0" w:color="000000"/>
            </w:tcBorders>
            <w:tcMar>
              <w:top w:w="0" w:type="dxa"/>
              <w:bottom w:w="28" w:type="dxa"/>
            </w:tcMar>
            <w:vAlign w:val="center"/>
          </w:tcPr>
          <w:p>
            <w:pPr>
              <w:pStyle w:val="TableContents"/>
              <w:rPr>
                <w:sz w:val="14"/>
              </w:rPr>
            </w:pPr>
            <w:r>
              <w:rPr>
                <w:sz w:val="14"/>
              </w:rPr>
              <w:t>[0.6, 1.5]</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0.8</w:t>
            </w:r>
          </w:p>
        </w:tc>
        <w:tc>
          <w:tcPr>
            <w:tcW w:w="1090" w:type="dxa"/>
            <w:tcBorders>
              <w:bottom w:val="single" w:sz="2" w:space="0" w:color="000000"/>
            </w:tcBorders>
            <w:tcMar>
              <w:top w:w="0" w:type="dxa"/>
              <w:bottom w:w="28" w:type="dxa"/>
            </w:tcMar>
            <w:vAlign w:val="center"/>
          </w:tcPr>
          <w:p>
            <w:pPr>
              <w:pStyle w:val="TableContents"/>
              <w:rPr>
                <w:sz w:val="14"/>
              </w:rPr>
            </w:pPr>
            <w:r>
              <w:rPr>
                <w:sz w:val="14"/>
              </w:rPr>
              <w:t>[0.6, 1.0]</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941" w:type="dxa"/>
            <w:tcBorders>
              <w:top w:val="single" w:sz="2" w:space="0" w:color="000000"/>
            </w:tcBorders>
          </w:tcPr>
          <w:p>
            <w:pPr>
              <w:pStyle w:val="TableContents"/>
              <w:jc w:val="right"/>
              <w:rPr>
                <w:sz w:val="14"/>
              </w:rPr>
            </w:pPr>
            <w:r>
              <w:rPr>
                <w:sz w:val="14"/>
              </w:rPr>
              <w:t>1 month</w:t>
            </w:r>
          </w:p>
        </w:tc>
        <w:tc>
          <w:tcPr>
            <w:tcW w:w="548" w:type="dxa"/>
            <w:tcBorders>
              <w:top w:val="single" w:sz="2" w:space="0" w:color="000000"/>
            </w:tcBorders>
            <w:vAlign w:val="center"/>
          </w:tcPr>
          <w:p>
            <w:pPr>
              <w:pStyle w:val="TableContents"/>
              <w:jc w:val="right"/>
              <w:rPr>
                <w:sz w:val="14"/>
              </w:rPr>
            </w:pPr>
            <w:r>
              <w:rPr>
                <w:sz w:val="14"/>
              </w:rPr>
              <w:t>70</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153</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85</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218</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4.7</w:t>
            </w:r>
          </w:p>
        </w:tc>
        <w:tc>
          <w:tcPr>
            <w:tcW w:w="1005" w:type="dxa"/>
            <w:tcBorders>
              <w:top w:val="single" w:sz="2" w:space="0" w:color="000000"/>
            </w:tcBorders>
            <w:vAlign w:val="center"/>
          </w:tcPr>
          <w:p>
            <w:pPr>
              <w:pStyle w:val="TableContents"/>
              <w:rPr>
                <w:sz w:val="14"/>
              </w:rPr>
            </w:pPr>
            <w:r>
              <w:rPr>
                <w:sz w:val="14"/>
              </w:rPr>
              <w:t>[3.7, 6.1]</w:t>
            </w:r>
          </w:p>
        </w:tc>
        <w:tc>
          <w:tcPr>
            <w:tcW w:w="458" w:type="dxa"/>
            <w:tcBorders>
              <w:top w:val="single" w:sz="2" w:space="0" w:color="000000"/>
            </w:tcBorders>
            <w:vAlign w:val="center"/>
          </w:tcPr>
          <w:p>
            <w:pPr>
              <w:pStyle w:val="TableContents"/>
              <w:jc w:val="right"/>
              <w:rPr>
                <w:sz w:val="14"/>
              </w:rPr>
            </w:pPr>
            <w:r>
              <w:rPr>
                <w:sz w:val="14"/>
              </w:rPr>
              <w:t>4</w:t>
            </w:r>
          </w:p>
        </w:tc>
        <w:tc>
          <w:tcPr>
            <w:tcW w:w="1004" w:type="dxa"/>
            <w:tcBorders>
              <w:top w:val="single" w:sz="2" w:space="0" w:color="000000"/>
            </w:tcBorders>
            <w:vAlign w:val="center"/>
          </w:tcPr>
          <w:p>
            <w:pPr>
              <w:pStyle w:val="TableContents"/>
              <w:rPr>
                <w:sz w:val="14"/>
              </w:rPr>
            </w:pPr>
            <w:r>
              <w:rPr>
                <w:sz w:val="14"/>
              </w:rPr>
              <w:t>[3.4, 4.7]</w:t>
            </w:r>
          </w:p>
        </w:tc>
      </w:tr>
      <w:tr>
        <w:trPr>
          <w:trHeight w:val="311" w:hRule="atLeast"/>
        </w:trPr>
        <w:tc>
          <w:tcPr>
            <w:tcW w:w="941" w:type="dxa"/>
            <w:tcBorders>
              <w:bottom w:val="single" w:sz="2" w:space="0" w:color="000000"/>
            </w:tcBorders>
            <w:tcMar>
              <w:top w:w="0" w:type="dxa"/>
              <w:bottom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19.5</w:t>
            </w:r>
          </w:p>
        </w:tc>
        <w:tc>
          <w:tcPr>
            <w:tcW w:w="1090" w:type="dxa"/>
            <w:tcBorders>
              <w:bottom w:val="single" w:sz="2" w:space="0" w:color="000000"/>
            </w:tcBorders>
            <w:tcMar>
              <w:top w:w="0" w:type="dxa"/>
              <w:bottom w:w="28" w:type="dxa"/>
            </w:tcMar>
            <w:vAlign w:val="center"/>
          </w:tcPr>
          <w:p>
            <w:pPr>
              <w:pStyle w:val="TableContents"/>
              <w:rPr>
                <w:sz w:val="14"/>
              </w:rPr>
            </w:pPr>
            <w:r>
              <w:rPr>
                <w:sz w:val="14"/>
              </w:rPr>
              <w:t>[15.8, 24.0]</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11.3</w:t>
            </w:r>
          </w:p>
        </w:tc>
        <w:tc>
          <w:tcPr>
            <w:tcW w:w="1091" w:type="dxa"/>
            <w:tcBorders>
              <w:bottom w:val="single" w:sz="2" w:space="0" w:color="000000"/>
            </w:tcBorders>
            <w:tcMar>
              <w:top w:w="0" w:type="dxa"/>
              <w:bottom w:w="28" w:type="dxa"/>
            </w:tcMar>
            <w:vAlign w:val="center"/>
          </w:tcPr>
          <w:p>
            <w:pPr>
              <w:pStyle w:val="TableContents"/>
              <w:rPr>
                <w:sz w:val="14"/>
              </w:rPr>
            </w:pPr>
            <w:r>
              <w:rPr>
                <w:sz w:val="14"/>
              </w:rPr>
              <w:t>[9.7, 13.1]</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4.8</w:t>
            </w:r>
          </w:p>
        </w:tc>
        <w:tc>
          <w:tcPr>
            <w:tcW w:w="1090" w:type="dxa"/>
            <w:tcBorders>
              <w:bottom w:val="single" w:sz="2" w:space="0" w:color="000000"/>
            </w:tcBorders>
            <w:tcMar>
              <w:top w:w="0" w:type="dxa"/>
              <w:bottom w:w="28" w:type="dxa"/>
            </w:tcMar>
            <w:vAlign w:val="center"/>
          </w:tcPr>
          <w:p>
            <w:pPr>
              <w:pStyle w:val="TableContents"/>
              <w:rPr>
                <w:sz w:val="14"/>
              </w:rPr>
            </w:pPr>
            <w:r>
              <w:rPr>
                <w:sz w:val="14"/>
              </w:rPr>
              <w:t>[3.9, 5.9]</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3.3</w:t>
            </w:r>
          </w:p>
        </w:tc>
        <w:tc>
          <w:tcPr>
            <w:tcW w:w="1090" w:type="dxa"/>
            <w:tcBorders>
              <w:bottom w:val="single" w:sz="2" w:space="0" w:color="000000"/>
            </w:tcBorders>
            <w:tcMar>
              <w:top w:w="0" w:type="dxa"/>
              <w:bottom w:w="28" w:type="dxa"/>
            </w:tcMar>
            <w:vAlign w:val="center"/>
          </w:tcPr>
          <w:p>
            <w:pPr>
              <w:pStyle w:val="TableContents"/>
              <w:rPr>
                <w:sz w:val="14"/>
              </w:rPr>
            </w:pPr>
            <w:r>
              <w:rPr>
                <w:sz w:val="14"/>
              </w:rPr>
              <w:t>[2.9, 3.7]</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941" w:type="dxa"/>
            <w:tcBorders>
              <w:top w:val="single" w:sz="2" w:space="0" w:color="000000"/>
            </w:tcBorders>
          </w:tcPr>
          <w:p>
            <w:pPr>
              <w:pStyle w:val="TableContents"/>
              <w:jc w:val="right"/>
              <w:rPr>
                <w:sz w:val="14"/>
              </w:rPr>
            </w:pPr>
            <w:r>
              <w:rPr>
                <w:sz w:val="14"/>
              </w:rPr>
              <w:t>1 year</w:t>
            </w:r>
          </w:p>
        </w:tc>
        <w:tc>
          <w:tcPr>
            <w:tcW w:w="548" w:type="dxa"/>
            <w:tcBorders>
              <w:top w:val="single" w:sz="2" w:space="0" w:color="000000"/>
            </w:tcBorders>
            <w:vAlign w:val="center"/>
          </w:tcPr>
          <w:p>
            <w:pPr>
              <w:pStyle w:val="TableContents"/>
              <w:jc w:val="right"/>
              <w:rPr>
                <w:sz w:val="14"/>
              </w:rPr>
            </w:pPr>
            <w:r>
              <w:rPr>
                <w:sz w:val="14"/>
              </w:rPr>
              <w:t>165</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404</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329</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854</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3.5</w:t>
            </w:r>
          </w:p>
        </w:tc>
        <w:tc>
          <w:tcPr>
            <w:tcW w:w="1005" w:type="dxa"/>
            <w:tcBorders>
              <w:top w:val="single" w:sz="2" w:space="0" w:color="000000"/>
            </w:tcBorders>
            <w:vAlign w:val="center"/>
          </w:tcPr>
          <w:p>
            <w:pPr>
              <w:pStyle w:val="TableContents"/>
              <w:rPr>
                <w:sz w:val="14"/>
              </w:rPr>
            </w:pPr>
            <w:r>
              <w:rPr>
                <w:sz w:val="14"/>
              </w:rPr>
              <w:t>[3.0, 4.1]</w:t>
            </w:r>
          </w:p>
        </w:tc>
        <w:tc>
          <w:tcPr>
            <w:tcW w:w="458" w:type="dxa"/>
            <w:tcBorders>
              <w:top w:val="single" w:sz="2" w:space="0" w:color="000000"/>
            </w:tcBorders>
            <w:vAlign w:val="center"/>
          </w:tcPr>
          <w:p>
            <w:pPr>
              <w:pStyle w:val="TableContents"/>
              <w:jc w:val="right"/>
              <w:rPr>
                <w:sz w:val="14"/>
              </w:rPr>
            </w:pPr>
            <w:r>
              <w:rPr>
                <w:sz w:val="14"/>
              </w:rPr>
              <w:t>3</w:t>
            </w:r>
          </w:p>
        </w:tc>
        <w:tc>
          <w:tcPr>
            <w:tcW w:w="1004" w:type="dxa"/>
            <w:tcBorders>
              <w:top w:val="single" w:sz="2" w:space="0" w:color="000000"/>
            </w:tcBorders>
            <w:vAlign w:val="center"/>
          </w:tcPr>
          <w:p>
            <w:pPr>
              <w:pStyle w:val="TableContents"/>
              <w:rPr>
                <w:sz w:val="14"/>
              </w:rPr>
            </w:pPr>
            <w:r>
              <w:rPr>
                <w:sz w:val="14"/>
              </w:rPr>
              <w:t>[2.7, 3.3]</w:t>
            </w:r>
          </w:p>
        </w:tc>
      </w:tr>
      <w:tr>
        <w:trPr>
          <w:trHeight w:val="311" w:hRule="atLeast"/>
        </w:trPr>
        <w:tc>
          <w:tcPr>
            <w:tcW w:w="941" w:type="dxa"/>
            <w:tcBorders>
              <w:bottom w:val="single" w:sz="2" w:space="0" w:color="000000"/>
            </w:tcBorders>
            <w:tcMar>
              <w:top w:w="0" w:type="dxa"/>
              <w:bottom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46</w:t>
            </w:r>
          </w:p>
        </w:tc>
        <w:tc>
          <w:tcPr>
            <w:tcW w:w="1090" w:type="dxa"/>
            <w:tcBorders>
              <w:bottom w:val="single" w:sz="2" w:space="0" w:color="000000"/>
            </w:tcBorders>
            <w:tcMar>
              <w:top w:w="0" w:type="dxa"/>
              <w:bottom w:w="28" w:type="dxa"/>
            </w:tcMar>
            <w:vAlign w:val="center"/>
          </w:tcPr>
          <w:p>
            <w:pPr>
              <w:pStyle w:val="TableContents"/>
              <w:rPr>
                <w:sz w:val="14"/>
              </w:rPr>
            </w:pPr>
            <w:r>
              <w:rPr>
                <w:sz w:val="14"/>
              </w:rPr>
              <w:t>[40.9, 51.2]</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29.7</w:t>
            </w:r>
          </w:p>
        </w:tc>
        <w:tc>
          <w:tcPr>
            <w:tcW w:w="1091" w:type="dxa"/>
            <w:tcBorders>
              <w:bottom w:val="single" w:sz="2" w:space="0" w:color="000000"/>
            </w:tcBorders>
            <w:tcMar>
              <w:top w:w="0" w:type="dxa"/>
              <w:bottom w:w="28" w:type="dxa"/>
            </w:tcMar>
            <w:vAlign w:val="center"/>
          </w:tcPr>
          <w:p>
            <w:pPr>
              <w:pStyle w:val="TableContents"/>
              <w:rPr>
                <w:sz w:val="14"/>
              </w:rPr>
            </w:pPr>
            <w:r>
              <w:rPr>
                <w:sz w:val="14"/>
              </w:rPr>
              <w:t>[27.3, 32.2]</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18.4</w:t>
            </w:r>
          </w:p>
        </w:tc>
        <w:tc>
          <w:tcPr>
            <w:tcW w:w="1090" w:type="dxa"/>
            <w:tcBorders>
              <w:bottom w:val="single" w:sz="2" w:space="0" w:color="000000"/>
            </w:tcBorders>
            <w:tcMar>
              <w:top w:w="0" w:type="dxa"/>
              <w:bottom w:w="28" w:type="dxa"/>
            </w:tcMar>
            <w:vAlign w:val="center"/>
          </w:tcPr>
          <w:p>
            <w:pPr>
              <w:pStyle w:val="TableContents"/>
              <w:rPr>
                <w:sz w:val="14"/>
              </w:rPr>
            </w:pPr>
            <w:r>
              <w:rPr>
                <w:sz w:val="14"/>
              </w:rPr>
              <w:t>[16.7, 20.2]</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12.6</w:t>
            </w:r>
          </w:p>
        </w:tc>
        <w:tc>
          <w:tcPr>
            <w:tcW w:w="1090" w:type="dxa"/>
            <w:tcBorders>
              <w:bottom w:val="single" w:sz="2" w:space="0" w:color="000000"/>
            </w:tcBorders>
            <w:tcMar>
              <w:top w:w="0" w:type="dxa"/>
              <w:bottom w:w="28" w:type="dxa"/>
            </w:tcMar>
            <w:vAlign w:val="center"/>
          </w:tcPr>
          <w:p>
            <w:pPr>
              <w:pStyle w:val="TableContents"/>
              <w:rPr>
                <w:sz w:val="14"/>
              </w:rPr>
            </w:pPr>
            <w:r>
              <w:rPr>
                <w:sz w:val="14"/>
              </w:rPr>
              <w:t>[11.8, 13.4]</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11100" w:type="dxa"/>
            <w:gridSpan w:val="15"/>
            <w:tcBorders/>
            <w:shd w:color="auto" w:fill="CCCCCC" w:val="clear"/>
            <w:tcMar>
              <w:left w:w="28" w:type="dxa"/>
              <w:bottom w:w="28" w:type="dxa"/>
              <w:right w:w="28" w:type="dxa"/>
            </w:tcMar>
            <w:vAlign w:val="center"/>
          </w:tcPr>
          <w:p>
            <w:pPr>
              <w:pStyle w:val="TableContents"/>
              <w:rPr>
                <w:b/>
                <w:b/>
                <w:sz w:val="14"/>
              </w:rPr>
            </w:pPr>
            <w:r>
              <w:rPr>
                <w:b/>
                <w:sz w:val="14"/>
              </w:rPr>
              <w:t>Hospital outpatients</w:t>
            </w:r>
          </w:p>
        </w:tc>
      </w:tr>
      <w:tr>
        <w:trPr/>
        <w:tc>
          <w:tcPr>
            <w:tcW w:w="941" w:type="dxa"/>
            <w:vMerge w:val="restart"/>
            <w:tcBorders>
              <w:top w:val="single" w:sz="2" w:space="0" w:color="000000"/>
            </w:tcBorders>
          </w:tcPr>
          <w:p>
            <w:pPr>
              <w:pStyle w:val="TableContents"/>
              <w:jc w:val="right"/>
              <w:rPr>
                <w:sz w:val="14"/>
              </w:rPr>
            </w:pPr>
            <w:r>
              <w:rPr>
                <w:sz w:val="14"/>
              </w:rPr>
              <w:t>1 week</w:t>
            </w:r>
          </w:p>
        </w:tc>
        <w:tc>
          <w:tcPr>
            <w:tcW w:w="548" w:type="dxa"/>
            <w:tcBorders>
              <w:top w:val="single" w:sz="2" w:space="0" w:color="000000"/>
            </w:tcBorders>
            <w:vAlign w:val="center"/>
          </w:tcPr>
          <w:p>
            <w:pPr>
              <w:pStyle w:val="TableContents"/>
              <w:jc w:val="right"/>
              <w:rPr>
                <w:sz w:val="14"/>
              </w:rPr>
            </w:pPr>
            <w:r>
              <w:rPr>
                <w:sz w:val="14"/>
              </w:rPr>
              <w:t>19</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30</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39</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100</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2.6</w:t>
            </w:r>
          </w:p>
        </w:tc>
        <w:tc>
          <w:tcPr>
            <w:tcW w:w="1005" w:type="dxa"/>
            <w:tcBorders>
              <w:top w:val="single" w:sz="2" w:space="0" w:color="000000"/>
            </w:tcBorders>
            <w:vAlign w:val="center"/>
          </w:tcPr>
          <w:p>
            <w:pPr>
              <w:pStyle w:val="TableContents"/>
              <w:rPr>
                <w:sz w:val="14"/>
              </w:rPr>
            </w:pPr>
            <w:r>
              <w:rPr>
                <w:sz w:val="14"/>
              </w:rPr>
              <w:t>[1.8, 3.8]</w:t>
            </w:r>
          </w:p>
        </w:tc>
        <w:tc>
          <w:tcPr>
            <w:tcW w:w="458" w:type="dxa"/>
            <w:tcBorders>
              <w:top w:val="single" w:sz="2" w:space="0" w:color="000000"/>
            </w:tcBorders>
            <w:vAlign w:val="center"/>
          </w:tcPr>
          <w:p>
            <w:pPr>
              <w:pStyle w:val="TableContents"/>
              <w:jc w:val="right"/>
              <w:rPr>
                <w:sz w:val="14"/>
              </w:rPr>
            </w:pPr>
            <w:r>
              <w:rPr>
                <w:sz w:val="14"/>
              </w:rPr>
              <w:t>1.5</w:t>
            </w:r>
          </w:p>
        </w:tc>
        <w:tc>
          <w:tcPr>
            <w:tcW w:w="1004" w:type="dxa"/>
            <w:tcBorders>
              <w:top w:val="single" w:sz="2" w:space="0" w:color="000000"/>
            </w:tcBorders>
            <w:vAlign w:val="center"/>
          </w:tcPr>
          <w:p>
            <w:pPr>
              <w:pStyle w:val="TableContents"/>
              <w:rPr>
                <w:sz w:val="14"/>
              </w:rPr>
            </w:pPr>
            <w:r>
              <w:rPr>
                <w:sz w:val="14"/>
              </w:rPr>
              <w:t>[1.2, 2.0]</w:t>
            </w:r>
          </w:p>
        </w:tc>
      </w:tr>
      <w:tr>
        <w:trPr/>
        <w:tc>
          <w:tcPr>
            <w:tcW w:w="941" w:type="dxa"/>
            <w:vMerge w:val="continue"/>
            <w:tcBorders>
              <w:top w:val="single" w:sz="2" w:space="0" w:color="000000"/>
            </w:tcBorders>
          </w:tcPr>
          <w:p>
            <w:pPr>
              <w:pStyle w:val="TableContents"/>
              <w:rPr>
                <w:sz w:val="4"/>
                <w:szCs w:val="4"/>
              </w:rPr>
            </w:pPr>
            <w:r>
              <w:rPr>
                <w:sz w:val="4"/>
                <w:szCs w:val="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5.3</w:t>
            </w:r>
          </w:p>
        </w:tc>
        <w:tc>
          <w:tcPr>
            <w:tcW w:w="1090" w:type="dxa"/>
            <w:tcBorders>
              <w:bottom w:val="single" w:sz="2" w:space="0" w:color="000000"/>
            </w:tcBorders>
            <w:tcMar>
              <w:top w:w="0" w:type="dxa"/>
              <w:bottom w:w="28" w:type="dxa"/>
            </w:tcMar>
            <w:vAlign w:val="center"/>
          </w:tcPr>
          <w:p>
            <w:pPr>
              <w:pStyle w:val="TableContents"/>
              <w:rPr>
                <w:sz w:val="14"/>
              </w:rPr>
            </w:pPr>
            <w:r>
              <w:rPr>
                <w:sz w:val="14"/>
              </w:rPr>
              <w:t>[3.5, 8.2]</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2.3</w:t>
            </w:r>
          </w:p>
        </w:tc>
        <w:tc>
          <w:tcPr>
            <w:tcW w:w="1091" w:type="dxa"/>
            <w:tcBorders>
              <w:bottom w:val="single" w:sz="2" w:space="0" w:color="000000"/>
            </w:tcBorders>
            <w:tcMar>
              <w:top w:w="0" w:type="dxa"/>
              <w:bottom w:w="28" w:type="dxa"/>
            </w:tcMar>
            <w:vAlign w:val="center"/>
          </w:tcPr>
          <w:p>
            <w:pPr>
              <w:pStyle w:val="TableContents"/>
              <w:rPr>
                <w:sz w:val="14"/>
              </w:rPr>
            </w:pPr>
            <w:r>
              <w:rPr>
                <w:sz w:val="14"/>
              </w:rPr>
              <w:t>[1.6, 3.2]</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2.2</w:t>
            </w:r>
          </w:p>
        </w:tc>
        <w:tc>
          <w:tcPr>
            <w:tcW w:w="1090" w:type="dxa"/>
            <w:tcBorders>
              <w:bottom w:val="single" w:sz="2" w:space="0" w:color="000000"/>
            </w:tcBorders>
            <w:tcMar>
              <w:top w:w="0" w:type="dxa"/>
              <w:bottom w:w="28" w:type="dxa"/>
            </w:tcMar>
            <w:vAlign w:val="center"/>
          </w:tcPr>
          <w:p>
            <w:pPr>
              <w:pStyle w:val="TableContents"/>
              <w:rPr>
                <w:sz w:val="14"/>
              </w:rPr>
            </w:pPr>
            <w:r>
              <w:rPr>
                <w:sz w:val="14"/>
              </w:rPr>
              <w:t>[1.6, 3.0]</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1.5</w:t>
            </w:r>
          </w:p>
        </w:tc>
        <w:tc>
          <w:tcPr>
            <w:tcW w:w="1090" w:type="dxa"/>
            <w:tcBorders>
              <w:bottom w:val="single" w:sz="2" w:space="0" w:color="000000"/>
            </w:tcBorders>
            <w:tcMar>
              <w:top w:w="0" w:type="dxa"/>
              <w:bottom w:w="28" w:type="dxa"/>
            </w:tcMar>
            <w:vAlign w:val="center"/>
          </w:tcPr>
          <w:p>
            <w:pPr>
              <w:pStyle w:val="TableContents"/>
              <w:rPr>
                <w:sz w:val="14"/>
              </w:rPr>
            </w:pPr>
            <w:r>
              <w:rPr>
                <w:sz w:val="14"/>
              </w:rPr>
              <w:t>[1.3, 1.8]</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jc w:val="center"/>
              <w:rPr>
                <w:sz w:val="14"/>
              </w:rPr>
            </w:pPr>
            <w:r>
              <w:rPr>
                <w:sz w:val="14"/>
              </w:rPr>
              <w:t>p=0.001</w:t>
            </w:r>
          </w:p>
        </w:tc>
      </w:tr>
      <w:tr>
        <w:trPr>
          <w:trHeight w:val="311" w:hRule="atLeast"/>
        </w:trPr>
        <w:tc>
          <w:tcPr>
            <w:tcW w:w="941" w:type="dxa"/>
            <w:tcBorders>
              <w:top w:val="single" w:sz="2" w:space="0" w:color="000000"/>
            </w:tcBorders>
          </w:tcPr>
          <w:p>
            <w:pPr>
              <w:pStyle w:val="TableContents"/>
              <w:jc w:val="right"/>
              <w:rPr>
                <w:sz w:val="14"/>
              </w:rPr>
            </w:pPr>
            <w:r>
              <w:rPr>
                <w:sz w:val="14"/>
              </w:rPr>
              <w:t>1 month</w:t>
            </w:r>
          </w:p>
        </w:tc>
        <w:tc>
          <w:tcPr>
            <w:tcW w:w="548" w:type="dxa"/>
            <w:tcBorders>
              <w:top w:val="single" w:sz="2" w:space="0" w:color="000000"/>
            </w:tcBorders>
            <w:vAlign w:val="center"/>
          </w:tcPr>
          <w:p>
            <w:pPr>
              <w:pStyle w:val="TableContents"/>
              <w:jc w:val="right"/>
              <w:rPr>
                <w:sz w:val="14"/>
              </w:rPr>
            </w:pPr>
            <w:r>
              <w:rPr>
                <w:sz w:val="14"/>
              </w:rPr>
              <w:t>97</w:t>
            </w:r>
          </w:p>
        </w:tc>
        <w:tc>
          <w:tcPr>
            <w:tcW w:w="1090" w:type="dxa"/>
            <w:tcBorders>
              <w:top w:val="single" w:sz="2" w:space="0" w:color="000000"/>
            </w:tcBorders>
            <w:vAlign w:val="center"/>
          </w:tcPr>
          <w:p>
            <w:pPr>
              <w:pStyle w:val="TableContents"/>
              <w:rPr>
                <w:sz w:val="14"/>
              </w:rPr>
            </w:pPr>
            <w:r>
              <w:rPr>
                <w:sz w:val="14"/>
              </w:rPr>
            </w:r>
          </w:p>
        </w:tc>
        <w:tc>
          <w:tcPr>
            <w:tcW w:w="600" w:type="dxa"/>
            <w:tcBorders>
              <w:top w:val="single" w:sz="2" w:space="0" w:color="000000"/>
            </w:tcBorders>
            <w:vAlign w:val="center"/>
          </w:tcPr>
          <w:p>
            <w:pPr>
              <w:pStyle w:val="TableContents"/>
              <w:jc w:val="right"/>
              <w:rPr>
                <w:sz w:val="14"/>
              </w:rPr>
            </w:pPr>
            <w:r>
              <w:rPr>
                <w:sz w:val="14"/>
              </w:rPr>
              <w:t>191</w:t>
            </w:r>
          </w:p>
        </w:tc>
        <w:tc>
          <w:tcPr>
            <w:tcW w:w="1091" w:type="dxa"/>
            <w:tcBorders>
              <w:top w:val="single" w:sz="2" w:space="0" w:color="000000"/>
            </w:tcBorders>
            <w:vAlign w:val="center"/>
          </w:tcPr>
          <w:p>
            <w:pPr>
              <w:pStyle w:val="TableContents"/>
              <w:rPr>
                <w:sz w:val="14"/>
              </w:rPr>
            </w:pPr>
            <w:r>
              <w:rPr>
                <w:sz w:val="14"/>
              </w:rPr>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256</w:t>
            </w:r>
          </w:p>
        </w:tc>
        <w:tc>
          <w:tcPr>
            <w:tcW w:w="1090" w:type="dxa"/>
            <w:tcBorders>
              <w:top w:val="single" w:sz="2" w:space="0" w:color="000000"/>
            </w:tcBorders>
            <w:vAlign w:val="center"/>
          </w:tcPr>
          <w:p>
            <w:pPr>
              <w:pStyle w:val="TableContents"/>
              <w:rPr>
                <w:sz w:val="14"/>
              </w:rPr>
            </w:pPr>
            <w:r>
              <w:rPr>
                <w:sz w:val="14"/>
              </w:rPr>
            </w:r>
          </w:p>
        </w:tc>
        <w:tc>
          <w:tcPr>
            <w:tcW w:w="596" w:type="dxa"/>
            <w:tcBorders>
              <w:top w:val="single" w:sz="2" w:space="0" w:color="000000"/>
            </w:tcBorders>
            <w:vAlign w:val="center"/>
          </w:tcPr>
          <w:p>
            <w:pPr>
              <w:pStyle w:val="TableContents"/>
              <w:jc w:val="right"/>
              <w:rPr>
                <w:sz w:val="14"/>
              </w:rPr>
            </w:pPr>
            <w:r>
              <w:rPr>
                <w:sz w:val="14"/>
              </w:rPr>
              <w:t>614</w:t>
            </w:r>
          </w:p>
        </w:tc>
        <w:tc>
          <w:tcPr>
            <w:tcW w:w="1090" w:type="dxa"/>
            <w:tcBorders>
              <w:top w:val="single" w:sz="2" w:space="0" w:color="000000"/>
            </w:tcBorders>
            <w:vAlign w:val="center"/>
          </w:tcPr>
          <w:p>
            <w:pPr>
              <w:pStyle w:val="TableContents"/>
              <w:rPr>
                <w:sz w:val="14"/>
              </w:rPr>
            </w:pPr>
            <w:r>
              <w:rPr>
                <w:sz w:val="14"/>
              </w:rPr>
            </w:r>
          </w:p>
        </w:tc>
        <w:tc>
          <w:tcPr>
            <w:tcW w:w="222" w:type="dxa"/>
            <w:tcBorders/>
            <w:tcMar>
              <w:left w:w="28" w:type="dxa"/>
              <w:bottom w:w="28" w:type="dxa"/>
              <w:right w:w="28" w:type="dxa"/>
            </w:tcMar>
            <w:vAlign w:val="center"/>
          </w:tcPr>
          <w:p>
            <w:pPr>
              <w:pStyle w:val="TableContents"/>
              <w:rPr>
                <w:sz w:val="14"/>
              </w:rPr>
            </w:pPr>
            <w:r>
              <w:rPr>
                <w:sz w:val="14"/>
              </w:rPr>
            </w:r>
          </w:p>
        </w:tc>
        <w:tc>
          <w:tcPr>
            <w:tcW w:w="548" w:type="dxa"/>
            <w:tcBorders>
              <w:top w:val="single" w:sz="2" w:space="0" w:color="000000"/>
            </w:tcBorders>
            <w:vAlign w:val="center"/>
          </w:tcPr>
          <w:p>
            <w:pPr>
              <w:pStyle w:val="TableContents"/>
              <w:jc w:val="right"/>
              <w:rPr>
                <w:sz w:val="14"/>
              </w:rPr>
            </w:pPr>
            <w:r>
              <w:rPr>
                <w:sz w:val="14"/>
              </w:rPr>
              <w:t>2.2</w:t>
            </w:r>
          </w:p>
        </w:tc>
        <w:tc>
          <w:tcPr>
            <w:tcW w:w="1005" w:type="dxa"/>
            <w:tcBorders>
              <w:top w:val="single" w:sz="2" w:space="0" w:color="000000"/>
            </w:tcBorders>
            <w:vAlign w:val="center"/>
          </w:tcPr>
          <w:p>
            <w:pPr>
              <w:pStyle w:val="TableContents"/>
              <w:rPr>
                <w:sz w:val="14"/>
              </w:rPr>
            </w:pPr>
            <w:r>
              <w:rPr>
                <w:sz w:val="14"/>
              </w:rPr>
              <w:t>[1.8, 2.6]</w:t>
            </w:r>
          </w:p>
        </w:tc>
        <w:tc>
          <w:tcPr>
            <w:tcW w:w="458" w:type="dxa"/>
            <w:tcBorders>
              <w:top w:val="single" w:sz="2" w:space="0" w:color="000000"/>
            </w:tcBorders>
            <w:vAlign w:val="center"/>
          </w:tcPr>
          <w:p>
            <w:pPr>
              <w:pStyle w:val="TableContents"/>
              <w:jc w:val="right"/>
              <w:rPr>
                <w:sz w:val="14"/>
              </w:rPr>
            </w:pPr>
            <w:r>
              <w:rPr>
                <w:sz w:val="14"/>
              </w:rPr>
              <w:t>1.7</w:t>
            </w:r>
          </w:p>
        </w:tc>
        <w:tc>
          <w:tcPr>
            <w:tcW w:w="1004" w:type="dxa"/>
            <w:tcBorders>
              <w:top w:val="single" w:sz="2" w:space="0" w:color="000000"/>
            </w:tcBorders>
            <w:vAlign w:val="center"/>
          </w:tcPr>
          <w:p>
            <w:pPr>
              <w:pStyle w:val="TableContents"/>
              <w:rPr>
                <w:sz w:val="14"/>
              </w:rPr>
            </w:pPr>
            <w:r>
              <w:rPr>
                <w:sz w:val="14"/>
              </w:rPr>
              <w:t>[1.5, 1.9]</w:t>
            </w:r>
          </w:p>
        </w:tc>
      </w:tr>
      <w:tr>
        <w:trPr>
          <w:trHeight w:val="311" w:hRule="atLeast"/>
        </w:trPr>
        <w:tc>
          <w:tcPr>
            <w:tcW w:w="941" w:type="dxa"/>
            <w:tcBorders>
              <w:bottom w:val="single" w:sz="2" w:space="0" w:color="000000"/>
            </w:tcBorders>
            <w:tcMar>
              <w:top w:w="0" w:type="dxa"/>
              <w:bottom w:w="28" w:type="dxa"/>
            </w:tcMar>
            <w:vAlign w:val="center"/>
          </w:tcPr>
          <w:p>
            <w:pPr>
              <w:pStyle w:val="TableContents"/>
              <w:rPr>
                <w:sz w:val="14"/>
              </w:rPr>
            </w:pPr>
            <w:r>
              <w:rPr>
                <w:sz w:val="14"/>
              </w:rPr>
            </w:r>
          </w:p>
        </w:tc>
        <w:tc>
          <w:tcPr>
            <w:tcW w:w="548" w:type="dxa"/>
            <w:tcBorders>
              <w:bottom w:val="single" w:sz="2" w:space="0" w:color="000000"/>
            </w:tcBorders>
            <w:tcMar>
              <w:top w:w="0" w:type="dxa"/>
              <w:bottom w:w="28" w:type="dxa"/>
            </w:tcMar>
            <w:vAlign w:val="center"/>
          </w:tcPr>
          <w:p>
            <w:pPr>
              <w:pStyle w:val="TableContents"/>
              <w:jc w:val="right"/>
              <w:rPr>
                <w:sz w:val="14"/>
              </w:rPr>
            </w:pPr>
            <w:r>
              <w:rPr>
                <w:sz w:val="14"/>
              </w:rPr>
              <w:t>27.1</w:t>
            </w:r>
          </w:p>
        </w:tc>
        <w:tc>
          <w:tcPr>
            <w:tcW w:w="1090" w:type="dxa"/>
            <w:tcBorders>
              <w:bottom w:val="single" w:sz="2" w:space="0" w:color="000000"/>
            </w:tcBorders>
            <w:tcMar>
              <w:top w:w="0" w:type="dxa"/>
              <w:bottom w:w="28" w:type="dxa"/>
            </w:tcMar>
            <w:vAlign w:val="center"/>
          </w:tcPr>
          <w:p>
            <w:pPr>
              <w:pStyle w:val="TableContents"/>
              <w:rPr>
                <w:sz w:val="14"/>
              </w:rPr>
            </w:pPr>
            <w:r>
              <w:rPr>
                <w:sz w:val="14"/>
              </w:rPr>
              <w:t>[22.7, 31.9]</w:t>
            </w:r>
          </w:p>
        </w:tc>
        <w:tc>
          <w:tcPr>
            <w:tcW w:w="600" w:type="dxa"/>
            <w:tcBorders>
              <w:bottom w:val="single" w:sz="2" w:space="0" w:color="000000"/>
            </w:tcBorders>
            <w:tcMar>
              <w:top w:w="0" w:type="dxa"/>
              <w:bottom w:w="28" w:type="dxa"/>
            </w:tcMar>
            <w:vAlign w:val="center"/>
          </w:tcPr>
          <w:p>
            <w:pPr>
              <w:pStyle w:val="TableContents"/>
              <w:jc w:val="right"/>
              <w:rPr>
                <w:sz w:val="14"/>
              </w:rPr>
            </w:pPr>
            <w:r>
              <w:rPr>
                <w:sz w:val="14"/>
              </w:rPr>
              <w:t>14.1</w:t>
            </w:r>
          </w:p>
        </w:tc>
        <w:tc>
          <w:tcPr>
            <w:tcW w:w="1091" w:type="dxa"/>
            <w:tcBorders>
              <w:bottom w:val="single" w:sz="2" w:space="0" w:color="000000"/>
            </w:tcBorders>
            <w:tcMar>
              <w:top w:w="0" w:type="dxa"/>
              <w:bottom w:w="28" w:type="dxa"/>
            </w:tcMar>
            <w:vAlign w:val="center"/>
          </w:tcPr>
          <w:p>
            <w:pPr>
              <w:pStyle w:val="TableContents"/>
              <w:rPr>
                <w:sz w:val="14"/>
              </w:rPr>
            </w:pPr>
            <w:r>
              <w:rPr>
                <w:sz w:val="14"/>
              </w:rPr>
              <w:t>[12.3, 16.0]</w:t>
            </w:r>
          </w:p>
        </w:tc>
        <w:tc>
          <w:tcPr>
            <w:tcW w:w="221" w:type="dxa"/>
            <w:tcBorders/>
            <w:tcMar>
              <w:left w:w="28" w:type="dxa"/>
              <w:bottom w:w="28" w:type="dxa"/>
              <w:right w:w="28" w:type="dxa"/>
            </w:tcMar>
            <w:vAlign w:val="center"/>
          </w:tcPr>
          <w:p>
            <w:pPr>
              <w:pStyle w:val="TableContents"/>
              <w:rPr>
                <w:sz w:val="14"/>
              </w:rPr>
            </w:pPr>
            <w:r>
              <w:rPr>
                <w:sz w:val="14"/>
              </w:rPr>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14.3</w:t>
            </w:r>
          </w:p>
        </w:tc>
        <w:tc>
          <w:tcPr>
            <w:tcW w:w="1090" w:type="dxa"/>
            <w:tcBorders>
              <w:bottom w:val="single" w:sz="2" w:space="0" w:color="000000"/>
            </w:tcBorders>
            <w:tcMar>
              <w:top w:w="0" w:type="dxa"/>
              <w:bottom w:w="28" w:type="dxa"/>
            </w:tcMar>
            <w:vAlign w:val="center"/>
          </w:tcPr>
          <w:p>
            <w:pPr>
              <w:pStyle w:val="TableContents"/>
              <w:rPr>
                <w:sz w:val="14"/>
              </w:rPr>
            </w:pPr>
            <w:r>
              <w:rPr>
                <w:sz w:val="14"/>
              </w:rPr>
              <w:t>[12.8, 16.0]</w:t>
            </w:r>
          </w:p>
        </w:tc>
        <w:tc>
          <w:tcPr>
            <w:tcW w:w="596" w:type="dxa"/>
            <w:tcBorders>
              <w:bottom w:val="single" w:sz="2" w:space="0" w:color="000000"/>
            </w:tcBorders>
            <w:tcMar>
              <w:top w:w="0" w:type="dxa"/>
              <w:bottom w:w="28" w:type="dxa"/>
            </w:tcMar>
            <w:vAlign w:val="center"/>
          </w:tcPr>
          <w:p>
            <w:pPr>
              <w:pStyle w:val="TableContents"/>
              <w:jc w:val="right"/>
              <w:rPr>
                <w:sz w:val="14"/>
              </w:rPr>
            </w:pPr>
            <w:r>
              <w:rPr>
                <w:sz w:val="14"/>
              </w:rPr>
              <w:t>9.1</w:t>
            </w:r>
          </w:p>
        </w:tc>
        <w:tc>
          <w:tcPr>
            <w:tcW w:w="1090" w:type="dxa"/>
            <w:tcBorders>
              <w:bottom w:val="single" w:sz="2" w:space="0" w:color="000000"/>
            </w:tcBorders>
            <w:tcMar>
              <w:top w:w="0" w:type="dxa"/>
              <w:bottom w:w="28" w:type="dxa"/>
            </w:tcMar>
            <w:vAlign w:val="center"/>
          </w:tcPr>
          <w:p>
            <w:pPr>
              <w:pStyle w:val="TableContents"/>
              <w:rPr>
                <w:sz w:val="14"/>
              </w:rPr>
            </w:pPr>
            <w:r>
              <w:rPr>
                <w:sz w:val="14"/>
              </w:rPr>
              <w:t>[8.4, 9.8]</w:t>
            </w:r>
          </w:p>
        </w:tc>
        <w:tc>
          <w:tcPr>
            <w:tcW w:w="222" w:type="dxa"/>
            <w:tcBorders/>
            <w:tcMar>
              <w:left w:w="28" w:type="dxa"/>
              <w:bottom w:w="28" w:type="dxa"/>
              <w:right w:w="28" w:type="dxa"/>
            </w:tcMar>
            <w:vAlign w:val="center"/>
          </w:tcPr>
          <w:p>
            <w:pPr>
              <w:pStyle w:val="TableContents"/>
              <w:rPr>
                <w:sz w:val="14"/>
              </w:rPr>
            </w:pPr>
            <w:r>
              <w:rPr>
                <w:sz w:val="14"/>
              </w:rPr>
            </w:r>
          </w:p>
        </w:tc>
        <w:tc>
          <w:tcPr>
            <w:tcW w:w="1553" w:type="dxa"/>
            <w:gridSpan w:val="2"/>
            <w:tcBorders>
              <w:bottom w:val="single" w:sz="2" w:space="0" w:color="000000"/>
            </w:tcBorders>
            <w:tcMar>
              <w:top w:w="0" w:type="dxa"/>
              <w:bottom w:w="28" w:type="dxa"/>
            </w:tcMar>
            <w:vAlign w:val="center"/>
          </w:tcPr>
          <w:p>
            <w:pPr>
              <w:pStyle w:val="TableContents"/>
              <w:rPr>
                <w:sz w:val="14"/>
              </w:rPr>
            </w:pPr>
            <w:r>
              <w:rPr>
                <w:sz w:val="14"/>
              </w:rPr>
            </w:r>
          </w:p>
        </w:tc>
        <w:tc>
          <w:tcPr>
            <w:tcW w:w="1462" w:type="dxa"/>
            <w:gridSpan w:val="2"/>
            <w:tcBorders>
              <w:bottom w:val="single" w:sz="2" w:space="0" w:color="000000"/>
            </w:tcBorders>
            <w:tcMar>
              <w:top w:w="0" w:type="dxa"/>
              <w:bottom w:w="28" w:type="dxa"/>
            </w:tcMar>
            <w:vAlign w:val="center"/>
          </w:tcPr>
          <w:p>
            <w:pPr>
              <w:pStyle w:val="TableContents"/>
              <w:rPr>
                <w:sz w:val="14"/>
              </w:rPr>
            </w:pPr>
            <w:r>
              <w:rPr>
                <w:sz w:val="14"/>
              </w:rPr>
            </w:r>
          </w:p>
        </w:tc>
      </w:tr>
      <w:tr>
        <w:trPr>
          <w:trHeight w:val="311" w:hRule="atLeast"/>
        </w:trPr>
        <w:tc>
          <w:tcPr>
            <w:tcW w:w="941" w:type="dxa"/>
            <w:tcBorders>
              <w:top w:val="single" w:sz="2" w:space="0" w:color="000000"/>
            </w:tcBorders>
            <w:tcMar>
              <w:top w:w="55" w:type="dxa"/>
              <w:left w:w="55" w:type="dxa"/>
              <w:bottom w:w="55" w:type="dxa"/>
              <w:right w:w="55" w:type="dxa"/>
            </w:tcMar>
          </w:tcPr>
          <w:p>
            <w:pPr>
              <w:pStyle w:val="TableContents"/>
              <w:jc w:val="right"/>
              <w:rPr>
                <w:sz w:val="14"/>
              </w:rPr>
            </w:pPr>
            <w:r>
              <w:rPr>
                <w:sz w:val="14"/>
              </w:rPr>
              <w:t>1 year</w:t>
            </w:r>
          </w:p>
        </w:tc>
        <w:tc>
          <w:tcPr>
            <w:tcW w:w="548"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205</w:t>
            </w:r>
          </w:p>
        </w:tc>
        <w:tc>
          <w:tcPr>
            <w:tcW w:w="1090"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600"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509</w:t>
            </w:r>
          </w:p>
        </w:tc>
        <w:tc>
          <w:tcPr>
            <w:tcW w:w="1091"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221" w:type="dxa"/>
            <w:tcBorders/>
            <w:tcMar>
              <w:top w:w="55" w:type="dxa"/>
              <w:left w:w="55" w:type="dxa"/>
              <w:bottom w:w="55" w:type="dxa"/>
              <w:right w:w="55" w:type="dxa"/>
            </w:tcMar>
            <w:vAlign w:val="center"/>
          </w:tcPr>
          <w:p>
            <w:pPr>
              <w:pStyle w:val="TableContents"/>
              <w:rPr>
                <w:sz w:val="14"/>
              </w:rPr>
            </w:pPr>
            <w:r>
              <w:rPr>
                <w:sz w:val="14"/>
              </w:rPr>
            </w:r>
          </w:p>
        </w:tc>
        <w:tc>
          <w:tcPr>
            <w:tcW w:w="596"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701</w:t>
            </w:r>
          </w:p>
        </w:tc>
        <w:tc>
          <w:tcPr>
            <w:tcW w:w="1090"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596"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1808</w:t>
            </w:r>
          </w:p>
        </w:tc>
        <w:tc>
          <w:tcPr>
            <w:tcW w:w="1090"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r>
          </w:p>
        </w:tc>
        <w:tc>
          <w:tcPr>
            <w:tcW w:w="222" w:type="dxa"/>
            <w:tcBorders/>
            <w:tcMar>
              <w:top w:w="55" w:type="dxa"/>
              <w:left w:w="55" w:type="dxa"/>
              <w:bottom w:w="55" w:type="dxa"/>
              <w:right w:w="55" w:type="dxa"/>
            </w:tcMar>
            <w:vAlign w:val="center"/>
          </w:tcPr>
          <w:p>
            <w:pPr>
              <w:pStyle w:val="TableContents"/>
              <w:rPr>
                <w:sz w:val="14"/>
              </w:rPr>
            </w:pPr>
            <w:r>
              <w:rPr>
                <w:sz w:val="14"/>
              </w:rPr>
            </w:r>
          </w:p>
        </w:tc>
        <w:tc>
          <w:tcPr>
            <w:tcW w:w="548"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2.1</w:t>
            </w:r>
          </w:p>
        </w:tc>
        <w:tc>
          <w:tcPr>
            <w:tcW w:w="1005"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t>[1.8, 2.4]</w:t>
            </w:r>
          </w:p>
        </w:tc>
        <w:tc>
          <w:tcPr>
            <w:tcW w:w="458" w:type="dxa"/>
            <w:tcBorders>
              <w:top w:val="single" w:sz="2" w:space="0" w:color="000000"/>
            </w:tcBorders>
            <w:tcMar>
              <w:top w:w="55" w:type="dxa"/>
              <w:left w:w="55" w:type="dxa"/>
              <w:bottom w:w="55" w:type="dxa"/>
              <w:right w:w="55" w:type="dxa"/>
            </w:tcMar>
            <w:vAlign w:val="center"/>
          </w:tcPr>
          <w:p>
            <w:pPr>
              <w:pStyle w:val="TableContents"/>
              <w:jc w:val="right"/>
              <w:rPr>
                <w:sz w:val="14"/>
              </w:rPr>
            </w:pPr>
            <w:r>
              <w:rPr>
                <w:sz w:val="14"/>
              </w:rPr>
              <w:t>1.7</w:t>
            </w:r>
          </w:p>
        </w:tc>
        <w:tc>
          <w:tcPr>
            <w:tcW w:w="1004" w:type="dxa"/>
            <w:tcBorders>
              <w:top w:val="single" w:sz="2" w:space="0" w:color="000000"/>
            </w:tcBorders>
            <w:tcMar>
              <w:top w:w="55" w:type="dxa"/>
              <w:left w:w="55" w:type="dxa"/>
              <w:bottom w:w="55" w:type="dxa"/>
              <w:right w:w="55" w:type="dxa"/>
            </w:tcMar>
            <w:vAlign w:val="center"/>
          </w:tcPr>
          <w:p>
            <w:pPr>
              <w:pStyle w:val="TableContents"/>
              <w:rPr>
                <w:sz w:val="14"/>
              </w:rPr>
            </w:pPr>
            <w:r>
              <w:rPr>
                <w:sz w:val="14"/>
              </w:rPr>
              <w:t>[1.6, 1.9]</w:t>
            </w:r>
          </w:p>
        </w:tc>
      </w:tr>
      <w:tr>
        <w:trPr>
          <w:trHeight w:val="311" w:hRule="atLeast"/>
        </w:trPr>
        <w:tc>
          <w:tcPr>
            <w:tcW w:w="941"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548"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57.2</w:t>
            </w:r>
          </w:p>
        </w:tc>
        <w:tc>
          <w:tcPr>
            <w:tcW w:w="1090"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[52.0, 62.2]</w:t>
            </w:r>
          </w:p>
        </w:tc>
        <w:tc>
          <w:tcPr>
            <w:tcW w:w="600"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37.4</w:t>
            </w:r>
          </w:p>
        </w:tc>
        <w:tc>
          <w:tcPr>
            <w:tcW w:w="1091"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[34.9, 40.0]</w:t>
            </w:r>
          </w:p>
        </w:tc>
        <w:tc>
          <w:tcPr>
            <w:tcW w:w="221"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596"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39.1</w:t>
            </w:r>
          </w:p>
        </w:tc>
        <w:tc>
          <w:tcPr>
            <w:tcW w:w="1090"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[36.9, 41.4]</w:t>
            </w:r>
          </w:p>
        </w:tc>
        <w:tc>
          <w:tcPr>
            <w:tcW w:w="596" w:type="dxa"/>
            <w:tcBorders>
              <w:bottom w:val="single" w:sz="4" w:space="0" w:color="000000"/>
            </w:tcBorders>
            <w:tcMar>
              <w:top w:w="55" w:type="dxa"/>
              <w:left w:w="55" w:type="dxa"/>
              <w:bottom w:w="55" w:type="dxa"/>
              <w:right w:w="55" w:type="dxa"/>
            </w:tcMar>
            <w:vAlign w:val="center"/>
          </w:tcPr>
          <w:p>
            <w:pPr>
              <w:pStyle w:val="TableContents"/>
              <w:jc w:val="right"/>
              <w:rPr>
                <w:sz w:val="14"/>
              </w:rPr>
            </w:pPr>
            <w:r>
              <w:rPr>
                <w:sz w:val="14"/>
              </w:rPr>
              <w:t>26.6</w:t>
            </w:r>
          </w:p>
        </w:tc>
        <w:tc>
          <w:tcPr>
            <w:tcW w:w="1090"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t>[25.6, 27.7]</w:t>
            </w:r>
          </w:p>
        </w:tc>
        <w:tc>
          <w:tcPr>
            <w:tcW w:w="222" w:type="dxa"/>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1553" w:type="dxa"/>
            <w:gridSpan w:val="2"/>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c>
          <w:tcPr>
            <w:tcW w:w="1462" w:type="dxa"/>
            <w:gridSpan w:val="2"/>
            <w:tcBorders>
              <w:bottom w:val="single" w:sz="4" w:space="0" w:color="000000"/>
            </w:tcBorders>
            <w:tcMar>
              <w:top w:w="55" w:type="dxa"/>
              <w:left w:w="55" w:type="dxa"/>
              <w:bottom w:w="55" w:type="dxa"/>
              <w:right w:w="55" w:type="dxa"/>
            </w:tcMar>
            <w:vAlign w:val="center"/>
          </w:tcPr>
          <w:p>
            <w:pPr>
              <w:pStyle w:val="TableContents"/>
              <w:rPr>
                <w:sz w:val="14"/>
              </w:rPr>
            </w:pPr>
            <w:r>
              <w:rPr>
                <w:sz w:val="14"/>
              </w:rPr>
            </w:r>
          </w:p>
        </w:tc>
      </w:tr>
    </w:tbl>
    <w:p>
      <w:pPr>
        <w:pStyle w:val="Normal"/>
        <w:rPr/>
      </w:pPr>
      <w:r>
        <w:rPr/>
      </w:r>
    </w:p>
    <w:p>
      <w:pPr>
        <w:pStyle w:val="Normal"/>
        <w:rPr/>
      </w:pPr>
      <w:r>
        <w:rPr/>
      </w:r>
      <w:r>
        <w:br w:type="page"/>
      </w:r>
    </w:p>
    <w:p>
      <w:pPr>
        <w:pStyle w:val="Normal"/>
        <w:rPr/>
      </w:pPr>
      <w:ins w:id="0" w:author="Marcos del Pozo Banos" w:date="2020-05-04T07:32:31Z">
        <w:r>
          <w:rPr>
            <w:b/>
            <w:bCs/>
          </w:rPr>
          <w:t>Supplementary Table 8</w:t>
        </w:r>
      </w:ins>
      <w:ins w:id="1" w:author="Marcos del Pozo Banos" w:date="2020-05-04T07:32:31Z">
        <w:r>
          <w:rPr/>
          <w:t xml:space="preserve">. Demographic information of the </w:t>
        </w:r>
      </w:ins>
      <w:ins w:id="2" w:author="Marcos del Pozo Banos" w:date="2020-05-04T07:32:31Z">
        <w:r>
          <w:rPr>
            <w:sz w:val="24"/>
          </w:rPr>
          <w:t xml:space="preserve">sensitivity </w:t>
        </w:r>
      </w:ins>
      <w:ins w:id="3" w:author="Marcos del Pozo Banos" w:date="2020-05-04T07:32:31Z">
        <w:r>
          <w:rPr/>
          <w:t>study population, including only those with a coroner’s conclusion of ‘suicide’. Full sensitivity study population and those with fully linked data (i.e. IDX in 2010 or later and GPD data available in the year before). Numbers are counts (N), percentage and 95% CI.</w:t>
        </w:r>
      </w:ins>
    </w:p>
    <w:p>
      <w:pPr>
        <w:pStyle w:val="Normal"/>
        <w:rPr/>
      </w:pPr>
      <w:r>
        <w:rPr/>
      </w:r>
    </w:p>
    <w:tbl>
      <w:tblPr>
        <w:tblW w:w="8180" w:type="dxa"/>
        <w:jc w:val="left"/>
        <w:tblInd w:w="0" w:type="dxa"/>
        <w:tblCellMar>
          <w:top w:w="28" w:type="dxa"/>
          <w:left w:w="0" w:type="dxa"/>
          <w:bottom w:w="0" w:type="dxa"/>
          <w:right w:w="0" w:type="dxa"/>
        </w:tblCellMar>
      </w:tblPr>
      <w:tblGrid>
        <w:gridCol w:w="1586"/>
        <w:gridCol w:w="566"/>
        <w:gridCol w:w="1016"/>
        <w:gridCol w:w="641"/>
        <w:gridCol w:w="1016"/>
        <w:gridCol w:w="191"/>
        <w:gridCol w:w="566"/>
        <w:gridCol w:w="1016"/>
        <w:gridCol w:w="566"/>
        <w:gridCol w:w="1016"/>
      </w:tblGrid>
      <w:tr>
        <w:trPr>
          <w:trHeight w:val="656" w:hRule="atLeast"/>
        </w:trPr>
        <w:tc>
          <w:tcPr>
            <w:tcW w:w="158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3239" w:type="dxa"/>
            <w:gridSpan w:val="4"/>
            <w:tcBorders>
              <w:top w:val="single" w:sz="2" w:space="0" w:color="000000"/>
              <w:bottom w:val="single" w:sz="2" w:space="0" w:color="000000"/>
            </w:tcBorders>
            <w:tcMar>
              <w:bottom w:w="28" w:type="dxa"/>
            </w:tcMar>
            <w:vAlign w:val="center"/>
          </w:tcPr>
          <w:p>
            <w:pPr>
              <w:pStyle w:val="TableContents"/>
              <w:jc w:val="center"/>
              <w:rPr/>
            </w:pPr>
            <w:r>
              <w:rPr>
                <w:rFonts w:eastAsia="Times New Roman" w:cs="Times New Roman" w:ascii="Times New Roman" w:hAnsi="Times New Roman"/>
                <w:b/>
                <w:sz w:val="14"/>
                <w:szCs w:val="20"/>
              </w:rPr>
              <w:t>Sensitivity</w:t>
            </w:r>
            <w:r>
              <w:rPr>
                <w:rFonts w:ascii="Times New Roman" w:hAnsi="Times New Roman"/>
                <w:b/>
                <w:sz w:val="14"/>
              </w:rPr>
              <w:t xml:space="preserve"> s</w:t>
            </w:r>
            <w:r>
              <w:rPr>
                <w:rFonts w:ascii="Times New Roman" w:hAnsi="Times New Roman"/>
                <w:b/>
                <w:sz w:val="14"/>
              </w:rPr>
              <w:t>tudy population</w:t>
            </w:r>
          </w:p>
          <w:p>
            <w:pPr>
              <w:pStyle w:val="TableContents"/>
              <w:jc w:val="center"/>
              <w:rPr/>
            </w:pPr>
            <w:r>
              <w:rPr>
                <w:rFonts w:ascii="Times New Roman" w:hAnsi="Times New Roman"/>
                <w:b/>
                <w:sz w:val="14"/>
              </w:rPr>
              <w:t>(i.e. coroner’s conclusion of ‘suicide’)</w:t>
            </w:r>
          </w:p>
        </w:tc>
        <w:tc>
          <w:tcPr>
            <w:tcW w:w="19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3164" w:type="dxa"/>
            <w:gridSpan w:val="4"/>
            <w:tcBorders>
              <w:top w:val="single" w:sz="2" w:space="0" w:color="000000"/>
              <w:bottom w:val="single" w:sz="2" w:space="0" w:color="000000"/>
            </w:tcBorders>
            <w:tcMar>
              <w:bottom w:w="28" w:type="dxa"/>
            </w:tcMar>
            <w:vAlign w:val="center"/>
          </w:tcPr>
          <w:p>
            <w:pPr>
              <w:pStyle w:val="TableContents"/>
              <w:jc w:val="center"/>
              <w:rPr>
                <w:rFonts w:ascii="Times New Roman" w:hAnsi="Times New Roman"/>
                <w:b/>
                <w:sz w:val="14"/>
              </w:rPr>
            </w:pPr>
            <w:r>
              <w:rPr>
                <w:rFonts w:ascii="Times New Roman" w:hAnsi="Times New Roman"/>
                <w:b/>
                <w:sz w:val="14"/>
              </w:rPr>
              <w:t xml:space="preserve">Linked </w:t>
            </w:r>
            <w:r>
              <w:rPr>
                <w:rFonts w:ascii="Times New Roman" w:hAnsi="Times New Roman"/>
                <w:b/>
                <w:sz w:val="14"/>
              </w:rPr>
              <w:t xml:space="preserve">sensitivity </w:t>
            </w:r>
            <w:r>
              <w:rPr>
                <w:rFonts w:ascii="Times New Roman" w:hAnsi="Times New Roman"/>
                <w:b/>
                <w:sz w:val="14"/>
              </w:rPr>
              <w:t>study population (i.e. coroner’s conclusion of ‘suicide’, IDX in 2010 or later and WGP data available in the year before the IDX)</w:t>
            </w:r>
          </w:p>
        </w:tc>
      </w:tr>
      <w:tr>
        <w:trPr>
          <w:trHeight w:val="311" w:hRule="atLeast"/>
        </w:trPr>
        <w:tc>
          <w:tcPr>
            <w:tcW w:w="1586"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cMar>
              <w:left w:w="28" w:type="dxa"/>
              <w:bottom w:w="28" w:type="dxa"/>
              <w:right w:w="28" w:type="dxa"/>
            </w:tcMar>
            <w:vAlign w:val="center"/>
          </w:tcPr>
          <w:p>
            <w:pPr>
              <w:pStyle w:val="TableContents"/>
              <w:jc w:val="center"/>
              <w:rPr>
                <w:rFonts w:ascii="Times New Roman" w:hAnsi="Times New Roman"/>
                <w:sz w:val="14"/>
              </w:rPr>
            </w:pPr>
            <w:r>
              <w:rPr>
                <w:rFonts w:ascii="Times New Roman" w:hAnsi="Times New Roman"/>
                <w:sz w:val="14"/>
              </w:rPr>
              <w:t>N</w:t>
            </w:r>
          </w:p>
        </w:tc>
        <w:tc>
          <w:tcPr>
            <w:tcW w:w="1016" w:type="dxa"/>
            <w:tcBorders/>
            <w:tcMar>
              <w:left w:w="28" w:type="dxa"/>
              <w:bottom w:w="28" w:type="dxa"/>
              <w:right w:w="28" w:type="dxa"/>
            </w:tcMar>
            <w:vAlign w:val="center"/>
          </w:tcPr>
          <w:p>
            <w:pPr>
              <w:pStyle w:val="TableContents"/>
              <w:jc w:val="left"/>
              <w:rPr>
                <w:rFonts w:ascii="Times New Roman" w:hAnsi="Times New Roman"/>
                <w:b/>
                <w:sz w:val="14"/>
              </w:rPr>
            </w:pPr>
            <w:r>
              <w:rPr>
                <w:rFonts w:ascii="Times New Roman" w:hAnsi="Times New Roman"/>
                <w:b/>
                <w:sz w:val="14"/>
              </w:rPr>
              <w:t>Cases</w:t>
            </w:r>
          </w:p>
        </w:tc>
        <w:tc>
          <w:tcPr>
            <w:tcW w:w="641" w:type="dxa"/>
            <w:tcBorders/>
            <w:tcMar>
              <w:left w:w="28" w:type="dxa"/>
              <w:bottom w:w="28" w:type="dxa"/>
              <w:right w:w="28" w:type="dxa"/>
            </w:tcMar>
            <w:vAlign w:val="center"/>
          </w:tcPr>
          <w:p>
            <w:pPr>
              <w:pStyle w:val="TableContents"/>
              <w:jc w:val="center"/>
              <w:rPr>
                <w:rFonts w:ascii="Times New Roman" w:hAnsi="Times New Roman"/>
                <w:sz w:val="14"/>
              </w:rPr>
            </w:pPr>
            <w:r>
              <w:rPr>
                <w:rFonts w:ascii="Times New Roman" w:hAnsi="Times New Roman"/>
                <w:sz w:val="14"/>
              </w:rPr>
              <w:t>N</w:t>
            </w:r>
          </w:p>
        </w:tc>
        <w:tc>
          <w:tcPr>
            <w:tcW w:w="1016" w:type="dxa"/>
            <w:tcBorders/>
            <w:tcMar>
              <w:left w:w="28" w:type="dxa"/>
              <w:bottom w:w="28" w:type="dxa"/>
              <w:right w:w="28" w:type="dxa"/>
            </w:tcMar>
            <w:vAlign w:val="center"/>
          </w:tcPr>
          <w:p>
            <w:pPr>
              <w:pStyle w:val="TableContents"/>
              <w:jc w:val="left"/>
              <w:rPr>
                <w:rFonts w:ascii="Times New Roman" w:hAnsi="Times New Roman"/>
                <w:b/>
                <w:sz w:val="14"/>
              </w:rPr>
            </w:pPr>
            <w:r>
              <w:rPr>
                <w:rFonts w:ascii="Times New Roman" w:hAnsi="Times New Roman"/>
                <w:b/>
                <w:sz w:val="14"/>
              </w:rPr>
              <w:t>Controls</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cMar>
              <w:left w:w="28" w:type="dxa"/>
              <w:bottom w:w="28" w:type="dxa"/>
              <w:right w:w="28" w:type="dxa"/>
            </w:tcMar>
            <w:vAlign w:val="center"/>
          </w:tcPr>
          <w:p>
            <w:pPr>
              <w:pStyle w:val="TableContents"/>
              <w:jc w:val="center"/>
              <w:rPr>
                <w:rFonts w:ascii="Times New Roman" w:hAnsi="Times New Roman"/>
                <w:sz w:val="14"/>
              </w:rPr>
            </w:pPr>
            <w:r>
              <w:rPr>
                <w:rFonts w:ascii="Times New Roman" w:hAnsi="Times New Roman"/>
                <w:sz w:val="14"/>
              </w:rPr>
              <w:t>N</w:t>
            </w:r>
          </w:p>
        </w:tc>
        <w:tc>
          <w:tcPr>
            <w:tcW w:w="1016" w:type="dxa"/>
            <w:tcBorders/>
            <w:tcMar>
              <w:left w:w="28" w:type="dxa"/>
              <w:bottom w:w="28" w:type="dxa"/>
              <w:right w:w="28" w:type="dxa"/>
            </w:tcMar>
            <w:vAlign w:val="center"/>
          </w:tcPr>
          <w:p>
            <w:pPr>
              <w:pStyle w:val="TableContents"/>
              <w:jc w:val="left"/>
              <w:rPr>
                <w:rFonts w:ascii="Times New Roman" w:hAnsi="Times New Roman"/>
                <w:b/>
                <w:sz w:val="14"/>
              </w:rPr>
            </w:pPr>
            <w:r>
              <w:rPr>
                <w:rFonts w:ascii="Times New Roman" w:hAnsi="Times New Roman"/>
                <w:b/>
                <w:sz w:val="14"/>
              </w:rPr>
              <w:t>Cases</w:t>
            </w:r>
          </w:p>
        </w:tc>
        <w:tc>
          <w:tcPr>
            <w:tcW w:w="566" w:type="dxa"/>
            <w:tcBorders/>
            <w:tcMar>
              <w:left w:w="28" w:type="dxa"/>
              <w:bottom w:w="28" w:type="dxa"/>
              <w:right w:w="28" w:type="dxa"/>
            </w:tcMar>
            <w:vAlign w:val="center"/>
          </w:tcPr>
          <w:p>
            <w:pPr>
              <w:pStyle w:val="TableContents"/>
              <w:jc w:val="center"/>
              <w:rPr>
                <w:rFonts w:ascii="Times New Roman" w:hAnsi="Times New Roman"/>
                <w:sz w:val="14"/>
              </w:rPr>
            </w:pPr>
            <w:r>
              <w:rPr>
                <w:rFonts w:ascii="Times New Roman" w:hAnsi="Times New Roman"/>
                <w:sz w:val="14"/>
              </w:rPr>
              <w:t>N</w:t>
            </w:r>
          </w:p>
        </w:tc>
        <w:tc>
          <w:tcPr>
            <w:tcW w:w="1016" w:type="dxa"/>
            <w:tcBorders/>
            <w:tcMar>
              <w:left w:w="28" w:type="dxa"/>
              <w:bottom w:w="28" w:type="dxa"/>
              <w:right w:w="28" w:type="dxa"/>
            </w:tcMar>
            <w:vAlign w:val="center"/>
          </w:tcPr>
          <w:p>
            <w:pPr>
              <w:pStyle w:val="TableContents"/>
              <w:jc w:val="left"/>
              <w:rPr>
                <w:rFonts w:ascii="Times New Roman" w:hAnsi="Times New Roman"/>
                <w:b/>
                <w:sz w:val="14"/>
              </w:rPr>
            </w:pPr>
            <w:r>
              <w:rPr>
                <w:rFonts w:ascii="Times New Roman" w:hAnsi="Times New Roman"/>
                <w:b/>
                <w:sz w:val="14"/>
              </w:rPr>
              <w:t>Controls</w:t>
            </w:r>
          </w:p>
        </w:tc>
      </w:tr>
      <w:tr>
        <w:trPr>
          <w:trHeight w:val="311" w:hRule="atLeast"/>
        </w:trPr>
        <w:tc>
          <w:tcPr>
            <w:tcW w:w="1586"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cMar>
              <w:left w:w="28" w:type="dxa"/>
              <w:bottom w:w="28" w:type="dxa"/>
              <w:right w:w="28" w:type="dxa"/>
            </w:tcMar>
            <w:vAlign w:val="center"/>
          </w:tcPr>
          <w:p>
            <w:pPr>
              <w:pStyle w:val="TableContents"/>
              <w:jc w:val="center"/>
              <w:rPr>
                <w:rFonts w:ascii="Times New Roman" w:hAnsi="Times New Roman"/>
                <w:sz w:val="14"/>
              </w:rPr>
            </w:pPr>
            <w:r>
              <w:rPr>
                <w:rFonts w:ascii="Times New Roman" w:hAnsi="Times New Roman"/>
                <w:sz w:val="14"/>
              </w:rPr>
              <w:t>%</w:t>
            </w:r>
          </w:p>
        </w:tc>
        <w:tc>
          <w:tcPr>
            <w:tcW w:w="1016" w:type="dxa"/>
            <w:tcBorders/>
            <w:tcMar>
              <w:left w:w="28" w:type="dxa"/>
              <w:bottom w:w="28" w:type="dxa"/>
              <w:right w:w="28" w:type="dxa"/>
            </w:tcMar>
            <w:vAlign w:val="center"/>
          </w:tcPr>
          <w:p>
            <w:pPr>
              <w:pStyle w:val="TableContents"/>
              <w:jc w:val="left"/>
              <w:rPr>
                <w:rFonts w:ascii="Times New Roman" w:hAnsi="Times New Roman"/>
                <w:sz w:val="14"/>
              </w:rPr>
            </w:pPr>
            <w:r>
              <w:rPr>
                <w:rFonts w:ascii="Times New Roman" w:hAnsi="Times New Roman"/>
                <w:sz w:val="14"/>
              </w:rPr>
              <w:t>[95% CI]</w:t>
            </w:r>
          </w:p>
        </w:tc>
        <w:tc>
          <w:tcPr>
            <w:tcW w:w="641" w:type="dxa"/>
            <w:tcBorders/>
            <w:tcMar>
              <w:left w:w="28" w:type="dxa"/>
              <w:bottom w:w="28" w:type="dxa"/>
              <w:right w:w="28" w:type="dxa"/>
            </w:tcMar>
            <w:vAlign w:val="center"/>
          </w:tcPr>
          <w:p>
            <w:pPr>
              <w:pStyle w:val="TableContents"/>
              <w:jc w:val="center"/>
              <w:rPr>
                <w:rFonts w:ascii="Times New Roman" w:hAnsi="Times New Roman"/>
                <w:sz w:val="14"/>
              </w:rPr>
            </w:pPr>
            <w:r>
              <w:rPr>
                <w:rFonts w:ascii="Times New Roman" w:hAnsi="Times New Roman"/>
                <w:sz w:val="14"/>
              </w:rPr>
              <w:t>%</w:t>
            </w:r>
          </w:p>
        </w:tc>
        <w:tc>
          <w:tcPr>
            <w:tcW w:w="1016" w:type="dxa"/>
            <w:tcBorders/>
            <w:tcMar>
              <w:left w:w="28" w:type="dxa"/>
              <w:bottom w:w="28" w:type="dxa"/>
              <w:right w:w="28" w:type="dxa"/>
            </w:tcMar>
            <w:vAlign w:val="center"/>
          </w:tcPr>
          <w:p>
            <w:pPr>
              <w:pStyle w:val="TableContents"/>
              <w:jc w:val="left"/>
              <w:rPr>
                <w:rFonts w:ascii="Times New Roman" w:hAnsi="Times New Roman"/>
                <w:sz w:val="14"/>
              </w:rPr>
            </w:pPr>
            <w:r>
              <w:rPr>
                <w:rFonts w:ascii="Times New Roman" w:hAnsi="Times New Roman"/>
                <w:sz w:val="14"/>
              </w:rPr>
              <w:t>[95% CI]</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cMar>
              <w:left w:w="28" w:type="dxa"/>
              <w:bottom w:w="28" w:type="dxa"/>
              <w:right w:w="28" w:type="dxa"/>
            </w:tcMar>
            <w:vAlign w:val="center"/>
          </w:tcPr>
          <w:p>
            <w:pPr>
              <w:pStyle w:val="TableContents"/>
              <w:jc w:val="center"/>
              <w:rPr>
                <w:rFonts w:ascii="Times New Roman" w:hAnsi="Times New Roman"/>
                <w:sz w:val="14"/>
              </w:rPr>
            </w:pPr>
            <w:r>
              <w:rPr>
                <w:rFonts w:ascii="Times New Roman" w:hAnsi="Times New Roman"/>
                <w:sz w:val="14"/>
              </w:rPr>
              <w:t>%</w:t>
            </w:r>
          </w:p>
        </w:tc>
        <w:tc>
          <w:tcPr>
            <w:tcW w:w="1016" w:type="dxa"/>
            <w:tcBorders/>
            <w:tcMar>
              <w:left w:w="28" w:type="dxa"/>
              <w:bottom w:w="28" w:type="dxa"/>
              <w:right w:w="28" w:type="dxa"/>
            </w:tcMar>
            <w:vAlign w:val="center"/>
          </w:tcPr>
          <w:p>
            <w:pPr>
              <w:pStyle w:val="TableContents"/>
              <w:jc w:val="left"/>
              <w:rPr>
                <w:rFonts w:ascii="Times New Roman" w:hAnsi="Times New Roman"/>
                <w:sz w:val="14"/>
              </w:rPr>
            </w:pPr>
            <w:r>
              <w:rPr>
                <w:rFonts w:ascii="Times New Roman" w:hAnsi="Times New Roman"/>
                <w:sz w:val="14"/>
              </w:rPr>
              <w:t>[95% CI]</w:t>
            </w:r>
          </w:p>
        </w:tc>
        <w:tc>
          <w:tcPr>
            <w:tcW w:w="566" w:type="dxa"/>
            <w:tcBorders/>
            <w:tcMar>
              <w:left w:w="28" w:type="dxa"/>
              <w:bottom w:w="28" w:type="dxa"/>
              <w:right w:w="28" w:type="dxa"/>
            </w:tcMar>
            <w:vAlign w:val="center"/>
          </w:tcPr>
          <w:p>
            <w:pPr>
              <w:pStyle w:val="TableContents"/>
              <w:jc w:val="center"/>
              <w:rPr>
                <w:rFonts w:ascii="Times New Roman" w:hAnsi="Times New Roman"/>
                <w:sz w:val="14"/>
              </w:rPr>
            </w:pPr>
            <w:r>
              <w:rPr>
                <w:rFonts w:ascii="Times New Roman" w:hAnsi="Times New Roman"/>
                <w:sz w:val="14"/>
              </w:rPr>
              <w:t>%</w:t>
            </w:r>
          </w:p>
        </w:tc>
        <w:tc>
          <w:tcPr>
            <w:tcW w:w="1016" w:type="dxa"/>
            <w:tcBorders/>
            <w:tcMar>
              <w:left w:w="28" w:type="dxa"/>
              <w:bottom w:w="28" w:type="dxa"/>
              <w:right w:w="28" w:type="dxa"/>
            </w:tcMar>
            <w:vAlign w:val="center"/>
          </w:tcPr>
          <w:p>
            <w:pPr>
              <w:pStyle w:val="TableContents"/>
              <w:jc w:val="left"/>
              <w:rPr>
                <w:rFonts w:ascii="Times New Roman" w:hAnsi="Times New Roman"/>
                <w:sz w:val="14"/>
              </w:rPr>
            </w:pPr>
            <w:r>
              <w:rPr>
                <w:rFonts w:ascii="Times New Roman" w:hAnsi="Times New Roman"/>
                <w:sz w:val="14"/>
              </w:rPr>
              <w:t>[95% CI]</w:t>
            </w:r>
          </w:p>
        </w:tc>
      </w:tr>
      <w:tr>
        <w:trPr>
          <w:trHeight w:val="311" w:hRule="atLeast"/>
        </w:trPr>
        <w:tc>
          <w:tcPr>
            <w:tcW w:w="1586" w:type="dxa"/>
            <w:tcBorders>
              <w:bottom w:val="single" w:sz="2" w:space="0" w:color="000000"/>
            </w:tcBorders>
            <w:tcMar>
              <w:top w:w="0" w:type="dxa"/>
              <w:bottom w:w="28" w:type="dxa"/>
            </w:tcMar>
            <w:vAlign w:val="center"/>
          </w:tcPr>
          <w:p>
            <w:pPr>
              <w:pStyle w:val="TableContents"/>
              <w:jc w:val="right"/>
              <w:rPr>
                <w:rFonts w:ascii="Times New Roman" w:hAnsi="Times New Roman"/>
                <w:b/>
                <w:sz w:val="14"/>
              </w:rPr>
            </w:pPr>
            <w:r>
              <w:rPr>
                <w:rFonts w:ascii="Times New Roman" w:hAnsi="Times New Roman"/>
                <w:b/>
                <w:sz w:val="14"/>
              </w:rPr>
              <w:t>Total</w:t>
            </w:r>
          </w:p>
        </w:tc>
        <w:tc>
          <w:tcPr>
            <w:tcW w:w="566" w:type="dxa"/>
            <w:tcBorders>
              <w:bottom w:val="single" w:sz="2" w:space="0" w:color="000000"/>
            </w:tcBorders>
            <w:tcMar>
              <w:top w:w="0" w:type="dxa"/>
              <w:bottom w:w="28" w:type="dxa"/>
            </w:tcMar>
            <w:vAlign w:val="center"/>
          </w:tcPr>
          <w:p>
            <w:pPr>
              <w:pStyle w:val="TableContents"/>
              <w:jc w:val="center"/>
              <w:rPr>
                <w:rFonts w:ascii="Times New Roman" w:hAnsi="Times New Roman"/>
                <w:b/>
                <w:sz w:val="14"/>
              </w:rPr>
            </w:pPr>
            <w:r>
              <w:rPr>
                <w:rFonts w:ascii="Times New Roman" w:hAnsi="Times New Roman"/>
                <w:b/>
                <w:sz w:val="14"/>
              </w:rPr>
              <w:t>4091</w:t>
            </w:r>
          </w:p>
        </w:tc>
        <w:tc>
          <w:tcPr>
            <w:tcW w:w="1016"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c>
          <w:tcPr>
            <w:tcW w:w="641" w:type="dxa"/>
            <w:tcBorders>
              <w:bottom w:val="single" w:sz="2" w:space="0" w:color="000000"/>
            </w:tcBorders>
            <w:tcMar>
              <w:top w:w="0" w:type="dxa"/>
              <w:bottom w:w="28" w:type="dxa"/>
            </w:tcMar>
            <w:vAlign w:val="center"/>
          </w:tcPr>
          <w:p>
            <w:pPr>
              <w:pStyle w:val="TableContents"/>
              <w:jc w:val="center"/>
              <w:rPr>
                <w:rFonts w:ascii="Times New Roman" w:hAnsi="Times New Roman"/>
                <w:b/>
                <w:sz w:val="14"/>
              </w:rPr>
            </w:pPr>
            <w:r>
              <w:rPr>
                <w:rFonts w:ascii="Times New Roman" w:hAnsi="Times New Roman"/>
                <w:b/>
                <w:sz w:val="14"/>
              </w:rPr>
              <w:t>20455</w:t>
            </w:r>
          </w:p>
        </w:tc>
        <w:tc>
          <w:tcPr>
            <w:tcW w:w="1016"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center"/>
              <w:rPr>
                <w:rFonts w:ascii="Times New Roman" w:hAnsi="Times New Roman"/>
                <w:b/>
                <w:sz w:val="14"/>
              </w:rPr>
            </w:pPr>
            <w:r>
              <w:rPr>
                <w:rFonts w:ascii="Times New Roman" w:hAnsi="Times New Roman"/>
                <w:b/>
                <w:sz w:val="14"/>
              </w:rPr>
              <w:t>1362</w:t>
            </w:r>
          </w:p>
        </w:tc>
        <w:tc>
          <w:tcPr>
            <w:tcW w:w="1016"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center"/>
              <w:rPr>
                <w:rFonts w:ascii="Times New Roman" w:hAnsi="Times New Roman"/>
                <w:b/>
                <w:sz w:val="14"/>
              </w:rPr>
            </w:pPr>
            <w:r>
              <w:rPr>
                <w:rFonts w:ascii="Times New Roman" w:hAnsi="Times New Roman"/>
                <w:b/>
                <w:sz w:val="14"/>
              </w:rPr>
              <w:t>6810</w:t>
            </w:r>
          </w:p>
        </w:tc>
        <w:tc>
          <w:tcPr>
            <w:tcW w:w="1016"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rHeight w:val="311" w:hRule="atLeast"/>
        </w:trPr>
        <w:tc>
          <w:tcPr>
            <w:tcW w:w="8180" w:type="dxa"/>
            <w:gridSpan w:val="10"/>
            <w:tcBorders/>
            <w:shd w:fill="CCCCCC" w:val="clear"/>
            <w:tcMar>
              <w:left w:w="28" w:type="dxa"/>
              <w:bottom w:w="28" w:type="dxa"/>
              <w:right w:w="28" w:type="dxa"/>
            </w:tcMar>
            <w:vAlign w:val="center"/>
          </w:tcPr>
          <w:p>
            <w:pPr>
              <w:pStyle w:val="TableContents"/>
              <w:jc w:val="left"/>
              <w:rPr>
                <w:rFonts w:ascii="Times New Roman" w:hAnsi="Times New Roman"/>
                <w:b/>
                <w:sz w:val="14"/>
              </w:rPr>
            </w:pPr>
            <w:r>
              <w:rPr>
                <w:rFonts w:ascii="Times New Roman" w:hAnsi="Times New Roman"/>
                <w:b/>
                <w:sz w:val="14"/>
              </w:rPr>
              <w:t>Males/Females</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Females</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804</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4020</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246</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1230</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19.7</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[18.5, 20.9]</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19.7</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[19.2, 20.3]</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18.1</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[16.2, 20.2]</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18.1</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[17.2, 19.0]</w:t>
            </w:r>
          </w:p>
        </w:tc>
      </w:tr>
      <w:tr>
        <w:trPr/>
        <w:tc>
          <w:tcPr>
            <w:tcW w:w="1586" w:type="dxa"/>
            <w:vMerge w:val="restart"/>
            <w:tcBorders>
              <w:top w:val="single" w:sz="2" w:space="0" w:color="000000"/>
              <w:bottom w:val="single" w:sz="2" w:space="0" w:color="000000"/>
            </w:tcBorders>
            <w:tcMar>
              <w:bottom w:w="28" w:type="dxa"/>
            </w:tcMar>
            <w:vAlign w:val="center"/>
          </w:tcPr>
          <w:p>
            <w:pPr>
              <w:pStyle w:val="TableContents"/>
              <w:jc w:val="right"/>
              <w:rPr>
                <w:rFonts w:ascii="Times New Roman" w:hAnsi="Times New Roman"/>
                <w:sz w:val="14"/>
              </w:rPr>
            </w:pPr>
            <w:r>
              <w:rPr>
                <w:rFonts w:ascii="Times New Roman" w:hAnsi="Times New Roman"/>
                <w:sz w:val="14"/>
              </w:rPr>
              <w:t>Males</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3287</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16435</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1116</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5580</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bottom w:val="single" w:sz="2" w:space="0" w:color="000000"/>
            </w:tcBorders>
            <w:tcMar>
              <w:bottom w:w="28" w:type="dxa"/>
            </w:tcMar>
            <w:vAlign w:val="center"/>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80.4</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[79.2, 81.6]</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80.4</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[79.8, 80.9]</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82</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[79.9, 83.9]</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82</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[81.1, 82.9]</w:t>
            </w:r>
          </w:p>
        </w:tc>
      </w:tr>
      <w:tr>
        <w:trPr>
          <w:trHeight w:val="311" w:hRule="atLeast"/>
        </w:trPr>
        <w:tc>
          <w:tcPr>
            <w:tcW w:w="8180" w:type="dxa"/>
            <w:gridSpan w:val="10"/>
            <w:tcBorders/>
            <w:shd w:fill="CCCCCC" w:val="clear"/>
            <w:tcMar>
              <w:left w:w="28" w:type="dxa"/>
              <w:bottom w:w="28" w:type="dxa"/>
              <w:right w:w="28" w:type="dxa"/>
            </w:tcMar>
            <w:vAlign w:val="center"/>
          </w:tcPr>
          <w:p>
            <w:pPr>
              <w:pStyle w:val="TableContents"/>
              <w:jc w:val="left"/>
              <w:rPr>
                <w:rFonts w:ascii="Times New Roman" w:hAnsi="Times New Roman"/>
                <w:b/>
                <w:sz w:val="14"/>
              </w:rPr>
            </w:pPr>
            <w:r>
              <w:rPr>
                <w:rFonts w:ascii="Times New Roman" w:hAnsi="Times New Roman"/>
                <w:b/>
                <w:sz w:val="14"/>
              </w:rPr>
              <w:t>Age group</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Children &amp; young people: [10, 24] y.o.</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431</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2156</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125</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625</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10.6</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[9.7, 11.6]</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10.6</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[10.2, 11.0]</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9.2</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[7.8, 10.9]</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9.2</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[8.6, 9.9]</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Adults: [25, 64] y.o.</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3020</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15107</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1001</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5012</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73.9</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[72.5, 75.2]</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73.9</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[73.3, 74.5]</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73.5</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[71.1, 75.8]</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73.6</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[72.6, 74.7]</w:t>
            </w:r>
          </w:p>
        </w:tc>
      </w:tr>
      <w:tr>
        <w:trPr/>
        <w:tc>
          <w:tcPr>
            <w:tcW w:w="1586" w:type="dxa"/>
            <w:vMerge w:val="restart"/>
            <w:tcBorders>
              <w:top w:val="single" w:sz="2" w:space="0" w:color="000000"/>
              <w:bottom w:val="single" w:sz="2" w:space="0" w:color="000000"/>
            </w:tcBorders>
            <w:tcMar>
              <w:bottom w:w="28" w:type="dxa"/>
            </w:tcMar>
          </w:tcPr>
          <w:p>
            <w:pPr>
              <w:pStyle w:val="TableContents"/>
              <w:jc w:val="right"/>
              <w:rPr>
                <w:rFonts w:ascii="Times New Roman" w:hAnsi="Times New Roman"/>
                <w:sz w:val="14"/>
              </w:rPr>
            </w:pPr>
            <w:r>
              <w:rPr>
                <w:rFonts w:ascii="Times New Roman" w:hAnsi="Times New Roman"/>
                <w:sz w:val="14"/>
              </w:rPr>
              <w:t>Older population: 64+ y.o.</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640</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3192</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236</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1173</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bottom w:val="single" w:sz="2" w:space="0" w:color="000000"/>
            </w:tcBorders>
            <w:tcMar>
              <w:bottom w:w="28" w:type="dxa"/>
            </w:tcMar>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15.7</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[14.6, 16.8]</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15.7</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[15.2, 16.2]</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17.4</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[15.5, 19.5]</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17.3</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[16.4, 18.2]</w:t>
            </w:r>
          </w:p>
        </w:tc>
      </w:tr>
      <w:tr>
        <w:trPr>
          <w:trHeight w:val="311" w:hRule="atLeast"/>
        </w:trPr>
        <w:tc>
          <w:tcPr>
            <w:tcW w:w="8180" w:type="dxa"/>
            <w:gridSpan w:val="10"/>
            <w:tcBorders/>
            <w:shd w:fill="CCCCCC" w:val="clear"/>
            <w:tcMar>
              <w:left w:w="28" w:type="dxa"/>
              <w:bottom w:w="28" w:type="dxa"/>
              <w:right w:w="28" w:type="dxa"/>
            </w:tcMar>
            <w:vAlign w:val="center"/>
          </w:tcPr>
          <w:p>
            <w:pPr>
              <w:pStyle w:val="TableContents"/>
              <w:jc w:val="left"/>
              <w:rPr>
                <w:rFonts w:ascii="Times New Roman" w:hAnsi="Times New Roman"/>
                <w:b/>
                <w:sz w:val="14"/>
              </w:rPr>
            </w:pPr>
            <w:r>
              <w:rPr>
                <w:rFonts w:ascii="Times New Roman" w:hAnsi="Times New Roman"/>
                <w:b/>
                <w:sz w:val="14"/>
              </w:rPr>
              <w:t>WIMD deprivation</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Least deprived - 1</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558</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4263</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192</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1386</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13.7</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[12.7, 14.8]</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20.9</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[20.3, 21.5]</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14.1</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[12.4, 16.1]</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20.4</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[19.5, 21.4]</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2</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689</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3865</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227</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1220</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t>2</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16.9</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[15.8, 18.1]</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18.9</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[18.4, 19.5]</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16.7</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[14.8, 18.8]</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18</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[17.1, 18.9]</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3</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760</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4209</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272</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1432</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t>3</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18.6</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[17.5, 19.8]</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20.6</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[20.1, 21.2]</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20</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[18.0, 22.2]</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21.1</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[20.1, 22.1]</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4</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862</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4066</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297</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1361</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t>4</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21.1</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[19.9, 22.4]</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19.9</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[19.4, 20.5]</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21.9</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[19.7, 24.1]</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20</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[19.1, 21.0]</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Most deprived - 5</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987</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4029</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321</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1404</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24.2</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[22.9, 25.5]</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19.7</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[19.2, 20.3]</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23.6</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[21.4, 25.9]</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20.7</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[19.7, 21.6]</w:t>
            </w:r>
          </w:p>
        </w:tc>
      </w:tr>
      <w:tr>
        <w:trPr>
          <w:trHeight w:val="311" w:hRule="atLeast"/>
        </w:trPr>
        <w:tc>
          <w:tcPr>
            <w:tcW w:w="8180" w:type="dxa"/>
            <w:gridSpan w:val="10"/>
            <w:tcBorders/>
            <w:shd w:fill="CCCCCC" w:val="clear"/>
            <w:tcMar>
              <w:left w:w="28" w:type="dxa"/>
              <w:bottom w:w="28" w:type="dxa"/>
              <w:right w:w="28" w:type="dxa"/>
            </w:tcMar>
            <w:vAlign w:val="center"/>
          </w:tcPr>
          <w:p>
            <w:pPr>
              <w:pStyle w:val="TableContents"/>
              <w:jc w:val="left"/>
              <w:rPr>
                <w:rFonts w:ascii="Times New Roman" w:hAnsi="Times New Roman"/>
                <w:b/>
                <w:sz w:val="14"/>
              </w:rPr>
            </w:pPr>
            <w:r>
              <w:rPr>
                <w:rFonts w:ascii="Times New Roman" w:hAnsi="Times New Roman"/>
                <w:b/>
                <w:sz w:val="14"/>
              </w:rPr>
              <w:t>Area morphology</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Urban</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2574</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13918</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894</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4707</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63</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[61.5, 64.4]</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68.1</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[67.4, 68.7]</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65.7</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[63.1, 68.2]</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69.2</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[68.1, 70.3]</w:t>
            </w:r>
          </w:p>
        </w:tc>
      </w:tr>
      <w:tr>
        <w:trPr/>
        <w:tc>
          <w:tcPr>
            <w:tcW w:w="15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Rural</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670</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64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3325</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214</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1103</w:t>
            </w:r>
          </w:p>
        </w:tc>
        <w:tc>
          <w:tcPr>
            <w:tcW w:w="101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r>
      <w:tr>
        <w:trPr/>
        <w:tc>
          <w:tcPr>
            <w:tcW w:w="15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16.4</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[15.3, 17.6]</w:t>
            </w:r>
          </w:p>
        </w:tc>
        <w:tc>
          <w:tcPr>
            <w:tcW w:w="641"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16.3</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[15.8, 16.8]</w:t>
            </w:r>
          </w:p>
        </w:tc>
        <w:tc>
          <w:tcPr>
            <w:tcW w:w="19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15.8</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[13.9, 17.8]</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16.2</w:t>
            </w:r>
          </w:p>
        </w:tc>
        <w:tc>
          <w:tcPr>
            <w:tcW w:w="1016"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[15.4, 17.1]</w:t>
            </w:r>
          </w:p>
        </w:tc>
      </w:tr>
    </w:tbl>
    <w:p>
      <w:pPr>
        <w:sectPr>
          <w:footerReference w:type="default" r:id="rId6"/>
          <w:type w:val="nextPage"/>
          <w:pgSz w:orient="landscape" w:w="16838" w:h="11906"/>
          <w:pgMar w:left="1134" w:right="1134" w:header="0" w:top="1134" w:footer="0" w:bottom="1134" w:gutter="0"/>
          <w:pgNumType w:fmt="decimal"/>
          <w:formProt w:val="false"/>
          <w:textDirection w:val="lrTb"/>
          <w:docGrid w:type="default" w:linePitch="100" w:charSpace="0"/>
        </w:sectPr>
        <w:pStyle w:val="Normal"/>
        <w:rPr/>
      </w:pPr>
      <w:r>
        <w:rPr/>
      </w:r>
    </w:p>
    <w:p>
      <w:pPr>
        <w:pStyle w:val="Normal"/>
        <w:jc w:val="left"/>
        <w:rPr>
          <w:b/>
          <w:b/>
          <w:bCs/>
        </w:rPr>
      </w:pPr>
      <w:ins w:id="4" w:author="Marcos del Pozo Banos" w:date="2020-05-04T07:32:15Z">
        <w:r>
          <w:rPr>
            <w:b/>
            <w:bCs/>
          </w:rPr>
          <w:t>Supplementary Table 9:</w:t>
        </w:r>
      </w:ins>
      <w:ins w:id="5" w:author="Marcos del Pozo Banos" w:date="2020-05-04T07:32:15Z">
        <w:r>
          <w:rPr/>
          <w:t xml:space="preserve"> Type of health setting contacted before the IDX for the fully linked sensitivity study population (i.e. those with coroner’s conclusion of ‘suicide’, IDX in 2010 or later and GPD data available in the year before the IDX).</w:t>
        </w:r>
      </w:ins>
      <w:ins w:id="6" w:author="Marcos del Pozo Banos" w:date="2020-05-04T07:32:15Z">
        <w:bookmarkStart w:id="3" w:name="__DdeLink__12747_41601761941"/>
        <w:r>
          <w:rPr/>
          <w:t xml:space="preserve"> Numbers are counts (N), percentages and 95% CI and odds ratios (OR) adjusted for deprivation (p&lt;0.001 except otherwise specified).</w:t>
        </w:r>
      </w:ins>
      <w:bookmarkEnd w:id="3"/>
    </w:p>
    <w:p>
      <w:pPr>
        <w:pStyle w:val="Normal"/>
        <w:jc w:val="center"/>
        <w:rPr>
          <w:b/>
          <w:b/>
          <w:bCs/>
        </w:rPr>
      </w:pPr>
      <w:r>
        <w:rPr/>
      </w:r>
    </w:p>
    <w:tbl>
      <w:tblPr>
        <w:tblW w:w="6354" w:type="dxa"/>
        <w:jc w:val="left"/>
        <w:tblInd w:w="0" w:type="dxa"/>
        <w:tblCellMar>
          <w:top w:w="28" w:type="dxa"/>
          <w:left w:w="0" w:type="dxa"/>
          <w:bottom w:w="0" w:type="dxa"/>
          <w:right w:w="0" w:type="dxa"/>
        </w:tblCellMar>
      </w:tblPr>
      <w:tblGrid>
        <w:gridCol w:w="1286"/>
        <w:gridCol w:w="566"/>
        <w:gridCol w:w="1031"/>
        <w:gridCol w:w="281"/>
        <w:gridCol w:w="566"/>
        <w:gridCol w:w="1031"/>
        <w:gridCol w:w="221"/>
        <w:gridCol w:w="431"/>
        <w:gridCol w:w="941"/>
      </w:tblGrid>
      <w:tr>
        <w:trPr>
          <w:trHeight w:val="311" w:hRule="atLeast"/>
        </w:trPr>
        <w:tc>
          <w:tcPr>
            <w:tcW w:w="1286"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N</w:t>
            </w:r>
          </w:p>
        </w:tc>
        <w:tc>
          <w:tcPr>
            <w:tcW w:w="1031" w:type="dxa"/>
            <w:tcBorders>
              <w:top w:val="single" w:sz="2" w:space="0" w:color="000000"/>
            </w:tcBorders>
            <w:vAlign w:val="center"/>
          </w:tcPr>
          <w:p>
            <w:pPr>
              <w:pStyle w:val="TableContents"/>
              <w:jc w:val="left"/>
              <w:rPr>
                <w:rFonts w:ascii="Times New Roman" w:hAnsi="Times New Roman"/>
                <w:b/>
                <w:sz w:val="14"/>
              </w:rPr>
            </w:pPr>
            <w:r>
              <w:rPr>
                <w:rFonts w:ascii="Times New Roman" w:hAnsi="Times New Roman"/>
                <w:b/>
                <w:sz w:val="14"/>
              </w:rPr>
              <w:t>Cases</w:t>
            </w:r>
          </w:p>
        </w:tc>
        <w:tc>
          <w:tcPr>
            <w:tcW w:w="28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N</w:t>
            </w:r>
          </w:p>
        </w:tc>
        <w:tc>
          <w:tcPr>
            <w:tcW w:w="1031" w:type="dxa"/>
            <w:tcBorders>
              <w:top w:val="single" w:sz="2" w:space="0" w:color="000000"/>
            </w:tcBorders>
            <w:vAlign w:val="center"/>
          </w:tcPr>
          <w:p>
            <w:pPr>
              <w:pStyle w:val="TableContents"/>
              <w:jc w:val="left"/>
              <w:rPr>
                <w:rFonts w:ascii="Times New Roman" w:hAnsi="Times New Roman"/>
                <w:b/>
                <w:sz w:val="14"/>
              </w:rPr>
            </w:pPr>
            <w:r>
              <w:rPr>
                <w:rFonts w:ascii="Times New Roman" w:hAnsi="Times New Roman"/>
                <w:b/>
                <w:sz w:val="14"/>
              </w:rPr>
              <w:t>Controls</w:t>
            </w:r>
          </w:p>
        </w:tc>
        <w:tc>
          <w:tcPr>
            <w:tcW w:w="22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b/>
                <w:sz w:val="14"/>
              </w:rPr>
            </w:pPr>
            <w:r>
              <w:rPr>
                <w:rFonts w:ascii="Times New Roman" w:hAnsi="Times New Roman"/>
                <w:b/>
                <w:sz w:val="14"/>
              </w:rPr>
              <w:t>OR</w:t>
            </w:r>
          </w:p>
        </w:tc>
        <w:tc>
          <w:tcPr>
            <w:tcW w:w="941" w:type="dxa"/>
            <w:tcBorders>
              <w:top w:val="single" w:sz="2" w:space="0" w:color="000000"/>
            </w:tcBorders>
            <w:vAlign w:val="center"/>
          </w:tcPr>
          <w:p>
            <w:pPr>
              <w:pStyle w:val="TableContents"/>
              <w:jc w:val="left"/>
              <w:rPr>
                <w:rFonts w:ascii="Times New Roman" w:hAnsi="Times New Roman"/>
                <w:b/>
                <w:sz w:val="14"/>
              </w:rPr>
            </w:pPr>
            <w:r>
              <w:rPr>
                <w:rFonts w:ascii="Times New Roman" w:hAnsi="Times New Roman"/>
                <w:b/>
                <w:sz w:val="14"/>
              </w:rPr>
              <w:t>95% CI</w:t>
            </w:r>
          </w:p>
        </w:tc>
      </w:tr>
      <w:tr>
        <w:trPr>
          <w:trHeight w:val="311" w:hRule="atLeast"/>
        </w:trPr>
        <w:tc>
          <w:tcPr>
            <w:tcW w:w="1286"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cMar>
              <w:left w:w="28" w:type="dxa"/>
              <w:bottom w:w="28" w:type="dxa"/>
              <w:right w:w="28" w:type="dxa"/>
            </w:tcMar>
            <w:vAlign w:val="center"/>
          </w:tcPr>
          <w:p>
            <w:pPr>
              <w:pStyle w:val="TableContents"/>
              <w:jc w:val="right"/>
              <w:rPr>
                <w:rFonts w:ascii="Times New Roman" w:hAnsi="Times New Roman"/>
                <w:sz w:val="14"/>
              </w:rPr>
            </w:pPr>
            <w:r>
              <w:rPr>
                <w:rFonts w:ascii="Times New Roman" w:hAnsi="Times New Roman"/>
                <w:sz w:val="14"/>
              </w:rPr>
              <w:t>%</w:t>
            </w:r>
          </w:p>
        </w:tc>
        <w:tc>
          <w:tcPr>
            <w:tcW w:w="1031" w:type="dxa"/>
            <w:tcBorders/>
            <w:tcMar>
              <w:left w:w="28" w:type="dxa"/>
              <w:bottom w:w="28" w:type="dxa"/>
              <w:right w:w="28" w:type="dxa"/>
            </w:tcMar>
            <w:vAlign w:val="center"/>
          </w:tcPr>
          <w:p>
            <w:pPr>
              <w:pStyle w:val="TableContents"/>
              <w:jc w:val="left"/>
              <w:rPr>
                <w:rFonts w:ascii="Times New Roman" w:hAnsi="Times New Roman"/>
                <w:sz w:val="14"/>
              </w:rPr>
            </w:pPr>
            <w:r>
              <w:rPr>
                <w:rFonts w:ascii="Times New Roman" w:hAnsi="Times New Roman"/>
                <w:sz w:val="14"/>
              </w:rPr>
              <w:t>[95% CI]</w:t>
            </w:r>
          </w:p>
        </w:tc>
        <w:tc>
          <w:tcPr>
            <w:tcW w:w="281" w:type="dxa"/>
            <w:tcBorders/>
            <w:tcMar>
              <w:left w:w="28" w:type="dxa"/>
              <w:bottom w:w="28" w:type="dxa"/>
              <w:right w:w="28" w:type="dxa"/>
            </w:tcMar>
            <w:vAlign w:val="center"/>
          </w:tcPr>
          <w:p>
            <w:pPr>
              <w:pStyle w:val="TableContents"/>
              <w:rPr>
                <w:rFonts w:ascii="Times New Roman" w:hAnsi="Times New Roman"/>
                <w:b/>
                <w:sz w:val="14"/>
              </w:rPr>
            </w:pPr>
            <w:r>
              <w:rPr>
                <w:rFonts w:ascii="Times New Roman" w:hAnsi="Times New Roman"/>
                <w:b/>
                <w:sz w:val="14"/>
              </w:rPr>
            </w:r>
          </w:p>
        </w:tc>
        <w:tc>
          <w:tcPr>
            <w:tcW w:w="566" w:type="dxa"/>
            <w:tcBorders/>
            <w:tcMar>
              <w:left w:w="28" w:type="dxa"/>
              <w:bottom w:w="28" w:type="dxa"/>
              <w:right w:w="28" w:type="dxa"/>
            </w:tcMar>
            <w:vAlign w:val="center"/>
          </w:tcPr>
          <w:p>
            <w:pPr>
              <w:pStyle w:val="TableContents"/>
              <w:jc w:val="right"/>
              <w:rPr>
                <w:rFonts w:ascii="Times New Roman" w:hAnsi="Times New Roman"/>
                <w:sz w:val="14"/>
              </w:rPr>
            </w:pPr>
            <w:r>
              <w:rPr>
                <w:rFonts w:ascii="Times New Roman" w:hAnsi="Times New Roman"/>
                <w:sz w:val="14"/>
              </w:rPr>
              <w:t>%</w:t>
            </w:r>
          </w:p>
        </w:tc>
        <w:tc>
          <w:tcPr>
            <w:tcW w:w="1031" w:type="dxa"/>
            <w:tcBorders/>
            <w:tcMar>
              <w:left w:w="28" w:type="dxa"/>
              <w:bottom w:w="28" w:type="dxa"/>
              <w:right w:w="28" w:type="dxa"/>
            </w:tcMar>
            <w:vAlign w:val="center"/>
          </w:tcPr>
          <w:p>
            <w:pPr>
              <w:pStyle w:val="TableContents"/>
              <w:jc w:val="left"/>
              <w:rPr>
                <w:rFonts w:ascii="Times New Roman" w:hAnsi="Times New Roman"/>
                <w:sz w:val="14"/>
              </w:rPr>
            </w:pPr>
            <w:r>
              <w:rPr>
                <w:rFonts w:ascii="Times New Roman" w:hAnsi="Times New Roman"/>
                <w:sz w:val="14"/>
              </w:rPr>
              <w:t>[95% CI]</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941" w:type="dxa"/>
            <w:tcBorders/>
            <w:tcMar>
              <w:left w:w="28" w:type="dxa"/>
              <w:bottom w:w="28" w:type="dxa"/>
              <w:right w:w="28" w:type="dxa"/>
            </w:tcMar>
            <w:vAlign w:val="center"/>
          </w:tcPr>
          <w:p>
            <w:pPr>
              <w:pStyle w:val="TableContents"/>
              <w:rPr>
                <w:rFonts w:ascii="Times New Roman" w:hAnsi="Times New Roman"/>
                <w:b/>
                <w:sz w:val="14"/>
              </w:rPr>
            </w:pPr>
            <w:r>
              <w:rPr>
                <w:rFonts w:ascii="Times New Roman" w:hAnsi="Times New Roman"/>
                <w:b/>
                <w:sz w:val="14"/>
              </w:rPr>
            </w:r>
          </w:p>
        </w:tc>
      </w:tr>
      <w:tr>
        <w:trPr>
          <w:trHeight w:val="311" w:hRule="atLeast"/>
        </w:trPr>
        <w:tc>
          <w:tcPr>
            <w:tcW w:w="1286" w:type="dxa"/>
            <w:tcBorders>
              <w:bottom w:val="single" w:sz="2" w:space="0" w:color="000000"/>
            </w:tcBorders>
            <w:tcMar>
              <w:top w:w="0" w:type="dxa"/>
              <w:bottom w:w="28" w:type="dxa"/>
            </w:tcMar>
            <w:vAlign w:val="center"/>
          </w:tcPr>
          <w:p>
            <w:pPr>
              <w:pStyle w:val="TableContents"/>
              <w:jc w:val="right"/>
              <w:rPr>
                <w:rFonts w:ascii="Times New Roman" w:hAnsi="Times New Roman"/>
                <w:b/>
                <w:sz w:val="14"/>
              </w:rPr>
            </w:pPr>
            <w:r>
              <w:rPr>
                <w:rFonts w:ascii="Times New Roman" w:hAnsi="Times New Roman"/>
                <w:b/>
                <w:sz w:val="14"/>
              </w:rPr>
              <w:t>Total</w:t>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b/>
                <w:sz w:val="14"/>
              </w:rPr>
            </w:pPr>
            <w:r>
              <w:rPr>
                <w:rFonts w:ascii="Times New Roman" w:hAnsi="Times New Roman"/>
                <w:b/>
                <w:sz w:val="14"/>
              </w:rPr>
              <w:t>1362</w:t>
            </w:r>
          </w:p>
        </w:tc>
        <w:tc>
          <w:tcPr>
            <w:tcW w:w="1031"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b/>
                <w:sz w:val="14"/>
              </w:rPr>
            </w:pPr>
            <w:r>
              <w:rPr>
                <w:rFonts w:ascii="Times New Roman" w:hAnsi="Times New Roman"/>
                <w:b/>
                <w:sz w:val="14"/>
              </w:rPr>
              <w:t>6810</w:t>
            </w:r>
          </w:p>
        </w:tc>
        <w:tc>
          <w:tcPr>
            <w:tcW w:w="1031"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c>
          <w:tcPr>
            <w:tcW w:w="941"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rHeight w:val="311" w:hRule="atLeast"/>
        </w:trPr>
        <w:tc>
          <w:tcPr>
            <w:tcW w:w="6354" w:type="dxa"/>
            <w:gridSpan w:val="9"/>
            <w:tcBorders>
              <w:top w:val="single" w:sz="2" w:space="0" w:color="000000"/>
              <w:bottom w:val="single" w:sz="2" w:space="0" w:color="000000"/>
            </w:tcBorders>
            <w:shd w:fill="CCCCCC" w:val="clear"/>
            <w:tcMar>
              <w:bottom w:w="28" w:type="dxa"/>
            </w:tcMar>
            <w:vAlign w:val="center"/>
          </w:tcPr>
          <w:p>
            <w:pPr>
              <w:pStyle w:val="TableContents"/>
              <w:jc w:val="left"/>
              <w:rPr>
                <w:rFonts w:ascii="Times New Roman" w:hAnsi="Times New Roman"/>
                <w:b/>
                <w:sz w:val="14"/>
              </w:rPr>
            </w:pPr>
            <w:r>
              <w:rPr>
                <w:rFonts w:ascii="Times New Roman" w:hAnsi="Times New Roman"/>
                <w:b/>
                <w:sz w:val="14"/>
              </w:rPr>
              <w:t>Any healthcare setting</w:t>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week</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520</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1305</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2.7</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[2.5, 3.0]</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38.2</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[35.7, 40.8]</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19.2</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[18.3, 20.2]</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month</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1045</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3882</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2.8</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[2.6, 3.0]</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76.8</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[74.5, 78.9]</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57.1</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[55.9, 58.2]</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year</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1268</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5565</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3.1</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[2.8, 3.5]</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93.1</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[91.7, 94.4]</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81.8</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[80.8, 82.7]</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rHeight w:val="311" w:hRule="atLeast"/>
        </w:trPr>
        <w:tc>
          <w:tcPr>
            <w:tcW w:w="6354" w:type="dxa"/>
            <w:gridSpan w:val="9"/>
            <w:tcBorders>
              <w:top w:val="single" w:sz="2" w:space="0" w:color="000000"/>
              <w:bottom w:val="single" w:sz="2" w:space="0" w:color="000000"/>
            </w:tcBorders>
            <w:shd w:fill="CCCCCC" w:val="clear"/>
            <w:tcMar>
              <w:bottom w:w="28" w:type="dxa"/>
            </w:tcMar>
            <w:vAlign w:val="center"/>
          </w:tcPr>
          <w:p>
            <w:pPr>
              <w:pStyle w:val="TableContents"/>
              <w:jc w:val="left"/>
              <w:rPr>
                <w:rFonts w:ascii="Times New Roman" w:hAnsi="Times New Roman"/>
                <w:b/>
                <w:sz w:val="14"/>
              </w:rPr>
            </w:pPr>
            <w:r>
              <w:rPr>
                <w:rFonts w:ascii="Times New Roman" w:hAnsi="Times New Roman"/>
                <w:b/>
                <w:sz w:val="14"/>
              </w:rPr>
              <w:t>GP</w:t>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week</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474</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1208</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2.6</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[2.4, 2.8]</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34.9</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[32.4, 37.4]</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17.8</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[16.9, 18.7]</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month</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1008</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3777</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2.6</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[2.4, 2.8]</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74.1</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[71.7, 76.3]</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55.5</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[54.3, 56.7]</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year</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1230</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5457</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2.4</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[2.1, 2.6]</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90.4</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[88.7, 91.8]</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80.2</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[79.2, 81.1]</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rHeight w:val="311" w:hRule="atLeast"/>
        </w:trPr>
        <w:tc>
          <w:tcPr>
            <w:tcW w:w="6354" w:type="dxa"/>
            <w:gridSpan w:val="9"/>
            <w:tcBorders>
              <w:top w:val="single" w:sz="2" w:space="0" w:color="000000"/>
              <w:bottom w:val="single" w:sz="2" w:space="0" w:color="000000"/>
            </w:tcBorders>
            <w:shd w:fill="CCCCCC" w:val="clear"/>
            <w:tcMar>
              <w:bottom w:w="28" w:type="dxa"/>
            </w:tcMar>
            <w:vAlign w:val="center"/>
          </w:tcPr>
          <w:p>
            <w:pPr>
              <w:pStyle w:val="TableContents"/>
              <w:jc w:val="left"/>
              <w:rPr>
                <w:rFonts w:ascii="Times New Roman" w:hAnsi="Times New Roman"/>
                <w:b/>
                <w:sz w:val="14"/>
              </w:rPr>
            </w:pPr>
            <w:r>
              <w:rPr>
                <w:rFonts w:ascii="Times New Roman" w:hAnsi="Times New Roman"/>
                <w:b/>
                <w:sz w:val="14"/>
              </w:rPr>
              <w:t>ED</w:t>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week</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54</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37</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8.1</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[5.7, 11.6]</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4</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[3.1, 5.2]</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0.6</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[0.4, 0.8]</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month</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218</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238</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5.6</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[4.8, 6.5]</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16.1</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[14.2, 18.1]</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3.5</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[3.1, 4.0]</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year</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544</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1121</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3.4</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[3.1, 3.7]</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40</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[37.4, 42.6]</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16.5</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[15.6, 17.4]</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rHeight w:val="311" w:hRule="atLeast"/>
        </w:trPr>
        <w:tc>
          <w:tcPr>
            <w:tcW w:w="6354" w:type="dxa"/>
            <w:gridSpan w:val="9"/>
            <w:tcBorders>
              <w:top w:val="single" w:sz="2" w:space="0" w:color="000000"/>
              <w:bottom w:val="single" w:sz="2" w:space="0" w:color="000000"/>
            </w:tcBorders>
            <w:shd w:fill="CCCCCC" w:val="clear"/>
            <w:tcMar>
              <w:bottom w:w="28" w:type="dxa"/>
            </w:tcMar>
            <w:vAlign w:val="center"/>
          </w:tcPr>
          <w:p>
            <w:pPr>
              <w:pStyle w:val="TableContents"/>
              <w:jc w:val="left"/>
              <w:rPr>
                <w:rFonts w:ascii="Times New Roman" w:hAnsi="Times New Roman"/>
                <w:b/>
                <w:sz w:val="14"/>
              </w:rPr>
            </w:pPr>
            <w:r>
              <w:rPr>
                <w:rFonts w:ascii="Times New Roman" w:hAnsi="Times New Roman"/>
                <w:b/>
                <w:sz w:val="14"/>
              </w:rPr>
              <w:t>Hospital inpatients</w:t>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week</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57</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52</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5.9</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[4.4, 8.0]</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4.2</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[3.3, 5.4]</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0.8</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[0.6, 1.0]</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month</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178</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239</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4.3</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[3.7, 5.0]</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13.1</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[11.4, 15.0]</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3.6</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[3.1, 4.0]</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year</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453</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912</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3.2</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[3.0, 3.6]</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33.3</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[30.9, 35.9]</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13.4</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[12.7, 14.3]</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rHeight w:val="311" w:hRule="atLeast"/>
        </w:trPr>
        <w:tc>
          <w:tcPr>
            <w:tcW w:w="6354" w:type="dxa"/>
            <w:gridSpan w:val="9"/>
            <w:tcBorders>
              <w:top w:val="single" w:sz="2" w:space="0" w:color="000000"/>
              <w:bottom w:val="single" w:sz="2" w:space="0" w:color="000000"/>
            </w:tcBorders>
            <w:shd w:fill="CCCCCC" w:val="clear"/>
            <w:tcMar>
              <w:bottom w:w="28" w:type="dxa"/>
            </w:tcMar>
            <w:vAlign w:val="center"/>
          </w:tcPr>
          <w:p>
            <w:pPr>
              <w:pStyle w:val="TableContents"/>
              <w:jc w:val="left"/>
              <w:rPr>
                <w:rFonts w:ascii="Times New Roman" w:hAnsi="Times New Roman"/>
                <w:b/>
                <w:sz w:val="14"/>
              </w:rPr>
            </w:pPr>
            <w:r>
              <w:rPr>
                <w:rFonts w:ascii="Times New Roman" w:hAnsi="Times New Roman"/>
                <w:b/>
                <w:sz w:val="14"/>
              </w:rPr>
              <w:t>Hospital outpatients</w:t>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week</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43</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113</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[1.6, 2.5]</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3.2</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[2.4, 4.3]</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1.7</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[1.4, 2.0]</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tcBorders>
          </w:tcPr>
          <w:p>
            <w:pPr>
              <w:pStyle w:val="TableContents"/>
              <w:jc w:val="right"/>
              <w:rPr>
                <w:rFonts w:ascii="Times New Roman" w:hAnsi="Times New Roman"/>
                <w:sz w:val="14"/>
              </w:rPr>
            </w:pPr>
            <w:r>
              <w:rPr>
                <w:rFonts w:ascii="Times New Roman" w:hAnsi="Times New Roman"/>
                <w:sz w:val="14"/>
              </w:rPr>
              <w:t>1 month</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224</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676</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1.8</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[1.6, 2.0]</w:t>
            </w:r>
          </w:p>
        </w:tc>
      </w:tr>
      <w:tr>
        <w:trPr/>
        <w:tc>
          <w:tcPr>
            <w:tcW w:w="1286" w:type="dxa"/>
            <w:vMerge w:val="continue"/>
            <w:tcBorders>
              <w:top w:val="single" w:sz="2" w:space="0" w:color="000000"/>
            </w:tcBorders>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16.5</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[14.6, 18.6]</w:t>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10</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[9.3, 10.7]</w:t>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r>
        <w:trPr/>
        <w:tc>
          <w:tcPr>
            <w:tcW w:w="1286" w:type="dxa"/>
            <w:vMerge w:val="restart"/>
            <w:tcBorders>
              <w:top w:val="single" w:sz="2" w:space="0" w:color="000000"/>
              <w:bottom w:val="single" w:sz="2" w:space="0" w:color="000000"/>
            </w:tcBorders>
            <w:tcMar>
              <w:bottom w:w="28" w:type="dxa"/>
            </w:tcMar>
          </w:tcPr>
          <w:p>
            <w:pPr>
              <w:pStyle w:val="TableContents"/>
              <w:jc w:val="right"/>
              <w:rPr>
                <w:rFonts w:ascii="Times New Roman" w:hAnsi="Times New Roman"/>
                <w:sz w:val="14"/>
              </w:rPr>
            </w:pPr>
            <w:r>
              <w:rPr>
                <w:rFonts w:ascii="Times New Roman" w:hAnsi="Times New Roman"/>
                <w:sz w:val="14"/>
              </w:rPr>
              <w:t>1 year</w:t>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558</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8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1970</w:t>
            </w:r>
          </w:p>
        </w:tc>
        <w:tc>
          <w:tcPr>
            <w:tcW w:w="1031" w:type="dxa"/>
            <w:tcBorders>
              <w:top w:val="single" w:sz="2" w:space="0" w:color="000000"/>
            </w:tcBorders>
            <w:vAlign w:val="center"/>
          </w:tcPr>
          <w:p>
            <w:pPr>
              <w:pStyle w:val="TableContents"/>
              <w:rPr>
                <w:rFonts w:ascii="Times New Roman" w:hAnsi="Times New Roman"/>
                <w:sz w:val="14"/>
              </w:rPr>
            </w:pPr>
            <w:r>
              <w:rPr>
                <w:rFonts w:ascii="Times New Roman" w:hAnsi="Times New Roman"/>
                <w:sz w:val="14"/>
              </w:rPr>
            </w:r>
          </w:p>
        </w:tc>
        <w:tc>
          <w:tcPr>
            <w:tcW w:w="221" w:type="dxa"/>
            <w:tcBorders/>
            <w:tcMar>
              <w:left w:w="28" w:type="dxa"/>
              <w:bottom w:w="28" w:type="dxa"/>
              <w:right w:w="28" w:type="dxa"/>
            </w:tcMar>
            <w:vAlign w:val="center"/>
          </w:tcPr>
          <w:p>
            <w:pPr>
              <w:pStyle w:val="TableContents"/>
              <w:rPr>
                <w:rFonts w:ascii="Times New Roman" w:hAnsi="Times New Roman"/>
                <w:sz w:val="14"/>
              </w:rPr>
            </w:pPr>
            <w:r>
              <w:rPr>
                <w:rFonts w:ascii="Times New Roman" w:hAnsi="Times New Roman"/>
                <w:sz w:val="14"/>
              </w:rPr>
            </w:r>
          </w:p>
        </w:tc>
        <w:tc>
          <w:tcPr>
            <w:tcW w:w="431" w:type="dxa"/>
            <w:tcBorders>
              <w:top w:val="single" w:sz="2" w:space="0" w:color="000000"/>
            </w:tcBorders>
            <w:vAlign w:val="center"/>
          </w:tcPr>
          <w:p>
            <w:pPr>
              <w:pStyle w:val="TableContents"/>
              <w:jc w:val="right"/>
              <w:rPr>
                <w:rFonts w:ascii="Times New Roman" w:hAnsi="Times New Roman"/>
                <w:sz w:val="14"/>
              </w:rPr>
            </w:pPr>
            <w:r>
              <w:rPr>
                <w:rFonts w:ascii="Times New Roman" w:hAnsi="Times New Roman"/>
                <w:sz w:val="14"/>
              </w:rPr>
              <w:t>1.8</w:t>
            </w:r>
          </w:p>
        </w:tc>
        <w:tc>
          <w:tcPr>
            <w:tcW w:w="941" w:type="dxa"/>
            <w:tcBorders>
              <w:top w:val="single" w:sz="2" w:space="0" w:color="000000"/>
            </w:tcBorders>
            <w:vAlign w:val="center"/>
          </w:tcPr>
          <w:p>
            <w:pPr>
              <w:pStyle w:val="TableContents"/>
              <w:jc w:val="left"/>
              <w:rPr>
                <w:rFonts w:ascii="Times New Roman" w:hAnsi="Times New Roman"/>
                <w:sz w:val="14"/>
              </w:rPr>
            </w:pPr>
            <w:r>
              <w:rPr>
                <w:rFonts w:ascii="Times New Roman" w:hAnsi="Times New Roman"/>
                <w:sz w:val="14"/>
              </w:rPr>
              <w:t>[1.7, 1.9]</w:t>
            </w:r>
          </w:p>
        </w:tc>
      </w:tr>
      <w:tr>
        <w:trPr/>
        <w:tc>
          <w:tcPr>
            <w:tcW w:w="1286" w:type="dxa"/>
            <w:vMerge w:val="continue"/>
            <w:tcBorders>
              <w:top w:val="single" w:sz="2" w:space="0" w:color="000000"/>
              <w:bottom w:val="single" w:sz="2" w:space="0" w:color="000000"/>
            </w:tcBorders>
            <w:tcMar>
              <w:bottom w:w="28" w:type="dxa"/>
            </w:tcMar>
          </w:tcPr>
          <w:p>
            <w:pPr>
              <w:pStyle w:val="TableContents"/>
              <w:rPr>
                <w:sz w:val="4"/>
                <w:szCs w:val="4"/>
              </w:rPr>
            </w:pPr>
            <w:r>
              <w:rPr>
                <w:sz w:val="4"/>
                <w:szCs w:val="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41</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[38.4, 43.7]</w:t>
            </w:r>
          </w:p>
        </w:tc>
        <w:tc>
          <w:tcPr>
            <w:tcW w:w="281"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c>
          <w:tcPr>
            <w:tcW w:w="566" w:type="dxa"/>
            <w:tcBorders>
              <w:bottom w:val="single" w:sz="2" w:space="0" w:color="000000"/>
            </w:tcBorders>
            <w:tcMar>
              <w:top w:w="0" w:type="dxa"/>
              <w:bottom w:w="28" w:type="dxa"/>
            </w:tcMar>
            <w:vAlign w:val="center"/>
          </w:tcPr>
          <w:p>
            <w:pPr>
              <w:pStyle w:val="TableContents"/>
              <w:jc w:val="right"/>
              <w:rPr>
                <w:rFonts w:ascii="Times New Roman" w:hAnsi="Times New Roman"/>
                <w:sz w:val="14"/>
              </w:rPr>
            </w:pPr>
            <w:r>
              <w:rPr>
                <w:rFonts w:ascii="Times New Roman" w:hAnsi="Times New Roman"/>
                <w:sz w:val="14"/>
              </w:rPr>
              <w:t>29</w:t>
            </w:r>
          </w:p>
        </w:tc>
        <w:tc>
          <w:tcPr>
            <w:tcW w:w="1031" w:type="dxa"/>
            <w:tcBorders>
              <w:bottom w:val="single" w:sz="2" w:space="0" w:color="000000"/>
            </w:tcBorders>
            <w:tcMar>
              <w:top w:w="0" w:type="dxa"/>
              <w:bottom w:w="28" w:type="dxa"/>
            </w:tcMar>
            <w:vAlign w:val="center"/>
          </w:tcPr>
          <w:p>
            <w:pPr>
              <w:pStyle w:val="TableContents"/>
              <w:jc w:val="left"/>
              <w:rPr>
                <w:rFonts w:ascii="Times New Roman" w:hAnsi="Times New Roman"/>
                <w:sz w:val="14"/>
              </w:rPr>
            </w:pPr>
            <w:r>
              <w:rPr>
                <w:rFonts w:ascii="Times New Roman" w:hAnsi="Times New Roman"/>
                <w:sz w:val="14"/>
              </w:rPr>
              <w:t>[27.9, 30.1]</w:t>
            </w:r>
          </w:p>
        </w:tc>
        <w:tc>
          <w:tcPr>
            <w:tcW w:w="221" w:type="dxa"/>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c>
          <w:tcPr>
            <w:tcW w:w="1372" w:type="dxa"/>
            <w:gridSpan w:val="2"/>
            <w:tcBorders>
              <w:bottom w:val="single" w:sz="2" w:space="0" w:color="000000"/>
            </w:tcBorders>
            <w:tcMar>
              <w:top w:w="0" w:type="dxa"/>
              <w:bottom w:w="28" w:type="dxa"/>
            </w:tcMar>
            <w:vAlign w:val="center"/>
          </w:tcPr>
          <w:p>
            <w:pPr>
              <w:pStyle w:val="TableContents"/>
              <w:rPr>
                <w:rFonts w:ascii="Times New Roman" w:hAnsi="Times New Roman"/>
                <w:sz w:val="14"/>
              </w:rPr>
            </w:pPr>
            <w:r>
              <w:rPr>
                <w:rFonts w:ascii="Times New Roman" w:hAnsi="Times New Roman"/>
                <w:sz w:val="14"/>
              </w:rPr>
            </w:r>
          </w:p>
        </w:tc>
      </w:tr>
    </w:tbl>
    <w:p>
      <w:pPr>
        <w:pStyle w:val="Normal"/>
        <w:jc w:val="center"/>
        <w:rPr>
          <w:b/>
          <w:b/>
          <w:bCs/>
        </w:rPr>
      </w:pPr>
      <w:r>
        <w:rPr/>
      </w:r>
      <w:r>
        <w:br w:type="page"/>
      </w:r>
    </w:p>
    <w:p>
      <w:pPr>
        <w:pStyle w:val="Normal"/>
        <w:jc w:val="center"/>
        <w:rPr>
          <w:b/>
          <w:b/>
          <w:bCs/>
        </w:rPr>
      </w:pPr>
      <w:r>
        <w:rPr/>
      </w:r>
    </w:p>
    <w:p>
      <w:pPr>
        <w:pStyle w:val="Normal"/>
        <w:jc w:val="center"/>
        <w:rPr>
          <w:b/>
          <w:b/>
          <w:bCs/>
        </w:rPr>
      </w:pPr>
      <w:r>
        <w:rPr>
          <w:b/>
          <w:bCs/>
          <w:lang w:eastAsia="en-GB"/>
        </w:rPr>
        <w:t>[attached separately]</w:t>
      </w:r>
    </w:p>
    <w:p>
      <w:pPr>
        <w:pStyle w:val="Normal"/>
        <w:jc w:val="center"/>
        <w:rPr/>
      </w:pPr>
      <w:r>
        <w:rPr/>
      </w:r>
    </w:p>
    <w:p>
      <w:pPr>
        <w:pStyle w:val="Normal"/>
        <w:jc w:val="center"/>
        <w:rPr>
          <w:b/>
          <w:b/>
          <w:bCs/>
        </w:rPr>
      </w:pPr>
      <w:r>
        <w:rPr>
          <w:b/>
          <w:bCs/>
        </w:rPr>
      </w:r>
    </w:p>
    <w:p>
      <w:pPr>
        <w:pStyle w:val="Normal"/>
        <w:rPr>
          <w:b/>
          <w:b/>
          <w:bCs/>
        </w:rPr>
      </w:pPr>
      <w:r>
        <w:rPr>
          <w:b/>
          <w:bCs/>
          <w:lang w:eastAsia="en-GB"/>
        </w:rPr>
        <w:t>Supplementary Figure 1:</w:t>
      </w:r>
      <w:r>
        <w:rPr>
          <w:lang w:eastAsia="en-GB"/>
        </w:rPr>
        <w:t xml:space="preserve"> Flow diagram showing the size of the study population at each stage and the coverage of different datasets: Welsh Demographic Service (WDS), Office for National Statistics (ONS) - Deaths, General Practice Database (GPD),  Emergency Department Data Set (EDDS), Patient Episode Database for Wales (PEDW), Outpatient Dataset (OPD).</w:t>
      </w:r>
    </w:p>
    <w:p>
      <w:pPr>
        <w:pStyle w:val="Normal"/>
        <w:jc w:val="center"/>
        <w:rPr>
          <w:b/>
          <w:b/>
          <w:bCs/>
        </w:rPr>
      </w:pPr>
      <w:r>
        <w:rPr>
          <w:b/>
          <w:bCs/>
        </w:rPr>
      </w:r>
      <w:r>
        <w:br w:type="page"/>
      </w:r>
    </w:p>
    <w:p>
      <w:pPr>
        <w:pStyle w:val="Normal"/>
        <w:jc w:val="center"/>
        <w:rPr>
          <w:b/>
          <w:b/>
          <w:bCs/>
        </w:rPr>
      </w:pPr>
      <w:r>
        <w:rPr>
          <w:b/>
          <w:bCs/>
          <w:lang w:eastAsia="en-GB"/>
        </w:rPr>
        <w:t>[attached separately]</w:t>
      </w:r>
    </w:p>
    <w:p>
      <w:pPr>
        <w:pStyle w:val="Normal"/>
        <w:jc w:val="center"/>
        <w:rPr/>
      </w:pPr>
      <w:r>
        <w:rPr/>
      </w:r>
    </w:p>
    <w:p>
      <w:pPr>
        <w:pStyle w:val="Normal"/>
        <w:rPr/>
      </w:pPr>
      <w:r>
        <w:rPr>
          <w:b/>
          <w:bCs/>
        </w:rPr>
        <w:t>Supplementary Figure 2:</w:t>
      </w:r>
      <w:r>
        <w:rPr/>
        <w:t xml:space="preserve"> Rate of cases and controls with mental health (left) and self-harm (right) contacts in any health care setting in the [1, 365] days before the IDX (top) and in the week starting [7, 365] days before the IDX (bottom). p-values correspond to conditional logistic regression adjusted for deprivation.</w:t>
      </w:r>
    </w:p>
    <w:p>
      <w:pPr>
        <w:pStyle w:val="Normal"/>
        <w:spacing w:lineRule="auto" w:line="276"/>
        <w:jc w:val="both"/>
        <w:rPr/>
      </w:pPr>
      <w:r>
        <w:rPr/>
      </w:r>
    </w:p>
    <w:p>
      <w:pPr>
        <w:pStyle w:val="Normal"/>
        <w:rPr>
          <w:b/>
          <w:b/>
          <w:bCs/>
        </w:rPr>
      </w:pPr>
      <w:r>
        <w:rPr>
          <w:b/>
          <w:bCs/>
        </w:rPr>
      </w:r>
    </w:p>
    <w:p>
      <w:pPr>
        <w:pStyle w:val="Normal"/>
        <w:rPr>
          <w:b/>
          <w:b/>
          <w:bCs/>
        </w:rPr>
      </w:pPr>
      <w:r>
        <w:rPr>
          <w:b/>
          <w:bCs/>
        </w:rPr>
        <w:t xml:space="preserve"> </w:t>
      </w:r>
    </w:p>
    <w:sectPr>
      <w:footerReference w:type="default" r:id="rId7"/>
      <w:type w:val="nextPage"/>
      <w:pgSz w:w="11906" w:h="16838"/>
      <w:pgMar w:left="1134" w:right="1134" w:header="0" w:top="1134" w:footer="0" w:bottom="1134"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Times New Roman">
    <w:charset w:val="01"/>
    <w:family w:val="roman"/>
    <w:pitch w:val="variable"/>
  </w:font>
  <w:font w:name="Symbol">
    <w:charset w:val="01"/>
    <w:family w:val="roman"/>
    <w:pitch w:val="variable"/>
  </w:font>
  <w:font w:name="OpenSymbol">
    <w:altName w:val="Arial Unicode MS"/>
    <w:charset w:val="01"/>
    <w:family w:val="roman"/>
    <w:pitch w:val="variable"/>
  </w:font>
  <w:font w:name="Lucida Grande">
    <w:charset w:val="01"/>
    <w:family w:val="roman"/>
    <w:pitch w:val="variable"/>
  </w:font>
  <w:font w:name="Calibri">
    <w:charset w:val="01"/>
    <w:family w:val="roman"/>
    <w:pitch w:val="variable"/>
  </w:font>
  <w:font w:name="Times New Roman">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rPr/>
      <w:fldChar w:fldCharType="begin"/>
    </w:r>
    <w:r>
      <w:rPr/>
      <w:instrText> PAGE </w:instrText>
    </w:r>
    <w:r>
      <w:rPr/>
      <w:fldChar w:fldCharType="separate"/>
    </w:r>
    <w:r>
      <w:rPr/>
      <w:t>6</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rPr/>
      <w:fldChar w:fldCharType="begin"/>
    </w:r>
    <w:r>
      <w:rPr/>
      <w:instrText> PAGE </w:instrText>
    </w:r>
    <w:r>
      <w:rPr/>
      <w:fldChar w:fldCharType="separate"/>
    </w:r>
    <w:r>
      <w:rPr/>
      <w:t>7</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rPr/>
      <w:fldChar w:fldCharType="begin"/>
    </w:r>
    <w:r>
      <w:rPr/>
      <w:instrText> PAGE </w:instrText>
    </w:r>
    <w:r>
      <w:rPr/>
      <w:fldChar w:fldCharType="separate"/>
    </w:r>
    <w:r>
      <w:rPr/>
      <w:t>8</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rPr/>
      <w:fldChar w:fldCharType="begin"/>
    </w:r>
    <w:r>
      <w:rPr/>
      <w:instrText> PAGE </w:instrText>
    </w:r>
    <w:r>
      <w:rPr/>
      <w:fldChar w:fldCharType="separate"/>
    </w:r>
    <w:r>
      <w:rPr/>
      <w:t>18</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trackRevisions/>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cho" w:cs="DejaVu Sans"/>
        <w:szCs w:val="24"/>
        <w:lang w:val="en-GB"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mbria" w:hAnsi="Cambria" w:eastAsia="MS Mincho" w:cs="DejaVu Sans"/>
      <w:color w:val="auto"/>
      <w:kern w:val="0"/>
      <w:sz w:val="24"/>
      <w:szCs w:val="24"/>
      <w:lang w:val="en-GB" w:eastAsia="en-US" w:bidi="ar-SA"/>
    </w:rPr>
  </w:style>
  <w:style w:type="paragraph" w:styleId="Heading1">
    <w:name w:val="Heading 1"/>
    <w:basedOn w:val="Heading"/>
    <w:next w:val="TextBody"/>
    <w:qFormat/>
    <w:pPr>
      <w:outlineLvl w:val="0"/>
    </w:pPr>
    <w:rPr/>
  </w:style>
  <w:style w:type="paragraph" w:styleId="Heading5">
    <w:name w:val="Heading 5"/>
    <w:basedOn w:val="Heading"/>
    <w:next w:val="TextBody"/>
    <w:qFormat/>
    <w:pPr>
      <w:spacing w:before="120" w:after="60"/>
      <w:outlineLvl w:val="4"/>
    </w:pPr>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qFormat/>
    <w:rPr>
      <w:rFonts w:ascii="Times New Roman" w:hAnsi="Times New Roman" w:eastAsia="Times New Roman" w:cs="Times New Roman"/>
      <w:sz w:val="20"/>
      <w:szCs w:val="20"/>
    </w:rPr>
  </w:style>
  <w:style w:type="character" w:styleId="Heading5Char" w:customStyle="1">
    <w:name w:val="Heading 5 Char"/>
    <w:basedOn w:val="DefaultParagraphFont"/>
    <w:qFormat/>
    <w:rPr>
      <w:rFonts w:ascii="Times New Roman" w:hAnsi="Times New Roman" w:eastAsia="Times New Roman" w:cs="Times New Roman"/>
      <w:sz w:val="20"/>
      <w:szCs w:val="20"/>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cs="OpenSymbol"/>
    </w:rPr>
  </w:style>
  <w:style w:type="character" w:styleId="WW8Num2z1" w:customStyle="1">
    <w:name w:val="WW8Num2z1"/>
    <w:qFormat/>
    <w:rPr>
      <w:rFonts w:ascii="OpenSymbol" w:hAnsi="OpenSymbol" w:cs="OpenSymbol"/>
    </w:rPr>
  </w:style>
  <w:style w:type="character" w:styleId="WW8Num3z0" w:customStyle="1">
    <w:name w:val="WW8Num3z0"/>
    <w:qFormat/>
    <w:rPr>
      <w:rFonts w:ascii="Symbol" w:hAnsi="Symbol" w:cs="OpenSymbol"/>
    </w:rPr>
  </w:style>
  <w:style w:type="character" w:styleId="WW8Num3z1" w:customStyle="1">
    <w:name w:val="WW8Num3z1"/>
    <w:qFormat/>
    <w:rPr>
      <w:rFonts w:ascii="OpenSymbol" w:hAnsi="OpenSymbol" w:cs="OpenSymbol"/>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InternetLink">
    <w:name w:val="Hyperlink"/>
    <w:basedOn w:val="DefaultParagraphFont"/>
    <w:uiPriority w:val="99"/>
    <w:unhideWhenUsed/>
    <w:rsid w:val="005e5e92"/>
    <w:rPr>
      <w:color w:val="0000FF" w:themeColor="hyperlink"/>
      <w:u w:val="single"/>
    </w:rPr>
  </w:style>
  <w:style w:type="character" w:styleId="Bullets" w:customStyle="1">
    <w:name w:val="Bullets"/>
    <w:qFormat/>
    <w:rPr/>
  </w:style>
  <w:style w:type="character" w:styleId="BalloonTextChar" w:customStyle="1">
    <w:name w:val="Balloon Text Char"/>
    <w:basedOn w:val="DefaultParagraphFont"/>
    <w:qFormat/>
    <w:rPr>
      <w:rFonts w:ascii="Lucida Grande" w:hAnsi="Lucida Grande"/>
      <w:sz w:val="18"/>
      <w:szCs w:val="18"/>
    </w:rPr>
  </w:style>
  <w:style w:type="character" w:styleId="Annotationreference">
    <w:name w:val="annotation reference"/>
    <w:basedOn w:val="DefaultParagraphFont"/>
    <w:qFormat/>
    <w:rPr>
      <w:sz w:val="18"/>
      <w:szCs w:val="18"/>
    </w:rPr>
  </w:style>
  <w:style w:type="character" w:styleId="CommentTextChar" w:customStyle="1">
    <w:name w:val="Comment Text Char"/>
    <w:basedOn w:val="DefaultParagraphFont"/>
    <w:qFormat/>
    <w:rPr/>
  </w:style>
  <w:style w:type="character" w:styleId="CommentSubjectChar" w:customStyle="1">
    <w:name w:val="Comment Subject Char"/>
    <w:basedOn w:val="CommentTextChar"/>
    <w:qFormat/>
    <w:rPr>
      <w:b/>
      <w:bCs/>
    </w:rPr>
  </w:style>
  <w:style w:type="character" w:styleId="BodyTextChar" w:customStyle="1">
    <w:name w:val="Body Text Char"/>
    <w:basedOn w:val="DefaultParagraphFont"/>
    <w:qFormat/>
    <w:rPr>
      <w:rFonts w:ascii="Times New Roman" w:hAnsi="Times New Roman" w:eastAsia="Times New Roman" w:cs="Times New Roman"/>
      <w:sz w:val="20"/>
      <w:szCs w:val="20"/>
    </w:rPr>
  </w:style>
  <w:style w:type="character" w:styleId="FooterChar" w:customStyle="1">
    <w:name w:val="Footer Char"/>
    <w:basedOn w:val="DefaultParagraphFont"/>
    <w:qFormat/>
    <w:rPr>
      <w:rFonts w:ascii="Times New Roman" w:hAnsi="Times New Roman" w:eastAsia="Times New Roman" w:cs="Times New Roman"/>
      <w:sz w:val="20"/>
      <w:szCs w:val="20"/>
    </w:rPr>
  </w:style>
  <w:style w:type="character" w:styleId="BalloonTextChar1" w:customStyle="1">
    <w:name w:val="Balloon Text Char1"/>
    <w:basedOn w:val="DefaultParagraphFont"/>
    <w:qFormat/>
    <w:rPr>
      <w:rFonts w:ascii="Lucida Grande" w:hAnsi="Lucida Grande" w:cs="Lucida Grande"/>
      <w:sz w:val="18"/>
      <w:szCs w:val="18"/>
    </w:rPr>
  </w:style>
  <w:style w:type="character" w:styleId="CommentTextChar1" w:customStyle="1">
    <w:name w:val="Comment Text Char1"/>
    <w:basedOn w:val="DefaultParagraphFont"/>
    <w:qFormat/>
    <w:rPr/>
  </w:style>
  <w:style w:type="character" w:styleId="CommentSubjectChar1" w:customStyle="1">
    <w:name w:val="Comment Subject Char1"/>
    <w:basedOn w:val="CommentTextChar1"/>
    <w:qFormat/>
    <w:rPr>
      <w:b/>
      <w:bCs/>
      <w:sz w:val="20"/>
      <w:szCs w:val="20"/>
    </w:rPr>
  </w:style>
  <w:style w:type="character" w:styleId="NumberingSymbols" w:customStyle="1">
    <w:name w:val="Numbering Symbols"/>
    <w:qFormat/>
    <w:rPr/>
  </w:style>
  <w:style w:type="paragraph" w:styleId="Heading" w:customStyle="1">
    <w:name w:val="Heading"/>
    <w:basedOn w:val="Normal"/>
    <w:next w:val="TextBody"/>
    <w:qFormat/>
    <w:pPr>
      <w:keepNext w:val="true"/>
      <w:suppressAutoHyphens w:val="true"/>
      <w:spacing w:before="240" w:after="120"/>
    </w:pPr>
    <w:rPr>
      <w:rFonts w:ascii="Times New Roman" w:hAnsi="Times New Roman" w:eastAsia="Times New Roman" w:cs="Times New Roman"/>
      <w:sz w:val="20"/>
      <w:szCs w:val="20"/>
    </w:rPr>
  </w:style>
  <w:style w:type="paragraph" w:styleId="TextBody">
    <w:name w:val="Body Text"/>
    <w:basedOn w:val="Normal"/>
    <w:pPr>
      <w:suppressAutoHyphens w:val="true"/>
      <w:spacing w:lineRule="auto" w:line="276" w:before="0" w:after="140"/>
    </w:pPr>
    <w:rPr>
      <w:rFonts w:ascii="Times New Roman" w:hAnsi="Times New Roman" w:eastAsia="Times New Roman" w:cs="Times New Roman"/>
      <w:sz w:val="20"/>
      <w:szCs w:val="20"/>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suppressAutoHyphens w:val="true"/>
    </w:pPr>
    <w:rPr>
      <w:rFonts w:ascii="Times New Roman" w:hAnsi="Times New Roman" w:eastAsia="Times New Roman" w:cs="FreeSans"/>
      <w:sz w:val="20"/>
      <w:szCs w:val="20"/>
    </w:rPr>
  </w:style>
  <w:style w:type="paragraph" w:styleId="Caption1">
    <w:name w:val="caption"/>
    <w:basedOn w:val="Normal"/>
    <w:qFormat/>
    <w:pPr>
      <w:suppressLineNumbers/>
      <w:suppressAutoHyphens w:val="true"/>
      <w:spacing w:before="120" w:after="120"/>
    </w:pPr>
    <w:rPr>
      <w:rFonts w:ascii="Times New Roman" w:hAnsi="Times New Roman" w:eastAsia="Times New Roman" w:cs="Times New Roman"/>
      <w:sz w:val="20"/>
      <w:szCs w:val="20"/>
    </w:rPr>
  </w:style>
  <w:style w:type="paragraph" w:styleId="Caption11" w:customStyle="1">
    <w:name w:val="Caption1"/>
    <w:basedOn w:val="Normal"/>
    <w:qFormat/>
    <w:pPr>
      <w:suppressLineNumbers/>
      <w:suppressAutoHyphens w:val="true"/>
      <w:spacing w:before="120" w:after="120"/>
    </w:pPr>
    <w:rPr>
      <w:rFonts w:ascii="Times New Roman" w:hAnsi="Times New Roman" w:eastAsia="Times New Roman" w:cs="Times New Roman"/>
      <w:sz w:val="20"/>
      <w:szCs w:val="20"/>
    </w:rPr>
  </w:style>
  <w:style w:type="paragraph" w:styleId="Table" w:customStyle="1">
    <w:name w:val="Table"/>
    <w:basedOn w:val="Caption11"/>
    <w:qFormat/>
    <w:pPr/>
    <w:rPr/>
  </w:style>
  <w:style w:type="paragraph" w:styleId="TableContents" w:customStyle="1">
    <w:name w:val="Table Contents"/>
    <w:basedOn w:val="Normal"/>
    <w:qFormat/>
    <w:pPr>
      <w:suppressLineNumbers/>
      <w:suppressAutoHyphens w:val="true"/>
    </w:pPr>
    <w:rPr>
      <w:rFonts w:ascii="Times New Roman" w:hAnsi="Times New Roman" w:eastAsia="Times New Roman" w:cs="Times New Roman"/>
      <w:sz w:val="20"/>
      <w:szCs w:val="20"/>
    </w:rPr>
  </w:style>
  <w:style w:type="paragraph" w:styleId="HeaderandFooter" w:customStyle="1">
    <w:name w:val="Header and Footer"/>
    <w:basedOn w:val="Normal"/>
    <w:qFormat/>
    <w:pPr/>
    <w:rPr/>
  </w:style>
  <w:style w:type="paragraph" w:styleId="Footer">
    <w:name w:val="Footer"/>
    <w:basedOn w:val="Normal"/>
    <w:pPr>
      <w:tabs>
        <w:tab w:val="clear" w:pos="720"/>
        <w:tab w:val="center" w:pos="4513" w:leader="none"/>
        <w:tab w:val="right" w:pos="9026" w:leader="none"/>
      </w:tabs>
      <w:suppressAutoHyphens w:val="true"/>
    </w:pPr>
    <w:rPr>
      <w:rFonts w:ascii="Times New Roman" w:hAnsi="Times New Roman" w:eastAsia="Times New Roman" w:cs="Times New Roman"/>
      <w:sz w:val="20"/>
      <w:szCs w:val="20"/>
    </w:rPr>
  </w:style>
  <w:style w:type="paragraph" w:styleId="TableHeading" w:customStyle="1">
    <w:name w:val="Table Heading"/>
    <w:basedOn w:val="TableContents"/>
    <w:qFormat/>
    <w:pPr>
      <w:jc w:val="center"/>
    </w:pPr>
    <w:rPr>
      <w:b/>
      <w:bCs/>
    </w:rPr>
  </w:style>
  <w:style w:type="paragraph" w:styleId="BalloonText">
    <w:name w:val="Balloon Text"/>
    <w:basedOn w:val="Normal"/>
    <w:qFormat/>
    <w:pPr>
      <w:suppressAutoHyphens w:val="true"/>
    </w:pPr>
    <w:rPr>
      <w:rFonts w:ascii="Lucida Grande" w:hAnsi="Lucida Grande"/>
      <w:sz w:val="18"/>
      <w:szCs w:val="18"/>
    </w:rPr>
  </w:style>
  <w:style w:type="paragraph" w:styleId="Annotationtext">
    <w:name w:val="annotation text"/>
    <w:basedOn w:val="Normal"/>
    <w:qFormat/>
    <w:pPr>
      <w:suppressAutoHyphens w:val="true"/>
    </w:pPr>
    <w:rPr/>
  </w:style>
  <w:style w:type="paragraph" w:styleId="Annotationsubject">
    <w:name w:val="annotation subject"/>
    <w:basedOn w:val="Annotationtext"/>
    <w:next w:val="Annotationtext"/>
    <w:qFormat/>
    <w:pPr/>
    <w:rPr>
      <w:b/>
      <w:bCs/>
    </w:rPr>
  </w:style>
  <w:style w:type="paragraph" w:styleId="Revision">
    <w:name w:val="Revision"/>
    <w:qFormat/>
    <w:pPr>
      <w:widowControl/>
      <w:bidi w:val="0"/>
      <w:spacing w:before="0" w:after="0"/>
      <w:jc w:val="left"/>
    </w:pPr>
    <w:rPr>
      <w:rFonts w:ascii="Times New Roman" w:hAnsi="Times New Roman" w:eastAsia="Times New Roman" w:cs="Times New Roman"/>
      <w:color w:val="auto"/>
      <w:kern w:val="0"/>
      <w:sz w:val="24"/>
      <w:szCs w:val="20"/>
      <w:lang w:val="en-GB" w:eastAsia="en-US" w:bidi="ar-SA"/>
    </w:rPr>
  </w:style>
  <w:style w:type="paragraph" w:styleId="ListParagraph">
    <w:name w:val="List Paragraph"/>
    <w:basedOn w:val="Normal"/>
    <w:uiPriority w:val="34"/>
    <w:qFormat/>
    <w:rsid w:val="009f1de8"/>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pps.who.int/iris/handle/10665/37958"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er" Target="footer4.xml"/><Relationship Id="rId7" Type="http://schemas.openxmlformats.org/officeDocument/2006/relationships/footer" Target="footer5.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1389</TotalTime>
  <Application>LibreOffice/6.4.3.2$Linux_X86_64 LibreOffice_project/85aa6f776c6af63185291a519637a4f7af4e8a3b</Application>
  <Pages>18</Pages>
  <Words>4170</Words>
  <Characters>20194</Characters>
  <CharactersWithSpaces>22550</CharactersWithSpaces>
  <Paragraphs>1815</Paragraphs>
  <Company>Swansea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2020-03-24T16:51:00Z</dcterms:created>
  <dc:creator>Ann John</dc:creator>
  <dc:description/>
  <dc:language>en-GB</dc:language>
  <cp:lastModifiedBy>Marcos del Pozo Banos</cp:lastModifiedBy>
  <dcterms:modified xsi:type="dcterms:W3CDTF">2020-05-04T07:32:33Z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Swansea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