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778" w:rsidRPr="009F758E" w:rsidRDefault="00874778" w:rsidP="009F758E">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jc w:val="center"/>
        <w:rPr>
          <w:rFonts w:ascii="Cambria" w:hAnsi="Cambria"/>
          <w:b/>
          <w:sz w:val="24"/>
          <w:szCs w:val="24"/>
        </w:rPr>
      </w:pPr>
      <w:r w:rsidRPr="009F758E">
        <w:rPr>
          <w:rFonts w:ascii="Cambria" w:hAnsi="Cambria"/>
          <w:b/>
          <w:sz w:val="24"/>
          <w:szCs w:val="24"/>
        </w:rPr>
        <w:t>Supplementary Data</w:t>
      </w:r>
    </w:p>
    <w:p w:rsidR="00874778" w:rsidRDefault="00874778" w:rsidP="009F758E">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b/>
          <w:sz w:val="24"/>
          <w:szCs w:val="24"/>
        </w:rPr>
      </w:pPr>
      <w:r>
        <w:rPr>
          <w:rFonts w:ascii="Cambria" w:hAnsi="Cambria"/>
          <w:b/>
          <w:sz w:val="24"/>
          <w:szCs w:val="24"/>
        </w:rPr>
        <w:t>“</w:t>
      </w:r>
      <w:r w:rsidRPr="00D54803">
        <w:rPr>
          <w:rFonts w:ascii="Cambria" w:hAnsi="Cambria"/>
          <w:b/>
          <w:sz w:val="24"/>
          <w:szCs w:val="24"/>
        </w:rPr>
        <w:t xml:space="preserve">A new </w:t>
      </w:r>
      <w:proofErr w:type="spellStart"/>
      <w:r w:rsidRPr="00D54803">
        <w:rPr>
          <w:rFonts w:ascii="Cambria" w:hAnsi="Cambria"/>
          <w:b/>
          <w:sz w:val="24"/>
          <w:szCs w:val="24"/>
        </w:rPr>
        <w:t>elasmosaurid</w:t>
      </w:r>
      <w:proofErr w:type="spellEnd"/>
      <w:r w:rsidRPr="00D54803">
        <w:rPr>
          <w:rFonts w:ascii="Cambria" w:hAnsi="Cambria"/>
          <w:b/>
          <w:sz w:val="24"/>
          <w:szCs w:val="24"/>
        </w:rPr>
        <w:t xml:space="preserve"> from the early </w:t>
      </w:r>
      <w:proofErr w:type="spellStart"/>
      <w:r w:rsidRPr="00D54803">
        <w:rPr>
          <w:rFonts w:ascii="Cambria" w:hAnsi="Cambria"/>
          <w:b/>
          <w:sz w:val="24"/>
          <w:szCs w:val="24"/>
        </w:rPr>
        <w:t>Maastrichtian</w:t>
      </w:r>
      <w:proofErr w:type="spellEnd"/>
      <w:r w:rsidRPr="00D54803">
        <w:rPr>
          <w:rFonts w:ascii="Cambria" w:hAnsi="Cambria"/>
          <w:b/>
          <w:sz w:val="24"/>
          <w:szCs w:val="24"/>
        </w:rPr>
        <w:t xml:space="preserve"> of </w:t>
      </w:r>
      <w:smartTag w:uri="urn:schemas-microsoft-com:office:smarttags" w:element="country-region">
        <w:smartTag w:uri="urn:schemas-microsoft-com:office:smarttags" w:element="place">
          <w:r w:rsidRPr="00D54803">
            <w:rPr>
              <w:rFonts w:ascii="Cambria" w:hAnsi="Cambria"/>
              <w:b/>
              <w:sz w:val="24"/>
              <w:szCs w:val="24"/>
            </w:rPr>
            <w:t>Angola</w:t>
          </w:r>
        </w:smartTag>
      </w:smartTag>
      <w:r w:rsidRPr="00D54803">
        <w:rPr>
          <w:rFonts w:ascii="Cambria" w:hAnsi="Cambria"/>
          <w:b/>
          <w:sz w:val="24"/>
          <w:szCs w:val="24"/>
        </w:rPr>
        <w:t xml:space="preserve"> and the implications of girdle morphology on swimming style in plesiosaurs </w:t>
      </w:r>
      <w:r>
        <w:rPr>
          <w:rFonts w:ascii="Cambria" w:hAnsi="Cambria"/>
          <w:b/>
          <w:sz w:val="24"/>
          <w:szCs w:val="24"/>
        </w:rPr>
        <w:t>“</w:t>
      </w:r>
    </w:p>
    <w:p w:rsidR="00874778" w:rsidRDefault="00874778" w:rsidP="009F758E">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b/>
          <w:sz w:val="24"/>
          <w:szCs w:val="24"/>
        </w:rPr>
      </w:pPr>
    </w:p>
    <w:p w:rsidR="00874778" w:rsidRPr="00D37BAF" w:rsidRDefault="00874778" w:rsidP="009F758E">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sz w:val="24"/>
          <w:szCs w:val="24"/>
          <w:vertAlign w:val="superscript"/>
        </w:rPr>
      </w:pPr>
      <w:r w:rsidRPr="00D54803">
        <w:rPr>
          <w:rFonts w:ascii="Cambria" w:hAnsi="Cambria"/>
          <w:sz w:val="24"/>
          <w:szCs w:val="24"/>
        </w:rPr>
        <w:t>Ricardo Araújo</w:t>
      </w:r>
      <w:r w:rsidRPr="00D54803">
        <w:rPr>
          <w:rFonts w:ascii="Cambria" w:hAnsi="Cambria"/>
          <w:sz w:val="24"/>
          <w:szCs w:val="24"/>
          <w:vertAlign w:val="superscript"/>
        </w:rPr>
        <w:t>1,2</w:t>
      </w:r>
      <w:r w:rsidRPr="00D54803">
        <w:rPr>
          <w:rFonts w:ascii="Cambria" w:hAnsi="Cambria"/>
          <w:sz w:val="24"/>
          <w:szCs w:val="24"/>
        </w:rPr>
        <w:t>*, Michael J. Polcyn</w:t>
      </w:r>
      <w:r w:rsidRPr="00D54803">
        <w:rPr>
          <w:rFonts w:ascii="Cambria" w:hAnsi="Cambria"/>
          <w:sz w:val="24"/>
          <w:szCs w:val="24"/>
          <w:vertAlign w:val="superscript"/>
        </w:rPr>
        <w:t>1</w:t>
      </w:r>
      <w:r w:rsidRPr="00D54803">
        <w:rPr>
          <w:rFonts w:ascii="Cambria" w:hAnsi="Cambria"/>
          <w:sz w:val="24"/>
          <w:szCs w:val="24"/>
        </w:rPr>
        <w:t>, Anne S. Schulp</w:t>
      </w:r>
      <w:r w:rsidRPr="00D54803">
        <w:rPr>
          <w:rFonts w:ascii="Cambria" w:hAnsi="Cambria"/>
          <w:sz w:val="24"/>
          <w:szCs w:val="24"/>
          <w:vertAlign w:val="superscript"/>
        </w:rPr>
        <w:t>3</w:t>
      </w:r>
      <w:r w:rsidRPr="00D54803">
        <w:rPr>
          <w:rFonts w:ascii="Cambria" w:hAnsi="Cambria"/>
          <w:sz w:val="24"/>
          <w:szCs w:val="24"/>
        </w:rPr>
        <w:t xml:space="preserve">, </w:t>
      </w:r>
      <w:proofErr w:type="spellStart"/>
      <w:r w:rsidRPr="00D54803">
        <w:rPr>
          <w:rFonts w:ascii="Cambria" w:hAnsi="Cambria"/>
          <w:sz w:val="24"/>
          <w:szCs w:val="24"/>
        </w:rPr>
        <w:t>Octávio</w:t>
      </w:r>
      <w:proofErr w:type="spellEnd"/>
      <w:r w:rsidRPr="00D54803">
        <w:rPr>
          <w:rFonts w:ascii="Cambria" w:hAnsi="Cambria"/>
          <w:sz w:val="24"/>
          <w:szCs w:val="24"/>
        </w:rPr>
        <w:t xml:space="preserve"> Mateus</w:t>
      </w:r>
      <w:r w:rsidRPr="00D54803">
        <w:rPr>
          <w:rFonts w:ascii="Cambria" w:hAnsi="Cambria"/>
          <w:sz w:val="24"/>
          <w:szCs w:val="24"/>
          <w:vertAlign w:val="superscript"/>
        </w:rPr>
        <w:t>2,4</w:t>
      </w:r>
      <w:r w:rsidRPr="00D54803">
        <w:rPr>
          <w:rFonts w:ascii="Cambria" w:hAnsi="Cambria"/>
          <w:sz w:val="24"/>
          <w:szCs w:val="24"/>
        </w:rPr>
        <w:t>, Louis L. Jacobs</w:t>
      </w:r>
      <w:r w:rsidRPr="00D54803">
        <w:rPr>
          <w:rFonts w:ascii="Cambria" w:hAnsi="Cambria"/>
          <w:sz w:val="24"/>
          <w:szCs w:val="24"/>
          <w:vertAlign w:val="superscript"/>
        </w:rPr>
        <w:t>1</w:t>
      </w:r>
      <w:r w:rsidR="00D37BAF">
        <w:rPr>
          <w:rFonts w:ascii="Cambria" w:hAnsi="Cambria"/>
          <w:sz w:val="24"/>
          <w:szCs w:val="24"/>
          <w:vertAlign w:val="superscript"/>
        </w:rPr>
        <w:t xml:space="preserve"> </w:t>
      </w:r>
      <w:r w:rsidR="00D37BAF">
        <w:rPr>
          <w:rFonts w:ascii="Cambria" w:hAnsi="Cambria"/>
          <w:color w:val="000000"/>
        </w:rPr>
        <w:t>,</w:t>
      </w:r>
      <w:proofErr w:type="spellStart"/>
      <w:r w:rsidR="00D37BAF">
        <w:rPr>
          <w:rFonts w:ascii="Cambria" w:hAnsi="Cambria"/>
          <w:color w:val="000000"/>
        </w:rPr>
        <w:t>António</w:t>
      </w:r>
      <w:proofErr w:type="spellEnd"/>
      <w:r w:rsidR="00D37BAF">
        <w:rPr>
          <w:rFonts w:ascii="Cambria" w:hAnsi="Cambria"/>
          <w:color w:val="000000"/>
        </w:rPr>
        <w:t xml:space="preserve"> </w:t>
      </w:r>
      <w:proofErr w:type="spellStart"/>
      <w:r w:rsidR="00D37BAF">
        <w:rPr>
          <w:rFonts w:ascii="Cambria" w:hAnsi="Cambria"/>
          <w:color w:val="000000"/>
        </w:rPr>
        <w:t>Olímpio</w:t>
      </w:r>
      <w:proofErr w:type="spellEnd"/>
      <w:r w:rsidR="00D37BAF">
        <w:rPr>
          <w:rFonts w:ascii="Cambria" w:hAnsi="Cambria"/>
          <w:color w:val="000000"/>
        </w:rPr>
        <w:t xml:space="preserve"> Gonçalves</w:t>
      </w:r>
      <w:r w:rsidR="00D37BAF">
        <w:rPr>
          <w:rFonts w:ascii="Cambria" w:hAnsi="Cambria"/>
          <w:color w:val="000000"/>
          <w:vertAlign w:val="superscript"/>
        </w:rPr>
        <w:t>5</w:t>
      </w:r>
      <w:r w:rsidR="00D37BAF" w:rsidRPr="007D2B79">
        <w:rPr>
          <w:rFonts w:ascii="Cambria" w:hAnsi="Cambria"/>
          <w:color w:val="000000"/>
        </w:rPr>
        <w:t xml:space="preserve"> </w:t>
      </w:r>
      <w:r w:rsidR="00D37BAF">
        <w:rPr>
          <w:rFonts w:ascii="Cambria" w:hAnsi="Cambria"/>
          <w:color w:val="000000"/>
        </w:rPr>
        <w:t>&amp; Maria-</w:t>
      </w:r>
      <w:proofErr w:type="spellStart"/>
      <w:r w:rsidR="00D37BAF" w:rsidRPr="007D2B79">
        <w:rPr>
          <w:rFonts w:ascii="Cambria" w:hAnsi="Cambria"/>
          <w:color w:val="000000"/>
        </w:rPr>
        <w:t>Luísa</w:t>
      </w:r>
      <w:proofErr w:type="spellEnd"/>
      <w:r w:rsidR="00D37BAF" w:rsidRPr="007D2B79">
        <w:rPr>
          <w:rFonts w:ascii="Cambria" w:hAnsi="Cambria"/>
          <w:color w:val="000000"/>
        </w:rPr>
        <w:t xml:space="preserve"> Morais</w:t>
      </w:r>
      <w:r w:rsidR="00D37BAF">
        <w:rPr>
          <w:rFonts w:ascii="Cambria" w:hAnsi="Cambria"/>
          <w:color w:val="000000"/>
          <w:vertAlign w:val="superscript"/>
        </w:rPr>
        <w:t>5</w:t>
      </w:r>
    </w:p>
    <w:p w:rsidR="00874778" w:rsidRPr="00D4644A" w:rsidRDefault="00874778" w:rsidP="009F758E">
      <w:pPr>
        <w:autoSpaceDE w:val="0"/>
        <w:autoSpaceDN w:val="0"/>
        <w:adjustRightInd w:val="0"/>
        <w:spacing w:after="0" w:line="480" w:lineRule="auto"/>
        <w:contextualSpacing/>
        <w:rPr>
          <w:rFonts w:ascii="Cambria" w:hAnsi="Cambria"/>
          <w:sz w:val="24"/>
          <w:szCs w:val="24"/>
        </w:rPr>
      </w:pPr>
      <w:r w:rsidRPr="009C68BE">
        <w:rPr>
          <w:rFonts w:ascii="Cambria" w:hAnsi="Cambria"/>
          <w:sz w:val="24"/>
          <w:szCs w:val="24"/>
          <w:vertAlign w:val="superscript"/>
        </w:rPr>
        <w:t>1</w:t>
      </w:r>
      <w:r w:rsidRPr="009C68BE">
        <w:rPr>
          <w:rFonts w:ascii="Cambria" w:hAnsi="Cambria"/>
          <w:sz w:val="24"/>
          <w:szCs w:val="24"/>
        </w:rPr>
        <w:t xml:space="preserve">Huffington Department of Earth Sciences, Southern Methodist University, Dallas, Texas, 75275, USA; </w:t>
      </w:r>
      <w:r w:rsidRPr="009C68BE">
        <w:rPr>
          <w:rFonts w:ascii="Cambria" w:hAnsi="Cambria"/>
          <w:sz w:val="24"/>
          <w:szCs w:val="24"/>
          <w:vertAlign w:val="superscript"/>
        </w:rPr>
        <w:t>2</w:t>
      </w:r>
      <w:r w:rsidRPr="009C68BE">
        <w:rPr>
          <w:rFonts w:ascii="Cambria" w:hAnsi="Cambria"/>
          <w:sz w:val="24"/>
          <w:szCs w:val="24"/>
        </w:rPr>
        <w:t xml:space="preserve">Museu </w:t>
      </w:r>
      <w:proofErr w:type="spellStart"/>
      <w:r w:rsidRPr="009C68BE">
        <w:rPr>
          <w:rFonts w:ascii="Cambria" w:hAnsi="Cambria"/>
          <w:sz w:val="24"/>
          <w:szCs w:val="24"/>
        </w:rPr>
        <w:t>da</w:t>
      </w:r>
      <w:proofErr w:type="spellEnd"/>
      <w:r w:rsidRPr="009C68BE">
        <w:rPr>
          <w:rFonts w:ascii="Cambria" w:hAnsi="Cambria"/>
          <w:sz w:val="24"/>
          <w:szCs w:val="24"/>
        </w:rPr>
        <w:t xml:space="preserve"> </w:t>
      </w:r>
      <w:proofErr w:type="spellStart"/>
      <w:r w:rsidRPr="009C68BE">
        <w:rPr>
          <w:rFonts w:ascii="Cambria" w:hAnsi="Cambria"/>
          <w:sz w:val="24"/>
          <w:szCs w:val="24"/>
        </w:rPr>
        <w:t>Lourinhã</w:t>
      </w:r>
      <w:proofErr w:type="spellEnd"/>
      <w:r w:rsidRPr="009C68BE">
        <w:rPr>
          <w:rFonts w:ascii="Cambria" w:hAnsi="Cambria"/>
          <w:sz w:val="24"/>
          <w:szCs w:val="24"/>
        </w:rPr>
        <w:t xml:space="preserve">, </w:t>
      </w:r>
      <w:proofErr w:type="spellStart"/>
      <w:r w:rsidRPr="009C68BE">
        <w:rPr>
          <w:rFonts w:ascii="Cambria" w:hAnsi="Cambria"/>
          <w:sz w:val="24"/>
          <w:szCs w:val="24"/>
        </w:rPr>
        <w:t>Rua</w:t>
      </w:r>
      <w:proofErr w:type="spellEnd"/>
      <w:r>
        <w:rPr>
          <w:rFonts w:ascii="Cambria" w:hAnsi="Cambria"/>
          <w:sz w:val="24"/>
          <w:szCs w:val="24"/>
        </w:rPr>
        <w:t xml:space="preserve"> </w:t>
      </w:r>
      <w:proofErr w:type="spellStart"/>
      <w:r w:rsidRPr="009C68BE">
        <w:rPr>
          <w:rFonts w:ascii="Cambria" w:hAnsi="Cambria"/>
          <w:sz w:val="24"/>
          <w:szCs w:val="24"/>
        </w:rPr>
        <w:t>JoãoLuís</w:t>
      </w:r>
      <w:proofErr w:type="spellEnd"/>
      <w:r w:rsidRPr="009C68BE">
        <w:rPr>
          <w:rFonts w:ascii="Cambria" w:hAnsi="Cambria"/>
          <w:sz w:val="24"/>
          <w:szCs w:val="24"/>
        </w:rPr>
        <w:t xml:space="preserve"> de </w:t>
      </w:r>
      <w:proofErr w:type="spellStart"/>
      <w:r w:rsidRPr="009C68BE">
        <w:rPr>
          <w:rFonts w:ascii="Cambria" w:hAnsi="Cambria"/>
          <w:sz w:val="24"/>
          <w:szCs w:val="24"/>
        </w:rPr>
        <w:t>Moura</w:t>
      </w:r>
      <w:proofErr w:type="spellEnd"/>
      <w:r w:rsidRPr="009C68BE">
        <w:rPr>
          <w:rFonts w:ascii="Cambria" w:hAnsi="Cambria"/>
          <w:sz w:val="24"/>
          <w:szCs w:val="24"/>
        </w:rPr>
        <w:t xml:space="preserve">, 2530-157 </w:t>
      </w:r>
      <w:proofErr w:type="spellStart"/>
      <w:r w:rsidRPr="009C68BE">
        <w:rPr>
          <w:rFonts w:ascii="Cambria" w:hAnsi="Cambria"/>
          <w:sz w:val="24"/>
          <w:szCs w:val="24"/>
        </w:rPr>
        <w:t>Lourinhã</w:t>
      </w:r>
      <w:proofErr w:type="spellEnd"/>
      <w:r w:rsidRPr="009C68BE">
        <w:rPr>
          <w:rFonts w:ascii="Cambria" w:hAnsi="Cambria"/>
          <w:sz w:val="24"/>
          <w:szCs w:val="24"/>
        </w:rPr>
        <w:t xml:space="preserve">, Portugal; </w:t>
      </w:r>
      <w:r w:rsidRPr="00D54803">
        <w:rPr>
          <w:rFonts w:ascii="Cambria" w:hAnsi="Cambria"/>
          <w:sz w:val="24"/>
          <w:szCs w:val="24"/>
          <w:vertAlign w:val="superscript"/>
        </w:rPr>
        <w:t>3</w:t>
      </w:r>
      <w:r w:rsidRPr="00D54803">
        <w:rPr>
          <w:rFonts w:ascii="Cambria" w:hAnsi="Cambria"/>
          <w:sz w:val="24"/>
          <w:szCs w:val="24"/>
        </w:rPr>
        <w:t>Naturalis</w:t>
      </w:r>
      <w:r>
        <w:rPr>
          <w:rFonts w:ascii="Cambria" w:hAnsi="Cambria"/>
          <w:sz w:val="24"/>
          <w:szCs w:val="24"/>
        </w:rPr>
        <w:t xml:space="preserve"> Biodiversity Center</w:t>
      </w:r>
      <w:r w:rsidRPr="00D54803">
        <w:rPr>
          <w:rFonts w:ascii="Cambria" w:hAnsi="Cambria"/>
          <w:sz w:val="24"/>
          <w:szCs w:val="24"/>
        </w:rPr>
        <w:t xml:space="preserve">, </w:t>
      </w:r>
      <w:proofErr w:type="spellStart"/>
      <w:r>
        <w:rPr>
          <w:rFonts w:ascii="Cambria" w:hAnsi="Cambria"/>
          <w:sz w:val="24"/>
          <w:szCs w:val="24"/>
        </w:rPr>
        <w:t>Darwinweg</w:t>
      </w:r>
      <w:proofErr w:type="spellEnd"/>
      <w:r>
        <w:rPr>
          <w:rFonts w:ascii="Cambria" w:hAnsi="Cambria"/>
          <w:sz w:val="24"/>
          <w:szCs w:val="24"/>
        </w:rPr>
        <w:t xml:space="preserve"> 2, 2333CR </w:t>
      </w:r>
      <w:r w:rsidRPr="00D54803">
        <w:rPr>
          <w:rFonts w:ascii="Cambria" w:hAnsi="Cambria"/>
          <w:sz w:val="24"/>
          <w:szCs w:val="24"/>
        </w:rPr>
        <w:t xml:space="preserve">Leiden, </w:t>
      </w:r>
      <w:r>
        <w:rPr>
          <w:rFonts w:ascii="Cambria" w:hAnsi="Cambria"/>
          <w:sz w:val="24"/>
          <w:szCs w:val="24"/>
        </w:rPr>
        <w:t xml:space="preserve">The </w:t>
      </w:r>
      <w:r w:rsidRPr="00D54803">
        <w:rPr>
          <w:rFonts w:ascii="Cambria" w:hAnsi="Cambria"/>
          <w:sz w:val="24"/>
          <w:szCs w:val="24"/>
        </w:rPr>
        <w:t xml:space="preserve">Netherlands and </w:t>
      </w:r>
      <w:proofErr w:type="spellStart"/>
      <w:r w:rsidRPr="00D54803">
        <w:rPr>
          <w:rFonts w:ascii="Cambria" w:hAnsi="Cambria"/>
          <w:sz w:val="24"/>
          <w:szCs w:val="24"/>
        </w:rPr>
        <w:t>Natuurhistorisch</w:t>
      </w:r>
      <w:proofErr w:type="spellEnd"/>
      <w:r w:rsidRPr="00D54803">
        <w:rPr>
          <w:rFonts w:ascii="Cambria" w:hAnsi="Cambria"/>
          <w:sz w:val="24"/>
          <w:szCs w:val="24"/>
        </w:rPr>
        <w:t xml:space="preserve"> Museum Maastricht, Maastricht, </w:t>
      </w:r>
      <w:r>
        <w:rPr>
          <w:rFonts w:ascii="Cambria" w:hAnsi="Cambria"/>
          <w:sz w:val="24"/>
          <w:szCs w:val="24"/>
        </w:rPr>
        <w:t xml:space="preserve">The </w:t>
      </w:r>
      <w:r w:rsidRPr="00D54803">
        <w:rPr>
          <w:rFonts w:ascii="Cambria" w:hAnsi="Cambria"/>
          <w:sz w:val="24"/>
          <w:szCs w:val="24"/>
        </w:rPr>
        <w:t>Netherlands</w:t>
      </w:r>
      <w:r>
        <w:rPr>
          <w:rFonts w:ascii="Cambria" w:hAnsi="Cambria"/>
          <w:sz w:val="24"/>
          <w:szCs w:val="24"/>
        </w:rPr>
        <w:t xml:space="preserve"> and Faculty of Earth and Life Sciences, Amsterdam VU University, Amsterdam, The Netherlands</w:t>
      </w:r>
      <w:r w:rsidRPr="009C68BE">
        <w:rPr>
          <w:rFonts w:ascii="Cambria" w:hAnsi="Cambria"/>
          <w:sz w:val="24"/>
          <w:szCs w:val="24"/>
        </w:rPr>
        <w:t xml:space="preserve">; </w:t>
      </w:r>
      <w:r w:rsidRPr="00D54803">
        <w:rPr>
          <w:rFonts w:ascii="Cambria" w:hAnsi="Cambria"/>
          <w:sz w:val="24"/>
          <w:szCs w:val="24"/>
          <w:vertAlign w:val="superscript"/>
        </w:rPr>
        <w:t>4</w:t>
      </w:r>
      <w:r w:rsidRPr="00D54803">
        <w:rPr>
          <w:rFonts w:ascii="Cambria" w:hAnsi="Cambria"/>
          <w:sz w:val="24"/>
          <w:szCs w:val="24"/>
        </w:rPr>
        <w:t xml:space="preserve">Universidade Nova de </w:t>
      </w:r>
      <w:proofErr w:type="spellStart"/>
      <w:r w:rsidRPr="00D54803">
        <w:rPr>
          <w:rFonts w:ascii="Cambria" w:hAnsi="Cambria"/>
          <w:sz w:val="24"/>
          <w:szCs w:val="24"/>
        </w:rPr>
        <w:t>Lisboa</w:t>
      </w:r>
      <w:proofErr w:type="spellEnd"/>
      <w:r w:rsidRPr="00D54803">
        <w:rPr>
          <w:rFonts w:ascii="Cambria" w:hAnsi="Cambria"/>
          <w:sz w:val="24"/>
          <w:szCs w:val="24"/>
        </w:rPr>
        <w:t xml:space="preserve">, </w:t>
      </w:r>
      <w:proofErr w:type="spellStart"/>
      <w:r w:rsidRPr="00D54803">
        <w:rPr>
          <w:rFonts w:ascii="Cambria" w:hAnsi="Cambria"/>
          <w:sz w:val="24"/>
          <w:szCs w:val="24"/>
        </w:rPr>
        <w:t>CICEGe</w:t>
      </w:r>
      <w:proofErr w:type="spellEnd"/>
      <w:r w:rsidRPr="00D54803">
        <w:rPr>
          <w:rFonts w:ascii="Cambria" w:hAnsi="Cambria"/>
          <w:sz w:val="24"/>
          <w:szCs w:val="24"/>
        </w:rPr>
        <w:t xml:space="preserve">, </w:t>
      </w:r>
      <w:proofErr w:type="spellStart"/>
      <w:r w:rsidRPr="00D54803">
        <w:rPr>
          <w:rFonts w:ascii="Cambria" w:hAnsi="Cambria"/>
          <w:sz w:val="24"/>
          <w:szCs w:val="24"/>
        </w:rPr>
        <w:t>Faculdade</w:t>
      </w:r>
      <w:proofErr w:type="spellEnd"/>
      <w:r w:rsidRPr="00D54803">
        <w:rPr>
          <w:rFonts w:ascii="Cambria" w:hAnsi="Cambria"/>
          <w:sz w:val="24"/>
          <w:szCs w:val="24"/>
        </w:rPr>
        <w:t xml:space="preserve"> de </w:t>
      </w:r>
      <w:proofErr w:type="spellStart"/>
      <w:r w:rsidRPr="00D54803">
        <w:rPr>
          <w:rFonts w:ascii="Cambria" w:hAnsi="Cambria"/>
          <w:sz w:val="24"/>
          <w:szCs w:val="24"/>
        </w:rPr>
        <w:t>Ciências</w:t>
      </w:r>
      <w:proofErr w:type="spellEnd"/>
      <w:r w:rsidRPr="00D54803">
        <w:rPr>
          <w:rFonts w:ascii="Cambria" w:hAnsi="Cambria"/>
          <w:sz w:val="24"/>
          <w:szCs w:val="24"/>
        </w:rPr>
        <w:t xml:space="preserve"> e </w:t>
      </w:r>
      <w:proofErr w:type="spellStart"/>
      <w:r w:rsidRPr="00D54803">
        <w:rPr>
          <w:rFonts w:ascii="Cambria" w:hAnsi="Cambria"/>
          <w:sz w:val="24"/>
          <w:szCs w:val="24"/>
        </w:rPr>
        <w:t>Tecnologia</w:t>
      </w:r>
      <w:proofErr w:type="spellEnd"/>
      <w:r w:rsidRPr="00D54803">
        <w:rPr>
          <w:rFonts w:ascii="Cambria" w:hAnsi="Cambria"/>
          <w:sz w:val="24"/>
          <w:szCs w:val="24"/>
        </w:rPr>
        <w:t xml:space="preserve">, FCT, 2829-516 </w:t>
      </w:r>
      <w:proofErr w:type="spellStart"/>
      <w:r w:rsidRPr="00D54803">
        <w:rPr>
          <w:rFonts w:ascii="Cambria" w:hAnsi="Cambria"/>
          <w:sz w:val="24"/>
          <w:szCs w:val="24"/>
        </w:rPr>
        <w:t>Caparica</w:t>
      </w:r>
      <w:proofErr w:type="spellEnd"/>
      <w:r w:rsidRPr="00D54803">
        <w:rPr>
          <w:rFonts w:ascii="Cambria" w:hAnsi="Cambria"/>
          <w:sz w:val="24"/>
          <w:szCs w:val="24"/>
        </w:rPr>
        <w:t>, Portugal</w:t>
      </w:r>
      <w:r w:rsidR="00D37BAF">
        <w:rPr>
          <w:rFonts w:ascii="Cambria" w:hAnsi="Cambria"/>
          <w:sz w:val="24"/>
          <w:szCs w:val="24"/>
        </w:rPr>
        <w:t xml:space="preserve">; </w:t>
      </w:r>
      <w:r w:rsidR="00D37BAF">
        <w:rPr>
          <w:rFonts w:ascii="Cambria" w:hAnsi="Cambria"/>
          <w:color w:val="000000"/>
          <w:vertAlign w:val="superscript"/>
        </w:rPr>
        <w:t>5</w:t>
      </w:r>
      <w:r w:rsidR="00D37BAF" w:rsidRPr="007D2B79">
        <w:rPr>
          <w:rFonts w:ascii="Cambria" w:hAnsi="Cambria"/>
          <w:color w:val="000000"/>
        </w:rPr>
        <w:t xml:space="preserve">Departamento de </w:t>
      </w:r>
      <w:proofErr w:type="spellStart"/>
      <w:r w:rsidR="00D37BAF" w:rsidRPr="007D2B79">
        <w:rPr>
          <w:rFonts w:ascii="Cambria" w:hAnsi="Cambria"/>
          <w:color w:val="000000"/>
        </w:rPr>
        <w:t>Geologia</w:t>
      </w:r>
      <w:proofErr w:type="spellEnd"/>
      <w:r w:rsidR="00D37BAF" w:rsidRPr="007D2B79">
        <w:rPr>
          <w:rFonts w:ascii="Cambria" w:hAnsi="Cambria"/>
          <w:color w:val="000000"/>
        </w:rPr>
        <w:t xml:space="preserve">, </w:t>
      </w:r>
      <w:proofErr w:type="spellStart"/>
      <w:r w:rsidR="00D37BAF" w:rsidRPr="007D2B79">
        <w:rPr>
          <w:rFonts w:ascii="Cambria" w:hAnsi="Cambria"/>
          <w:color w:val="000000"/>
        </w:rPr>
        <w:t>Faculdade</w:t>
      </w:r>
      <w:proofErr w:type="spellEnd"/>
      <w:r w:rsidR="00D37BAF" w:rsidRPr="007D2B79">
        <w:rPr>
          <w:rFonts w:ascii="Cambria" w:hAnsi="Cambria"/>
          <w:color w:val="000000"/>
        </w:rPr>
        <w:t xml:space="preserve"> de </w:t>
      </w:r>
      <w:proofErr w:type="spellStart"/>
      <w:r w:rsidR="00D37BAF" w:rsidRPr="007D2B79">
        <w:rPr>
          <w:rFonts w:ascii="Cambria" w:hAnsi="Cambria"/>
          <w:color w:val="000000"/>
        </w:rPr>
        <w:t>Ciencas</w:t>
      </w:r>
      <w:proofErr w:type="spellEnd"/>
      <w:r w:rsidR="00D37BAF" w:rsidRPr="007D2B79">
        <w:rPr>
          <w:rFonts w:ascii="Cambria" w:hAnsi="Cambria"/>
          <w:color w:val="000000"/>
        </w:rPr>
        <w:t xml:space="preserve">, </w:t>
      </w:r>
      <w:proofErr w:type="spellStart"/>
      <w:r w:rsidR="00D37BAF" w:rsidRPr="007D2B79">
        <w:rPr>
          <w:rFonts w:ascii="Cambria" w:hAnsi="Cambria"/>
          <w:color w:val="000000"/>
        </w:rPr>
        <w:t>Universidade</w:t>
      </w:r>
      <w:proofErr w:type="spellEnd"/>
      <w:r w:rsidR="00D37BAF" w:rsidRPr="007D2B79">
        <w:rPr>
          <w:rFonts w:ascii="Cambria" w:hAnsi="Cambria"/>
          <w:color w:val="000000"/>
        </w:rPr>
        <w:t xml:space="preserve"> </w:t>
      </w:r>
      <w:proofErr w:type="spellStart"/>
      <w:r w:rsidR="00D37BAF" w:rsidRPr="007D2B79">
        <w:rPr>
          <w:rFonts w:ascii="Cambria" w:hAnsi="Cambria"/>
          <w:color w:val="000000"/>
        </w:rPr>
        <w:t>Agostinho</w:t>
      </w:r>
      <w:proofErr w:type="spellEnd"/>
      <w:r w:rsidR="00D37BAF" w:rsidRPr="007D2B79">
        <w:rPr>
          <w:rFonts w:ascii="Cambria" w:hAnsi="Cambria"/>
          <w:color w:val="000000"/>
        </w:rPr>
        <w:t xml:space="preserve"> </w:t>
      </w:r>
      <w:proofErr w:type="spellStart"/>
      <w:r w:rsidR="00D37BAF" w:rsidRPr="007D2B79">
        <w:rPr>
          <w:rFonts w:ascii="Cambria" w:hAnsi="Cambria"/>
          <w:color w:val="000000"/>
        </w:rPr>
        <w:t>Neto</w:t>
      </w:r>
      <w:proofErr w:type="spellEnd"/>
      <w:r w:rsidR="00D37BAF" w:rsidRPr="007D2B79">
        <w:rPr>
          <w:rFonts w:ascii="Cambria" w:hAnsi="Cambria"/>
          <w:color w:val="000000"/>
        </w:rPr>
        <w:t xml:space="preserve">, </w:t>
      </w:r>
      <w:proofErr w:type="spellStart"/>
      <w:r w:rsidR="00D37BAF" w:rsidRPr="007D2B79">
        <w:rPr>
          <w:rFonts w:ascii="Cambria" w:hAnsi="Cambria"/>
          <w:color w:val="000000"/>
        </w:rPr>
        <w:t>Avenida</w:t>
      </w:r>
      <w:proofErr w:type="spellEnd"/>
      <w:r w:rsidR="00D37BAF" w:rsidRPr="007D2B79">
        <w:rPr>
          <w:rFonts w:ascii="Cambria" w:hAnsi="Cambria"/>
          <w:color w:val="000000"/>
        </w:rPr>
        <w:t xml:space="preserve"> 4 de </w:t>
      </w:r>
      <w:proofErr w:type="spellStart"/>
      <w:r w:rsidR="00D37BAF" w:rsidRPr="007D2B79">
        <w:rPr>
          <w:rFonts w:ascii="Cambria" w:hAnsi="Cambria"/>
          <w:color w:val="000000"/>
        </w:rPr>
        <w:t>Fevereiro</w:t>
      </w:r>
      <w:proofErr w:type="spellEnd"/>
      <w:r w:rsidR="00D37BAF" w:rsidRPr="007D2B79">
        <w:rPr>
          <w:rFonts w:ascii="Cambria" w:hAnsi="Cambria"/>
          <w:color w:val="000000"/>
        </w:rPr>
        <w:t xml:space="preserve"> 7, Luanda, Angola.</w:t>
      </w:r>
    </w:p>
    <w:p w:rsidR="00874778" w:rsidRDefault="00874778" w:rsidP="009F758E">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sz w:val="24"/>
          <w:szCs w:val="24"/>
        </w:rPr>
      </w:pPr>
    </w:p>
    <w:p w:rsidR="00874778" w:rsidRPr="009C68BE" w:rsidRDefault="00874778" w:rsidP="009F758E">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sz w:val="24"/>
          <w:szCs w:val="24"/>
        </w:rPr>
      </w:pPr>
      <w:r w:rsidRPr="009C68BE">
        <w:rPr>
          <w:rFonts w:ascii="Cambria" w:hAnsi="Cambria"/>
          <w:sz w:val="24"/>
          <w:szCs w:val="24"/>
        </w:rPr>
        <w:t xml:space="preserve">Corresponding author: </w:t>
      </w:r>
      <w:hyperlink r:id="rId4" w:history="1">
        <w:r w:rsidRPr="009C68BE">
          <w:rPr>
            <w:rStyle w:val="Hyperlink"/>
            <w:rFonts w:ascii="Cambria" w:hAnsi="Cambria"/>
            <w:sz w:val="24"/>
            <w:szCs w:val="24"/>
          </w:rPr>
          <w:t>rmaraujo@smu.edu</w:t>
        </w:r>
      </w:hyperlink>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b/>
          <w:bCs/>
          <w:sz w:val="24"/>
          <w:szCs w:val="24"/>
        </w:rPr>
      </w:pPr>
    </w:p>
    <w:p w:rsidR="00874778" w:rsidRPr="00A6197F" w:rsidRDefault="00874778" w:rsidP="00F25646">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b/>
          <w:bCs/>
          <w:i/>
          <w:iCs/>
          <w:sz w:val="24"/>
          <w:szCs w:val="24"/>
        </w:rPr>
      </w:pPr>
      <w:r>
        <w:rPr>
          <w:rFonts w:ascii="Cambria" w:hAnsi="Cambria" w:cs="Cambria"/>
          <w:b/>
          <w:bCs/>
          <w:sz w:val="24"/>
          <w:szCs w:val="24"/>
        </w:rPr>
        <w:br w:type="page"/>
      </w:r>
      <w:proofErr w:type="spellStart"/>
      <w:r w:rsidRPr="00A6197F">
        <w:rPr>
          <w:rFonts w:ascii="Cambria" w:hAnsi="Cambria" w:cs="Cambria"/>
          <w:b/>
          <w:bCs/>
          <w:i/>
          <w:iCs/>
          <w:sz w:val="24"/>
          <w:szCs w:val="24"/>
        </w:rPr>
        <w:lastRenderedPageBreak/>
        <w:t>Eosauropterygia</w:t>
      </w:r>
      <w:proofErr w:type="spellEnd"/>
      <w:r w:rsidRPr="00A6197F">
        <w:rPr>
          <w:rFonts w:ascii="Cambria" w:hAnsi="Cambria" w:cs="Cambria"/>
          <w:b/>
          <w:bCs/>
          <w:i/>
          <w:iCs/>
          <w:sz w:val="24"/>
          <w:szCs w:val="24"/>
        </w:rPr>
        <w:t xml:space="preserve"> pectoral girdle database</w:t>
      </w: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FF14B6">
        <w:rPr>
          <w:rFonts w:ascii="Cambria" w:hAnsi="Cambria" w:cs="Cambria"/>
          <w:sz w:val="24"/>
          <w:szCs w:val="24"/>
        </w:rPr>
        <w:tab/>
        <w:t>We examined 4</w:t>
      </w:r>
      <w:r>
        <w:rPr>
          <w:rFonts w:ascii="Cambria" w:hAnsi="Cambria" w:cs="Cambria"/>
          <w:sz w:val="24"/>
          <w:szCs w:val="24"/>
        </w:rPr>
        <w:t>3</w:t>
      </w:r>
      <w:r w:rsidRPr="00FF14B6">
        <w:rPr>
          <w:rFonts w:ascii="Cambria" w:hAnsi="Cambria" w:cs="Cambria"/>
          <w:sz w:val="24"/>
          <w:szCs w:val="24"/>
        </w:rPr>
        <w:t xml:space="preserve"> </w:t>
      </w:r>
      <w:proofErr w:type="spellStart"/>
      <w:r w:rsidRPr="00FF14B6">
        <w:rPr>
          <w:rFonts w:ascii="Cambria" w:hAnsi="Cambria" w:cs="Cambria"/>
          <w:sz w:val="24"/>
          <w:szCs w:val="24"/>
        </w:rPr>
        <w:t>Eosauropterygia</w:t>
      </w:r>
      <w:proofErr w:type="spellEnd"/>
      <w:r w:rsidRPr="00FF14B6">
        <w:rPr>
          <w:rFonts w:ascii="Cambria" w:hAnsi="Cambria" w:cs="Cambria"/>
          <w:sz w:val="24"/>
          <w:szCs w:val="24"/>
        </w:rPr>
        <w:t xml:space="preserve"> specimens with complete pectoral girdles (</w:t>
      </w:r>
      <w:r>
        <w:rPr>
          <w:rFonts w:ascii="Cambria" w:hAnsi="Cambria" w:cs="Cambria"/>
          <w:sz w:val="24"/>
          <w:szCs w:val="24"/>
        </w:rPr>
        <w:t>Supplementary Table1</w:t>
      </w:r>
      <w:r w:rsidRPr="00FF14B6">
        <w:rPr>
          <w:rFonts w:ascii="Cambria" w:hAnsi="Cambria" w:cs="Cambria"/>
          <w:sz w:val="24"/>
          <w:szCs w:val="24"/>
        </w:rPr>
        <w:t xml:space="preserve">). The areas of their pectoral girdle elements were calculated using </w:t>
      </w:r>
      <w:proofErr w:type="spellStart"/>
      <w:r w:rsidRPr="00FF14B6">
        <w:rPr>
          <w:rFonts w:ascii="Cambria" w:hAnsi="Cambria" w:cs="Cambria"/>
          <w:sz w:val="24"/>
          <w:szCs w:val="24"/>
        </w:rPr>
        <w:t>ImageJ</w:t>
      </w:r>
      <w:proofErr w:type="spellEnd"/>
      <w:r w:rsidRPr="00FF14B6">
        <w:rPr>
          <w:rFonts w:ascii="Cambria" w:hAnsi="Cambria" w:cs="Cambria"/>
          <w:sz w:val="24"/>
          <w:szCs w:val="24"/>
        </w:rPr>
        <w:t xml:space="preserve"> (Schneider et al.</w:t>
      </w:r>
      <w:r>
        <w:rPr>
          <w:rFonts w:ascii="Cambria" w:hAnsi="Cambria" w:cs="Cambria"/>
          <w:sz w:val="24"/>
          <w:szCs w:val="24"/>
        </w:rPr>
        <w:t>,</w:t>
      </w:r>
      <w:r w:rsidRPr="00FF14B6">
        <w:rPr>
          <w:rFonts w:ascii="Cambria" w:hAnsi="Cambria" w:cs="Cambria"/>
          <w:sz w:val="24"/>
          <w:szCs w:val="24"/>
        </w:rPr>
        <w:t xml:space="preserve"> 2012). The humeral and radius ratios derive directly from Ket</w:t>
      </w:r>
      <w:r>
        <w:rPr>
          <w:rFonts w:ascii="Cambria" w:hAnsi="Cambria" w:cs="Cambria"/>
          <w:sz w:val="24"/>
          <w:szCs w:val="24"/>
        </w:rPr>
        <w:t xml:space="preserve">chum &amp; Benson (2010) from 40 specimens preserving the </w:t>
      </w:r>
      <w:proofErr w:type="spellStart"/>
      <w:r>
        <w:rPr>
          <w:rFonts w:ascii="Cambria" w:hAnsi="Cambria" w:cs="Cambria"/>
          <w:sz w:val="24"/>
          <w:szCs w:val="24"/>
        </w:rPr>
        <w:t>humerus</w:t>
      </w:r>
      <w:proofErr w:type="spellEnd"/>
      <w:r>
        <w:rPr>
          <w:rFonts w:ascii="Cambria" w:hAnsi="Cambria" w:cs="Cambria"/>
          <w:sz w:val="24"/>
          <w:szCs w:val="24"/>
        </w:rPr>
        <w:t xml:space="preserve"> </w:t>
      </w:r>
      <w:r w:rsidRPr="00FF14B6">
        <w:rPr>
          <w:rFonts w:ascii="Cambria" w:hAnsi="Cambria" w:cs="Cambria"/>
          <w:sz w:val="24"/>
          <w:szCs w:val="24"/>
        </w:rPr>
        <w:t>(</w:t>
      </w:r>
      <w:r>
        <w:rPr>
          <w:rFonts w:ascii="Cambria" w:hAnsi="Cambria" w:cs="Cambria"/>
          <w:sz w:val="24"/>
          <w:szCs w:val="24"/>
        </w:rPr>
        <w:t>Supplementary Table 2</w:t>
      </w:r>
      <w:r w:rsidRPr="00FF14B6">
        <w:rPr>
          <w:rFonts w:ascii="Cambria" w:hAnsi="Cambria" w:cs="Cambria"/>
          <w:sz w:val="24"/>
          <w:szCs w:val="24"/>
        </w:rPr>
        <w:t>)</w:t>
      </w:r>
      <w:r>
        <w:rPr>
          <w:rFonts w:ascii="Cambria" w:hAnsi="Cambria" w:cs="Cambria"/>
          <w:sz w:val="24"/>
          <w:szCs w:val="24"/>
        </w:rPr>
        <w:t xml:space="preserve"> and </w:t>
      </w:r>
      <w:r w:rsidRPr="002118EB">
        <w:rPr>
          <w:rFonts w:ascii="Cambria" w:hAnsi="Cambria" w:cs="Cambria"/>
          <w:bCs/>
          <w:sz w:val="24"/>
          <w:szCs w:val="24"/>
        </w:rPr>
        <w:t>32 preserving the radius</w:t>
      </w:r>
      <w:r>
        <w:rPr>
          <w:rFonts w:ascii="Cambria" w:hAnsi="Cambria" w:cs="Cambria"/>
          <w:bCs/>
          <w:sz w:val="24"/>
          <w:szCs w:val="24"/>
        </w:rPr>
        <w:t xml:space="preserve"> </w:t>
      </w:r>
      <w:r w:rsidRPr="00FF14B6">
        <w:rPr>
          <w:rFonts w:ascii="Cambria" w:hAnsi="Cambria" w:cs="Cambria"/>
          <w:sz w:val="24"/>
          <w:szCs w:val="24"/>
        </w:rPr>
        <w:t>(</w:t>
      </w:r>
      <w:r>
        <w:rPr>
          <w:rFonts w:ascii="Cambria" w:hAnsi="Cambria" w:cs="Cambria"/>
          <w:sz w:val="24"/>
          <w:szCs w:val="24"/>
        </w:rPr>
        <w:t>Supplementary Table 3</w:t>
      </w:r>
      <w:r w:rsidRPr="00FF14B6">
        <w:rPr>
          <w:rFonts w:ascii="Cambria" w:hAnsi="Cambria" w:cs="Cambria"/>
          <w:sz w:val="24"/>
          <w:szCs w:val="24"/>
        </w:rPr>
        <w:t>)</w:t>
      </w:r>
      <w:r>
        <w:rPr>
          <w:rFonts w:ascii="Cambria" w:hAnsi="Cambria" w:cs="Cambria"/>
          <w:sz w:val="24"/>
          <w:szCs w:val="24"/>
        </w:rPr>
        <w:t>.</w:t>
      </w: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
    <w:p w:rsidR="00874778" w:rsidRPr="00FF14B6"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b/>
          <w:bCs/>
          <w:sz w:val="24"/>
          <w:szCs w:val="24"/>
        </w:rPr>
      </w:pPr>
      <w:proofErr w:type="spellStart"/>
      <w:r w:rsidRPr="00FF14B6">
        <w:rPr>
          <w:rFonts w:ascii="Cambria" w:hAnsi="Cambria" w:cs="Cambria"/>
          <w:b/>
          <w:bCs/>
          <w:sz w:val="24"/>
          <w:szCs w:val="24"/>
        </w:rPr>
        <w:t>Phylogenetics</w:t>
      </w:r>
      <w:proofErr w:type="spellEnd"/>
      <w:r w:rsidRPr="00FF14B6">
        <w:rPr>
          <w:rFonts w:ascii="Cambria" w:hAnsi="Cambria" w:cs="Cambria"/>
          <w:b/>
          <w:bCs/>
          <w:sz w:val="24"/>
          <w:szCs w:val="24"/>
        </w:rPr>
        <w:t xml:space="preserve"> </w:t>
      </w:r>
      <w:proofErr w:type="spellStart"/>
      <w:r w:rsidRPr="00FF14B6">
        <w:rPr>
          <w:rFonts w:ascii="Cambria" w:hAnsi="Cambria" w:cs="Cambria"/>
          <w:b/>
          <w:bCs/>
          <w:sz w:val="24"/>
          <w:szCs w:val="24"/>
        </w:rPr>
        <w:t>morphometrics</w:t>
      </w:r>
      <w:proofErr w:type="spellEnd"/>
      <w:r w:rsidRPr="00FF14B6">
        <w:rPr>
          <w:rFonts w:ascii="Cambria" w:hAnsi="Cambria" w:cs="Cambria"/>
          <w:b/>
          <w:bCs/>
          <w:sz w:val="24"/>
          <w:szCs w:val="24"/>
        </w:rPr>
        <w:t xml:space="preserve"> methods</w:t>
      </w:r>
    </w:p>
    <w:p w:rsidR="00874778" w:rsidRPr="00FF14B6" w:rsidRDefault="00874778" w:rsidP="007A1C08">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Pr>
          <w:rFonts w:ascii="Cambria" w:hAnsi="Cambria" w:cs="Cambria"/>
          <w:sz w:val="24"/>
          <w:szCs w:val="24"/>
        </w:rPr>
        <w:tab/>
      </w:r>
      <w:r w:rsidRPr="00FF14B6">
        <w:rPr>
          <w:rFonts w:ascii="Cambria" w:hAnsi="Cambria" w:cs="Cambria"/>
          <w:sz w:val="24"/>
          <w:szCs w:val="24"/>
        </w:rPr>
        <w:t xml:space="preserve">The </w:t>
      </w:r>
      <w:proofErr w:type="spellStart"/>
      <w:r w:rsidRPr="00FF14B6">
        <w:rPr>
          <w:rFonts w:ascii="Cambria" w:hAnsi="Cambria" w:cs="Cambria"/>
          <w:sz w:val="24"/>
          <w:szCs w:val="24"/>
        </w:rPr>
        <w:t>placodonts</w:t>
      </w:r>
      <w:proofErr w:type="spellEnd"/>
      <w:r>
        <w:rPr>
          <w:rFonts w:ascii="Cambria" w:hAnsi="Cambria" w:cs="Cambria"/>
          <w:sz w:val="24"/>
          <w:szCs w:val="24"/>
        </w:rPr>
        <w:t xml:space="preserve"> </w:t>
      </w:r>
      <w:proofErr w:type="spellStart"/>
      <w:r w:rsidRPr="00FF14B6">
        <w:rPr>
          <w:rFonts w:ascii="Cambria" w:hAnsi="Cambria" w:cs="Cambria"/>
          <w:i/>
          <w:iCs/>
          <w:sz w:val="24"/>
          <w:szCs w:val="24"/>
        </w:rPr>
        <w:t>Cyamodus</w:t>
      </w:r>
      <w:proofErr w:type="spellEnd"/>
      <w:r>
        <w:rPr>
          <w:rFonts w:ascii="Cambria" w:hAnsi="Cambria" w:cs="Cambria"/>
          <w:i/>
          <w:iCs/>
          <w:sz w:val="24"/>
          <w:szCs w:val="24"/>
        </w:rPr>
        <w:t xml:space="preserve"> </w:t>
      </w:r>
      <w:proofErr w:type="spellStart"/>
      <w:r w:rsidRPr="00FF14B6">
        <w:rPr>
          <w:rFonts w:ascii="Cambria" w:hAnsi="Cambria" w:cs="Cambria"/>
          <w:i/>
          <w:iCs/>
          <w:sz w:val="24"/>
          <w:szCs w:val="24"/>
        </w:rPr>
        <w:t>hildegardis</w:t>
      </w:r>
      <w:proofErr w:type="spellEnd"/>
      <w:r w:rsidRPr="00FF14B6">
        <w:rPr>
          <w:rFonts w:ascii="Cambria" w:hAnsi="Cambria" w:cs="Cambria"/>
          <w:sz w:val="24"/>
          <w:szCs w:val="24"/>
        </w:rPr>
        <w:t xml:space="preserve">, </w:t>
      </w:r>
      <w:proofErr w:type="spellStart"/>
      <w:r w:rsidRPr="00FF14B6">
        <w:rPr>
          <w:rFonts w:ascii="Cambria" w:hAnsi="Cambria" w:cs="Cambria"/>
          <w:i/>
          <w:iCs/>
          <w:sz w:val="24"/>
          <w:szCs w:val="24"/>
        </w:rPr>
        <w:t>Psephochelys</w:t>
      </w:r>
      <w:proofErr w:type="spellEnd"/>
      <w:r>
        <w:rPr>
          <w:rFonts w:ascii="Cambria" w:hAnsi="Cambria" w:cs="Cambria"/>
          <w:i/>
          <w:iCs/>
          <w:sz w:val="24"/>
          <w:szCs w:val="24"/>
        </w:rPr>
        <w:t xml:space="preserve"> </w:t>
      </w:r>
      <w:proofErr w:type="spellStart"/>
      <w:r w:rsidRPr="00FF14B6">
        <w:rPr>
          <w:rFonts w:ascii="Cambria" w:hAnsi="Cambria" w:cs="Cambria"/>
          <w:i/>
          <w:iCs/>
          <w:sz w:val="24"/>
          <w:szCs w:val="24"/>
        </w:rPr>
        <w:t>polyosteoderma</w:t>
      </w:r>
      <w:proofErr w:type="spellEnd"/>
      <w:r w:rsidRPr="00FF14B6">
        <w:rPr>
          <w:rFonts w:ascii="Cambria" w:hAnsi="Cambria" w:cs="Cambria"/>
          <w:sz w:val="24"/>
          <w:szCs w:val="24"/>
        </w:rPr>
        <w:t xml:space="preserve"> and </w:t>
      </w:r>
      <w:proofErr w:type="spellStart"/>
      <w:r w:rsidRPr="00FF14B6">
        <w:rPr>
          <w:rFonts w:ascii="Cambria" w:hAnsi="Cambria" w:cs="Cambria"/>
          <w:i/>
          <w:iCs/>
          <w:sz w:val="24"/>
          <w:szCs w:val="24"/>
        </w:rPr>
        <w:t>Placodus</w:t>
      </w:r>
      <w:proofErr w:type="spellEnd"/>
      <w:r>
        <w:rPr>
          <w:rFonts w:ascii="Cambria" w:hAnsi="Cambria" w:cs="Cambria"/>
          <w:i/>
          <w:iCs/>
          <w:sz w:val="24"/>
          <w:szCs w:val="24"/>
        </w:rPr>
        <w:t xml:space="preserve"> </w:t>
      </w:r>
      <w:proofErr w:type="spellStart"/>
      <w:r w:rsidRPr="00FF14B6">
        <w:rPr>
          <w:rFonts w:ascii="Cambria" w:hAnsi="Cambria" w:cs="Cambria"/>
          <w:i/>
          <w:iCs/>
          <w:sz w:val="24"/>
          <w:szCs w:val="24"/>
        </w:rPr>
        <w:t>gigas</w:t>
      </w:r>
      <w:proofErr w:type="spellEnd"/>
      <w:r w:rsidRPr="00FF14B6">
        <w:rPr>
          <w:rFonts w:ascii="Cambria" w:hAnsi="Cambria" w:cs="Cambria"/>
          <w:sz w:val="24"/>
          <w:szCs w:val="24"/>
        </w:rPr>
        <w:t xml:space="preserve"> SMF R-1035, the </w:t>
      </w:r>
      <w:proofErr w:type="spellStart"/>
      <w:r w:rsidRPr="00FF14B6">
        <w:rPr>
          <w:rFonts w:ascii="Cambria" w:hAnsi="Cambria" w:cs="Cambria"/>
          <w:sz w:val="24"/>
          <w:szCs w:val="24"/>
        </w:rPr>
        <w:t>pistosaur</w:t>
      </w:r>
      <w:proofErr w:type="spellEnd"/>
      <w:r>
        <w:rPr>
          <w:rFonts w:ascii="Cambria" w:hAnsi="Cambria" w:cs="Cambria"/>
          <w:sz w:val="24"/>
          <w:szCs w:val="24"/>
        </w:rPr>
        <w:t xml:space="preserve"> </w:t>
      </w:r>
      <w:proofErr w:type="spellStart"/>
      <w:r w:rsidRPr="00FF14B6">
        <w:rPr>
          <w:rFonts w:ascii="Cambria" w:hAnsi="Cambria" w:cs="Cambria"/>
          <w:i/>
          <w:iCs/>
          <w:sz w:val="24"/>
          <w:szCs w:val="24"/>
        </w:rPr>
        <w:t>Kwangsisaurus</w:t>
      </w:r>
      <w:proofErr w:type="spellEnd"/>
      <w:r>
        <w:rPr>
          <w:rFonts w:ascii="Cambria" w:hAnsi="Cambria" w:cs="Cambria"/>
          <w:i/>
          <w:iCs/>
          <w:sz w:val="24"/>
          <w:szCs w:val="24"/>
        </w:rPr>
        <w:t xml:space="preserve"> </w:t>
      </w:r>
      <w:proofErr w:type="spellStart"/>
      <w:r w:rsidRPr="00FF14B6">
        <w:rPr>
          <w:rFonts w:ascii="Cambria" w:hAnsi="Cambria" w:cs="Cambria"/>
          <w:i/>
          <w:iCs/>
          <w:sz w:val="24"/>
          <w:szCs w:val="24"/>
        </w:rPr>
        <w:t>orientalis</w:t>
      </w:r>
      <w:proofErr w:type="spellEnd"/>
      <w:r w:rsidRPr="00FF14B6">
        <w:rPr>
          <w:rFonts w:ascii="Cambria" w:hAnsi="Cambria" w:cs="Cambria"/>
          <w:sz w:val="24"/>
          <w:szCs w:val="24"/>
        </w:rPr>
        <w:t xml:space="preserve"> IVPP V2338 and the </w:t>
      </w:r>
      <w:proofErr w:type="spellStart"/>
      <w:r w:rsidRPr="00FF14B6">
        <w:rPr>
          <w:rFonts w:ascii="Cambria" w:hAnsi="Cambria" w:cs="Cambria"/>
          <w:sz w:val="24"/>
          <w:szCs w:val="24"/>
        </w:rPr>
        <w:t>nothosaur</w:t>
      </w:r>
      <w:proofErr w:type="spellEnd"/>
      <w:r>
        <w:rPr>
          <w:rFonts w:ascii="Cambria" w:hAnsi="Cambria" w:cs="Cambria"/>
          <w:sz w:val="24"/>
          <w:szCs w:val="24"/>
        </w:rPr>
        <w:t xml:space="preserve"> </w:t>
      </w:r>
      <w:proofErr w:type="spellStart"/>
      <w:r w:rsidRPr="00FF14B6">
        <w:rPr>
          <w:rFonts w:ascii="Cambria" w:hAnsi="Cambria" w:cs="Cambria"/>
          <w:i/>
          <w:iCs/>
          <w:sz w:val="24"/>
          <w:szCs w:val="24"/>
        </w:rPr>
        <w:t>Sanchiaosaurus</w:t>
      </w:r>
      <w:proofErr w:type="spellEnd"/>
      <w:r>
        <w:rPr>
          <w:rFonts w:ascii="Cambria" w:hAnsi="Cambria" w:cs="Cambria"/>
          <w:i/>
          <w:iCs/>
          <w:sz w:val="24"/>
          <w:szCs w:val="24"/>
        </w:rPr>
        <w:t xml:space="preserve"> </w:t>
      </w:r>
      <w:proofErr w:type="spellStart"/>
      <w:r w:rsidRPr="00FF14B6">
        <w:rPr>
          <w:rFonts w:ascii="Cambria" w:hAnsi="Cambria" w:cs="Cambria"/>
          <w:i/>
          <w:iCs/>
          <w:sz w:val="24"/>
          <w:szCs w:val="24"/>
        </w:rPr>
        <w:t>dengi</w:t>
      </w:r>
      <w:proofErr w:type="spellEnd"/>
      <w:r w:rsidRPr="00FF14B6">
        <w:rPr>
          <w:rFonts w:ascii="Cambria" w:hAnsi="Cambria" w:cs="Cambria"/>
          <w:sz w:val="24"/>
          <w:szCs w:val="24"/>
        </w:rPr>
        <w:t xml:space="preserve"> IVPP V2338 were not included because their morphology is too specialized within </w:t>
      </w:r>
      <w:proofErr w:type="spellStart"/>
      <w:r w:rsidRPr="00FF14B6">
        <w:rPr>
          <w:rFonts w:ascii="Cambria" w:hAnsi="Cambria" w:cs="Cambria"/>
          <w:sz w:val="24"/>
          <w:szCs w:val="24"/>
        </w:rPr>
        <w:t>Sauropterygia</w:t>
      </w:r>
      <w:proofErr w:type="spellEnd"/>
      <w:r w:rsidRPr="00FF14B6">
        <w:rPr>
          <w:rFonts w:ascii="Cambria" w:hAnsi="Cambria" w:cs="Cambria"/>
          <w:sz w:val="24"/>
          <w:szCs w:val="24"/>
        </w:rPr>
        <w:t xml:space="preserve">. Basal </w:t>
      </w:r>
      <w:proofErr w:type="spellStart"/>
      <w:r w:rsidRPr="00FF14B6">
        <w:rPr>
          <w:rFonts w:ascii="Cambria" w:hAnsi="Cambria" w:cs="Cambria"/>
          <w:sz w:val="24"/>
          <w:szCs w:val="24"/>
        </w:rPr>
        <w:t>Eosauropterygia</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pachypleurosaurs</w:t>
      </w:r>
      <w:proofErr w:type="spellEnd"/>
      <w:r w:rsidRPr="00FF14B6">
        <w:rPr>
          <w:rFonts w:ascii="Cambria" w:hAnsi="Cambria" w:cs="Cambria"/>
          <w:sz w:val="24"/>
          <w:szCs w:val="24"/>
        </w:rPr>
        <w:t xml:space="preserve">) are included. All landmarks are </w:t>
      </w:r>
      <w:proofErr w:type="spellStart"/>
      <w:r w:rsidRPr="00FF14B6">
        <w:rPr>
          <w:rFonts w:ascii="Cambria" w:hAnsi="Cambria" w:cs="Cambria"/>
          <w:sz w:val="24"/>
          <w:szCs w:val="24"/>
        </w:rPr>
        <w:t>Bookstein’s</w:t>
      </w:r>
      <w:proofErr w:type="spellEnd"/>
      <w:r w:rsidRPr="00FF14B6">
        <w:rPr>
          <w:rFonts w:ascii="Cambria" w:hAnsi="Cambria" w:cs="Cambria"/>
          <w:sz w:val="24"/>
          <w:szCs w:val="24"/>
        </w:rPr>
        <w:t xml:space="preserve"> type 2 (</w:t>
      </w:r>
      <w:proofErr w:type="spellStart"/>
      <w:r w:rsidRPr="00FF14B6">
        <w:rPr>
          <w:rFonts w:ascii="Cambria" w:hAnsi="Cambria" w:cs="Cambria"/>
          <w:sz w:val="24"/>
          <w:szCs w:val="24"/>
        </w:rPr>
        <w:t>Bookstein</w:t>
      </w:r>
      <w:proofErr w:type="spellEnd"/>
      <w:r>
        <w:rPr>
          <w:rFonts w:ascii="Cambria" w:hAnsi="Cambria" w:cs="Cambria"/>
          <w:sz w:val="24"/>
          <w:szCs w:val="24"/>
        </w:rPr>
        <w:t>,</w:t>
      </w:r>
      <w:r w:rsidRPr="00FF14B6">
        <w:rPr>
          <w:rFonts w:ascii="Cambria" w:hAnsi="Cambria" w:cs="Cambria"/>
          <w:sz w:val="24"/>
          <w:szCs w:val="24"/>
        </w:rPr>
        <w:t xml:space="preserve"> 1991). Landmarks were digitized using tpsDig2, after being assembled in </w:t>
      </w:r>
      <w:proofErr w:type="spellStart"/>
      <w:r w:rsidRPr="00FF14B6">
        <w:rPr>
          <w:rFonts w:ascii="Cambria" w:hAnsi="Cambria" w:cs="Cambria"/>
          <w:sz w:val="24"/>
          <w:szCs w:val="24"/>
        </w:rPr>
        <w:t>tpsUtil</w:t>
      </w:r>
      <w:proofErr w:type="spellEnd"/>
      <w:r w:rsidRPr="00FF14B6">
        <w:rPr>
          <w:rFonts w:ascii="Cambria" w:hAnsi="Cambria" w:cs="Cambria"/>
          <w:sz w:val="24"/>
          <w:szCs w:val="24"/>
        </w:rPr>
        <w:t xml:space="preserve"> (http://life.bio.sunysb.edu/morph/soft-utility.html). In </w:t>
      </w:r>
      <w:proofErr w:type="spellStart"/>
      <w:r w:rsidRPr="00FF14B6">
        <w:rPr>
          <w:rFonts w:ascii="Cambria" w:hAnsi="Cambria" w:cs="Cambria"/>
          <w:sz w:val="24"/>
          <w:szCs w:val="24"/>
        </w:rPr>
        <w:t>tpsRelW</w:t>
      </w:r>
      <w:proofErr w:type="spellEnd"/>
      <w:r w:rsidRPr="00FF14B6">
        <w:rPr>
          <w:rFonts w:ascii="Cambria" w:hAnsi="Cambria" w:cs="Cambria"/>
          <w:sz w:val="24"/>
          <w:szCs w:val="24"/>
        </w:rPr>
        <w:t xml:space="preserve"> only the alignment was saved, placing all </w:t>
      </w:r>
      <w:proofErr w:type="spellStart"/>
      <w:r w:rsidRPr="00FF14B6">
        <w:rPr>
          <w:rFonts w:ascii="Cambria" w:hAnsi="Cambria" w:cs="Cambria"/>
          <w:sz w:val="24"/>
          <w:szCs w:val="24"/>
        </w:rPr>
        <w:t>taxa</w:t>
      </w:r>
      <w:proofErr w:type="spellEnd"/>
      <w:r w:rsidRPr="00FF14B6">
        <w:rPr>
          <w:rFonts w:ascii="Cambria" w:hAnsi="Cambria" w:cs="Cambria"/>
          <w:sz w:val="24"/>
          <w:szCs w:val="24"/>
        </w:rPr>
        <w:t xml:space="preserve"> in the same coordinate system and standardizing size (option “Save aligned specimens”). The resulting *.tps file was parsed to run in TNT v1.1 (</w:t>
      </w:r>
      <w:proofErr w:type="spellStart"/>
      <w:r w:rsidRPr="00FF14B6">
        <w:rPr>
          <w:rFonts w:ascii="Cambria" w:hAnsi="Cambria" w:cs="Cambria"/>
          <w:sz w:val="24"/>
          <w:szCs w:val="24"/>
        </w:rPr>
        <w:t>Goloboff</w:t>
      </w:r>
      <w:proofErr w:type="spellEnd"/>
      <w:r w:rsidRPr="00FF14B6">
        <w:rPr>
          <w:rFonts w:ascii="Cambria" w:hAnsi="Cambria" w:cs="Cambria"/>
          <w:sz w:val="24"/>
          <w:szCs w:val="24"/>
        </w:rPr>
        <w:t xml:space="preserve"> et al.</w:t>
      </w:r>
      <w:r>
        <w:rPr>
          <w:rFonts w:ascii="Cambria" w:hAnsi="Cambria" w:cs="Cambria"/>
          <w:sz w:val="24"/>
          <w:szCs w:val="24"/>
        </w:rPr>
        <w:t>,</w:t>
      </w:r>
      <w:r w:rsidRPr="00FF14B6">
        <w:rPr>
          <w:rFonts w:ascii="Cambria" w:hAnsi="Cambria" w:cs="Cambria"/>
          <w:sz w:val="24"/>
          <w:szCs w:val="24"/>
        </w:rPr>
        <w:t xml:space="preserve"> 2008), resulting in a 40x14-pair matrix in which each element is a pair of x, y coordinates referring to the aligned location of each landmark mapped in a two 2D space. The choice of a 2D landmark character is justified because the </w:t>
      </w:r>
      <w:proofErr w:type="spellStart"/>
      <w:r w:rsidRPr="00FF14B6">
        <w:rPr>
          <w:rFonts w:ascii="Cambria" w:hAnsi="Cambria" w:cs="Cambria"/>
          <w:sz w:val="24"/>
          <w:szCs w:val="24"/>
        </w:rPr>
        <w:t>Eosauropterygia</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is a flat, splayed bone. The script used was </w:t>
      </w:r>
      <w:proofErr w:type="spellStart"/>
      <w:r w:rsidRPr="00FF14B6">
        <w:rPr>
          <w:rFonts w:ascii="Cambria" w:hAnsi="Cambria" w:cs="Cambria"/>
          <w:sz w:val="24"/>
          <w:szCs w:val="24"/>
        </w:rPr>
        <w:t>landsch.run</w:t>
      </w:r>
      <w:proofErr w:type="spellEnd"/>
      <w:r w:rsidRPr="00FF14B6">
        <w:rPr>
          <w:rFonts w:ascii="Cambria" w:hAnsi="Cambria" w:cs="Cambria"/>
          <w:sz w:val="24"/>
          <w:szCs w:val="24"/>
        </w:rPr>
        <w:t>, available at http://tnt.insectmuseum.org/index.php/Scr</w:t>
      </w:r>
      <w:r>
        <w:rPr>
          <w:rFonts w:ascii="Cambria" w:hAnsi="Cambria" w:cs="Cambria"/>
          <w:sz w:val="24"/>
          <w:szCs w:val="24"/>
        </w:rPr>
        <w:t>ipts. A total of 14 landmarks were</w:t>
      </w:r>
      <w:r w:rsidRPr="00FF14B6">
        <w:rPr>
          <w:rFonts w:ascii="Cambria" w:hAnsi="Cambria" w:cs="Cambria"/>
          <w:sz w:val="24"/>
          <w:szCs w:val="24"/>
        </w:rPr>
        <w:t xml:space="preserve"> placed for all </w:t>
      </w:r>
      <w:proofErr w:type="spellStart"/>
      <w:r w:rsidRPr="00FF14B6">
        <w:rPr>
          <w:rFonts w:ascii="Cambria" w:hAnsi="Cambria" w:cs="Cambria"/>
          <w:sz w:val="24"/>
          <w:szCs w:val="24"/>
        </w:rPr>
        <w:t>taxa</w:t>
      </w:r>
      <w:proofErr w:type="spellEnd"/>
      <w:r w:rsidRPr="00FF14B6">
        <w:rPr>
          <w:rFonts w:ascii="Cambria" w:hAnsi="Cambria" w:cs="Cambria"/>
          <w:sz w:val="24"/>
          <w:szCs w:val="24"/>
        </w:rPr>
        <w:t xml:space="preserve"> analyzed following a homology statement and evolutionary scheme proposed in (</w:t>
      </w:r>
      <w:proofErr w:type="spellStart"/>
      <w:r w:rsidRPr="00FF14B6">
        <w:rPr>
          <w:rFonts w:ascii="Cambria" w:hAnsi="Cambria" w:cs="Cambria"/>
          <w:sz w:val="24"/>
          <w:szCs w:val="24"/>
        </w:rPr>
        <w:t>Araújo</w:t>
      </w:r>
      <w:proofErr w:type="spellEnd"/>
      <w:r w:rsidRPr="00FF14B6">
        <w:rPr>
          <w:rFonts w:ascii="Cambria" w:hAnsi="Cambria" w:cs="Cambria"/>
          <w:sz w:val="24"/>
          <w:szCs w:val="24"/>
        </w:rPr>
        <w:t xml:space="preserve"> and </w:t>
      </w:r>
      <w:proofErr w:type="spellStart"/>
      <w:r w:rsidRPr="00FF14B6">
        <w:rPr>
          <w:rFonts w:ascii="Cambria" w:hAnsi="Cambria" w:cs="Cambria"/>
          <w:sz w:val="24"/>
          <w:szCs w:val="24"/>
        </w:rPr>
        <w:t>Correia</w:t>
      </w:r>
      <w:proofErr w:type="spellEnd"/>
      <w:r>
        <w:rPr>
          <w:rFonts w:ascii="Cambria" w:hAnsi="Cambria" w:cs="Cambria"/>
          <w:sz w:val="24"/>
          <w:szCs w:val="24"/>
        </w:rPr>
        <w:t>,</w:t>
      </w:r>
      <w:r w:rsidRPr="00FF14B6">
        <w:rPr>
          <w:rFonts w:ascii="Cambria" w:hAnsi="Cambria" w:cs="Cambria"/>
          <w:sz w:val="24"/>
          <w:szCs w:val="24"/>
        </w:rPr>
        <w:t xml:space="preserve"> in press). This homology statement </w:t>
      </w:r>
      <w:r w:rsidRPr="00FF14B6">
        <w:rPr>
          <w:rFonts w:ascii="Cambria" w:hAnsi="Cambria" w:cs="Cambria"/>
          <w:sz w:val="24"/>
          <w:szCs w:val="24"/>
        </w:rPr>
        <w:lastRenderedPageBreak/>
        <w:t xml:space="preserve">precludes that the posterior border of the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elongated </w:t>
      </w:r>
      <w:proofErr w:type="spellStart"/>
      <w:r w:rsidRPr="00FF14B6">
        <w:rPr>
          <w:rFonts w:ascii="Cambria" w:hAnsi="Cambria" w:cs="Cambria"/>
          <w:sz w:val="24"/>
          <w:szCs w:val="24"/>
        </w:rPr>
        <w:t>anteroposteriorly</w:t>
      </w:r>
      <w:proofErr w:type="spellEnd"/>
      <w:r w:rsidRPr="00FF14B6">
        <w:rPr>
          <w:rFonts w:ascii="Cambria" w:hAnsi="Cambria" w:cs="Cambria"/>
          <w:sz w:val="24"/>
          <w:szCs w:val="24"/>
        </w:rPr>
        <w:t xml:space="preserve"> in the </w:t>
      </w:r>
      <w:proofErr w:type="spellStart"/>
      <w:r w:rsidRPr="00FF14B6">
        <w:rPr>
          <w:rFonts w:ascii="Cambria" w:hAnsi="Cambria" w:cs="Cambria"/>
          <w:sz w:val="24"/>
          <w:szCs w:val="24"/>
        </w:rPr>
        <w:t>nothosaur</w:t>
      </w:r>
      <w:proofErr w:type="spellEnd"/>
      <w:r w:rsidRPr="00FF14B6">
        <w:rPr>
          <w:rFonts w:ascii="Cambria" w:hAnsi="Cambria" w:cs="Cambria"/>
          <w:sz w:val="24"/>
          <w:szCs w:val="24"/>
        </w:rPr>
        <w:t>-plesiosaur transition (</w:t>
      </w:r>
      <w:proofErr w:type="spellStart"/>
      <w:r w:rsidRPr="00FF14B6">
        <w:rPr>
          <w:rFonts w:ascii="Cambria" w:hAnsi="Cambria" w:cs="Cambria"/>
          <w:sz w:val="24"/>
          <w:szCs w:val="24"/>
        </w:rPr>
        <w:t>Araújo</w:t>
      </w:r>
      <w:proofErr w:type="spellEnd"/>
      <w:r w:rsidRPr="00FF14B6">
        <w:rPr>
          <w:rFonts w:ascii="Cambria" w:hAnsi="Cambria" w:cs="Cambria"/>
          <w:sz w:val="24"/>
          <w:szCs w:val="24"/>
        </w:rPr>
        <w:t xml:space="preserve"> and </w:t>
      </w:r>
      <w:proofErr w:type="spellStart"/>
      <w:r w:rsidRPr="00FF14B6">
        <w:rPr>
          <w:rFonts w:ascii="Cambria" w:hAnsi="Cambria" w:cs="Cambria"/>
          <w:sz w:val="24"/>
          <w:szCs w:val="24"/>
        </w:rPr>
        <w:t>Correia</w:t>
      </w:r>
      <w:proofErr w:type="spellEnd"/>
      <w:r>
        <w:rPr>
          <w:rFonts w:ascii="Cambria" w:hAnsi="Cambria" w:cs="Cambria"/>
          <w:sz w:val="24"/>
          <w:szCs w:val="24"/>
        </w:rPr>
        <w:t>,</w:t>
      </w:r>
      <w:r w:rsidRPr="00FF14B6">
        <w:rPr>
          <w:rFonts w:ascii="Cambria" w:hAnsi="Cambria" w:cs="Cambria"/>
          <w:sz w:val="24"/>
          <w:szCs w:val="24"/>
        </w:rPr>
        <w:t xml:space="preserve"> in press). Also, that the pectoral </w:t>
      </w:r>
      <w:proofErr w:type="spellStart"/>
      <w:r w:rsidRPr="00FF14B6">
        <w:rPr>
          <w:rFonts w:ascii="Cambria" w:hAnsi="Cambria" w:cs="Cambria"/>
          <w:sz w:val="24"/>
          <w:szCs w:val="24"/>
        </w:rPr>
        <w:t>fenestrum</w:t>
      </w:r>
      <w:proofErr w:type="spellEnd"/>
      <w:r w:rsidRPr="00FF14B6">
        <w:rPr>
          <w:rFonts w:ascii="Cambria" w:hAnsi="Cambria" w:cs="Cambria"/>
          <w:sz w:val="24"/>
          <w:szCs w:val="24"/>
        </w:rPr>
        <w:t xml:space="preserve"> in plesiosaurs is homologous to the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foramen” in </w:t>
      </w:r>
      <w:proofErr w:type="spellStart"/>
      <w:r w:rsidRPr="00FF14B6">
        <w:rPr>
          <w:rFonts w:ascii="Cambria" w:hAnsi="Cambria" w:cs="Cambria"/>
          <w:sz w:val="24"/>
          <w:szCs w:val="24"/>
        </w:rPr>
        <w:t>nothosaurs</w:t>
      </w:r>
      <w:proofErr w:type="spellEnd"/>
      <w:r w:rsidRPr="00FF14B6">
        <w:rPr>
          <w:rFonts w:ascii="Cambria" w:hAnsi="Cambria" w:cs="Cambria"/>
          <w:sz w:val="24"/>
          <w:szCs w:val="24"/>
        </w:rPr>
        <w:t xml:space="preserve">, and the </w:t>
      </w:r>
      <w:proofErr w:type="spellStart"/>
      <w:r w:rsidRPr="00FF14B6">
        <w:rPr>
          <w:rFonts w:ascii="Cambria" w:hAnsi="Cambria" w:cs="Cambria"/>
          <w:sz w:val="24"/>
          <w:szCs w:val="24"/>
        </w:rPr>
        <w:t>anteromedial</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contact was established in plesiosaurs as a result of a medial migration of the medially a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expansion in </w:t>
      </w:r>
      <w:proofErr w:type="spellStart"/>
      <w:r w:rsidRPr="00FF14B6">
        <w:rPr>
          <w:rFonts w:ascii="Cambria" w:hAnsi="Cambria" w:cs="Cambria"/>
          <w:sz w:val="24"/>
          <w:szCs w:val="24"/>
        </w:rPr>
        <w:t>nothosaurs</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Araújo</w:t>
      </w:r>
      <w:proofErr w:type="spellEnd"/>
      <w:r w:rsidRPr="00FF14B6">
        <w:rPr>
          <w:rFonts w:ascii="Cambria" w:hAnsi="Cambria" w:cs="Cambria"/>
          <w:sz w:val="24"/>
          <w:szCs w:val="24"/>
        </w:rPr>
        <w:t xml:space="preserve"> and </w:t>
      </w:r>
      <w:proofErr w:type="spellStart"/>
      <w:r w:rsidRPr="00FF14B6">
        <w:rPr>
          <w:rFonts w:ascii="Cambria" w:hAnsi="Cambria" w:cs="Cambria"/>
          <w:sz w:val="24"/>
          <w:szCs w:val="24"/>
        </w:rPr>
        <w:t>Correia</w:t>
      </w:r>
      <w:proofErr w:type="spellEnd"/>
      <w:r>
        <w:rPr>
          <w:rFonts w:ascii="Cambria" w:hAnsi="Cambria" w:cs="Cambria"/>
          <w:sz w:val="24"/>
          <w:szCs w:val="24"/>
        </w:rPr>
        <w:t>,</w:t>
      </w:r>
      <w:r w:rsidRPr="00FF14B6">
        <w:rPr>
          <w:rFonts w:ascii="Cambria" w:hAnsi="Cambria" w:cs="Cambria"/>
          <w:sz w:val="24"/>
          <w:szCs w:val="24"/>
        </w:rPr>
        <w:t xml:space="preserve"> in press), equivalent to landmark 6</w:t>
      </w:r>
      <w:r>
        <w:rPr>
          <w:rFonts w:ascii="Cambria" w:hAnsi="Cambria" w:cs="Cambria"/>
          <w:sz w:val="24"/>
          <w:szCs w:val="24"/>
        </w:rPr>
        <w:t>.</w:t>
      </w:r>
      <w:r w:rsidRPr="00FF14B6">
        <w:rPr>
          <w:rFonts w:ascii="Cambria" w:hAnsi="Cambria" w:cs="Cambria"/>
          <w:sz w:val="24"/>
          <w:szCs w:val="24"/>
        </w:rPr>
        <w:t xml:space="preserve">A crucial advantage of </w:t>
      </w:r>
      <w:proofErr w:type="spellStart"/>
      <w:r w:rsidRPr="00FF14B6">
        <w:rPr>
          <w:rFonts w:ascii="Cambria" w:hAnsi="Cambria" w:cs="Cambria"/>
          <w:sz w:val="24"/>
          <w:szCs w:val="24"/>
        </w:rPr>
        <w:t>phylogenetic</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morphometrics</w:t>
      </w:r>
      <w:proofErr w:type="spellEnd"/>
      <w:r w:rsidRPr="00FF14B6">
        <w:rPr>
          <w:rFonts w:ascii="Cambria" w:hAnsi="Cambria" w:cs="Cambria"/>
          <w:sz w:val="24"/>
          <w:szCs w:val="24"/>
        </w:rPr>
        <w:t xml:space="preserve"> is that other alternative homology schemes and evolutionary models can be proposed and tested using a parsimony </w:t>
      </w:r>
      <w:proofErr w:type="spellStart"/>
      <w:r w:rsidRPr="00FF14B6">
        <w:rPr>
          <w:rFonts w:ascii="Cambria" w:hAnsi="Cambria" w:cs="Cambria"/>
          <w:sz w:val="24"/>
          <w:szCs w:val="24"/>
        </w:rPr>
        <w:t>criterium</w:t>
      </w:r>
      <w:proofErr w:type="spellEnd"/>
      <w:r w:rsidRPr="00FF14B6">
        <w:rPr>
          <w:rFonts w:ascii="Cambria" w:hAnsi="Cambria" w:cs="Cambria"/>
          <w:sz w:val="24"/>
          <w:szCs w:val="24"/>
        </w:rPr>
        <w:t>.</w:t>
      </w:r>
    </w:p>
    <w:p w:rsidR="00874778" w:rsidRPr="00E31287" w:rsidRDefault="00874778" w:rsidP="0069292D">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FF14B6">
        <w:rPr>
          <w:rFonts w:ascii="Cambria" w:hAnsi="Cambria" w:cs="Cambria"/>
          <w:sz w:val="24"/>
          <w:szCs w:val="24"/>
        </w:rPr>
        <w:tab/>
        <w:t xml:space="preserve">The </w:t>
      </w:r>
      <w:proofErr w:type="spellStart"/>
      <w:r w:rsidRPr="00FF14B6">
        <w:rPr>
          <w:rFonts w:ascii="Cambria" w:hAnsi="Cambria" w:cs="Cambria"/>
          <w:sz w:val="24"/>
          <w:szCs w:val="24"/>
        </w:rPr>
        <w:t>phylo</w:t>
      </w:r>
      <w:r>
        <w:rPr>
          <w:rFonts w:ascii="Cambria" w:hAnsi="Cambria" w:cs="Cambria"/>
          <w:sz w:val="24"/>
          <w:szCs w:val="24"/>
        </w:rPr>
        <w:t>genetic</w:t>
      </w:r>
      <w:proofErr w:type="spellEnd"/>
      <w:r>
        <w:rPr>
          <w:rFonts w:ascii="Cambria" w:hAnsi="Cambria" w:cs="Cambria"/>
          <w:sz w:val="24"/>
          <w:szCs w:val="24"/>
        </w:rPr>
        <w:t xml:space="preserve"> </w:t>
      </w:r>
      <w:proofErr w:type="spellStart"/>
      <w:r w:rsidRPr="00FF14B6">
        <w:rPr>
          <w:rFonts w:ascii="Cambria" w:hAnsi="Cambria" w:cs="Cambria"/>
          <w:sz w:val="24"/>
          <w:szCs w:val="24"/>
        </w:rPr>
        <w:t>morpho</w:t>
      </w:r>
      <w:r>
        <w:rPr>
          <w:rFonts w:ascii="Cambria" w:hAnsi="Cambria" w:cs="Cambria"/>
          <w:sz w:val="24"/>
          <w:szCs w:val="24"/>
        </w:rPr>
        <w:t>metrics</w:t>
      </w:r>
      <w:proofErr w:type="spellEnd"/>
      <w:r>
        <w:rPr>
          <w:rFonts w:ascii="Cambria" w:hAnsi="Cambria" w:cs="Cambria"/>
          <w:sz w:val="24"/>
          <w:szCs w:val="24"/>
        </w:rPr>
        <w:t xml:space="preserve"> </w:t>
      </w:r>
      <w:r w:rsidRPr="00FF14B6">
        <w:rPr>
          <w:rFonts w:ascii="Cambria" w:hAnsi="Cambria" w:cs="Cambria"/>
          <w:sz w:val="24"/>
          <w:szCs w:val="24"/>
        </w:rPr>
        <w:t xml:space="preserve">method demands that the specimens are re-aligned during the search for the most parsimonious tree. Data realignment involves superimposing landmark configurations </w:t>
      </w:r>
      <w:r>
        <w:rPr>
          <w:rFonts w:ascii="Cambria" w:hAnsi="Cambria" w:cs="Cambria"/>
          <w:sz w:val="24"/>
          <w:szCs w:val="24"/>
        </w:rPr>
        <w:t xml:space="preserve">for </w:t>
      </w:r>
      <w:r w:rsidRPr="00FF14B6">
        <w:rPr>
          <w:rFonts w:ascii="Cambria" w:hAnsi="Cambria" w:cs="Cambria"/>
          <w:sz w:val="24"/>
          <w:szCs w:val="24"/>
        </w:rPr>
        <w:t xml:space="preserve">best fit, and the residual differences can be solved by simple translations and rotations of the landmarks. </w:t>
      </w:r>
      <w:smartTag w:uri="urn:schemas-microsoft-com:office:smarttags" w:element="PlaceName">
        <w:smartTag w:uri="urn:schemas-microsoft-com:office:smarttags" w:element="City">
          <w:smartTag w:uri="urn:schemas-microsoft-com:office:smarttags" w:element="place">
            <w:r w:rsidRPr="00FF14B6">
              <w:rPr>
                <w:rFonts w:ascii="Cambria" w:hAnsi="Cambria" w:cs="Cambria"/>
                <w:sz w:val="24"/>
                <w:szCs w:val="24"/>
              </w:rPr>
              <w:t>Rho</w:t>
            </w:r>
          </w:smartTag>
        </w:smartTag>
      </w:smartTag>
      <w:r w:rsidRPr="00FF14B6">
        <w:rPr>
          <w:rFonts w:ascii="Cambria" w:hAnsi="Cambria" w:cs="Cambria"/>
          <w:sz w:val="24"/>
          <w:szCs w:val="24"/>
        </w:rPr>
        <w:t xml:space="preserve">-theta resistant fit analysis (RFTRA, </w:t>
      </w:r>
      <w:proofErr w:type="spellStart"/>
      <w:r w:rsidRPr="00FF14B6">
        <w:rPr>
          <w:rFonts w:ascii="Cambria" w:hAnsi="Cambria" w:cs="Cambria"/>
          <w:sz w:val="24"/>
          <w:szCs w:val="24"/>
        </w:rPr>
        <w:t>Rohlf</w:t>
      </w:r>
      <w:proofErr w:type="spellEnd"/>
      <w:r w:rsidRPr="00FF14B6">
        <w:rPr>
          <w:rFonts w:ascii="Cambria" w:hAnsi="Cambria" w:cs="Cambria"/>
          <w:sz w:val="24"/>
          <w:szCs w:val="24"/>
        </w:rPr>
        <w:t>&amp; Slice</w:t>
      </w:r>
      <w:r>
        <w:rPr>
          <w:rFonts w:ascii="Cambria" w:hAnsi="Cambria" w:cs="Cambria"/>
          <w:sz w:val="24"/>
          <w:szCs w:val="24"/>
        </w:rPr>
        <w:t>,</w:t>
      </w:r>
      <w:r w:rsidRPr="00FF14B6">
        <w:rPr>
          <w:rFonts w:ascii="Cambria" w:hAnsi="Cambria" w:cs="Cambria"/>
          <w:sz w:val="24"/>
          <w:szCs w:val="24"/>
        </w:rPr>
        <w:t xml:space="preserve"> 1990) and heuristic minimization of differences (Catalano et al.</w:t>
      </w:r>
      <w:r>
        <w:rPr>
          <w:rFonts w:ascii="Cambria" w:hAnsi="Cambria" w:cs="Cambria"/>
          <w:sz w:val="24"/>
          <w:szCs w:val="24"/>
        </w:rPr>
        <w:t>,</w:t>
      </w:r>
      <w:r w:rsidRPr="00FF14B6">
        <w:rPr>
          <w:rFonts w:ascii="Cambria" w:hAnsi="Cambria" w:cs="Cambria"/>
          <w:sz w:val="24"/>
          <w:szCs w:val="24"/>
        </w:rPr>
        <w:t xml:space="preserve"> 2010</w:t>
      </w:r>
      <w:r>
        <w:rPr>
          <w:rFonts w:ascii="Cambria" w:hAnsi="Cambria" w:cs="Cambria"/>
          <w:sz w:val="24"/>
          <w:szCs w:val="24"/>
        </w:rPr>
        <w:t>;</w:t>
      </w:r>
      <w:r w:rsidRPr="00FF14B6">
        <w:rPr>
          <w:rFonts w:ascii="Cambria" w:hAnsi="Cambria" w:cs="Cambria"/>
          <w:sz w:val="24"/>
          <w:szCs w:val="24"/>
        </w:rPr>
        <w:t xml:space="preserve"> Catalano &amp;</w:t>
      </w:r>
      <w:proofErr w:type="spellStart"/>
      <w:r w:rsidRPr="00FF14B6">
        <w:rPr>
          <w:rFonts w:ascii="Cambria" w:hAnsi="Cambria" w:cs="Cambria"/>
          <w:sz w:val="24"/>
          <w:szCs w:val="24"/>
        </w:rPr>
        <w:t>Goloboff</w:t>
      </w:r>
      <w:proofErr w:type="spellEnd"/>
      <w:r>
        <w:rPr>
          <w:rFonts w:ascii="Cambria" w:hAnsi="Cambria" w:cs="Cambria"/>
          <w:sz w:val="24"/>
          <w:szCs w:val="24"/>
        </w:rPr>
        <w:t>,</w:t>
      </w:r>
      <w:r w:rsidRPr="00FF14B6">
        <w:rPr>
          <w:rFonts w:ascii="Cambria" w:hAnsi="Cambria" w:cs="Cambria"/>
          <w:sz w:val="24"/>
          <w:szCs w:val="24"/>
        </w:rPr>
        <w:t xml:space="preserve"> 2012) are available in TNT. The heuristic minimization of differences is a superimposition technique that minimizes the linear distances in relation to a prescribed configuration (in this case </w:t>
      </w:r>
      <w:proofErr w:type="spellStart"/>
      <w:r w:rsidRPr="00FF14B6">
        <w:rPr>
          <w:rFonts w:ascii="Cambria" w:hAnsi="Cambria" w:cs="Cambria"/>
          <w:i/>
          <w:iCs/>
          <w:sz w:val="24"/>
          <w:szCs w:val="24"/>
        </w:rPr>
        <w:t>Neusticosaurus</w:t>
      </w:r>
      <w:proofErr w:type="spellEnd"/>
      <w:r>
        <w:rPr>
          <w:rFonts w:ascii="Cambria" w:hAnsi="Cambria" w:cs="Cambria"/>
          <w:i/>
          <w:iCs/>
          <w:sz w:val="24"/>
          <w:szCs w:val="24"/>
        </w:rPr>
        <w:t xml:space="preserve"> </w:t>
      </w:r>
      <w:proofErr w:type="spellStart"/>
      <w:r w:rsidRPr="00FF14B6">
        <w:rPr>
          <w:rFonts w:ascii="Cambria" w:hAnsi="Cambria" w:cs="Cambria"/>
          <w:i/>
          <w:iCs/>
          <w:sz w:val="24"/>
          <w:szCs w:val="24"/>
        </w:rPr>
        <w:t>pusillus</w:t>
      </w:r>
      <w:proofErr w:type="spellEnd"/>
      <w:r w:rsidRPr="00FF14B6">
        <w:rPr>
          <w:rFonts w:ascii="Cambria" w:hAnsi="Cambria" w:cs="Cambria"/>
          <w:sz w:val="24"/>
          <w:szCs w:val="24"/>
        </w:rPr>
        <w:t xml:space="preserve">). </w:t>
      </w:r>
      <w:proofErr w:type="spellStart"/>
      <w:r w:rsidRPr="00FF14B6">
        <w:rPr>
          <w:rFonts w:ascii="Cambria" w:hAnsi="Cambria" w:cs="Cambria"/>
          <w:i/>
          <w:iCs/>
          <w:sz w:val="24"/>
          <w:szCs w:val="24"/>
        </w:rPr>
        <w:t>Neusticosaurus</w:t>
      </w:r>
      <w:proofErr w:type="spellEnd"/>
      <w:r>
        <w:rPr>
          <w:rFonts w:ascii="Cambria" w:hAnsi="Cambria" w:cs="Cambria"/>
          <w:i/>
          <w:iCs/>
          <w:sz w:val="24"/>
          <w:szCs w:val="24"/>
        </w:rPr>
        <w:t xml:space="preserve"> </w:t>
      </w:r>
      <w:proofErr w:type="spellStart"/>
      <w:r w:rsidRPr="00FF14B6">
        <w:rPr>
          <w:rFonts w:ascii="Cambria" w:hAnsi="Cambria" w:cs="Cambria"/>
          <w:i/>
          <w:iCs/>
          <w:sz w:val="24"/>
          <w:szCs w:val="24"/>
        </w:rPr>
        <w:t>pusillus</w:t>
      </w:r>
      <w:proofErr w:type="spellEnd"/>
      <w:r w:rsidRPr="00FF14B6">
        <w:rPr>
          <w:rFonts w:ascii="Cambria" w:hAnsi="Cambria" w:cs="Cambria"/>
          <w:sz w:val="24"/>
          <w:szCs w:val="24"/>
        </w:rPr>
        <w:t xml:space="preserve"> was selected</w:t>
      </w:r>
      <w:r>
        <w:rPr>
          <w:rFonts w:ascii="Cambria" w:hAnsi="Cambria" w:cs="Cambria"/>
          <w:sz w:val="24"/>
          <w:szCs w:val="24"/>
        </w:rPr>
        <w:t xml:space="preserve"> as </w:t>
      </w:r>
      <w:proofErr w:type="spellStart"/>
      <w:r w:rsidRPr="00FF14B6">
        <w:rPr>
          <w:rFonts w:ascii="Cambria" w:hAnsi="Cambria" w:cs="Cambria"/>
          <w:sz w:val="24"/>
          <w:szCs w:val="24"/>
        </w:rPr>
        <w:t>outgroup</w:t>
      </w:r>
      <w:proofErr w:type="spellEnd"/>
      <w:r w:rsidRPr="00FF14B6">
        <w:rPr>
          <w:rFonts w:ascii="Cambria" w:hAnsi="Cambria" w:cs="Cambria"/>
          <w:sz w:val="24"/>
          <w:szCs w:val="24"/>
        </w:rPr>
        <w:t xml:space="preserve"> because it is a basal </w:t>
      </w:r>
      <w:proofErr w:type="spellStart"/>
      <w:r w:rsidRPr="00FF14B6">
        <w:rPr>
          <w:rFonts w:ascii="Cambria" w:hAnsi="Cambria" w:cs="Cambria"/>
          <w:sz w:val="24"/>
          <w:szCs w:val="24"/>
        </w:rPr>
        <w:t>pachypleurosaurid</w:t>
      </w:r>
      <w:proofErr w:type="spellEnd"/>
      <w:r w:rsidRPr="00FF14B6">
        <w:rPr>
          <w:rFonts w:ascii="Cambria" w:hAnsi="Cambria" w:cs="Cambria"/>
          <w:sz w:val="24"/>
          <w:szCs w:val="24"/>
        </w:rPr>
        <w:t xml:space="preserve"> in several </w:t>
      </w:r>
      <w:proofErr w:type="spellStart"/>
      <w:r w:rsidRPr="00FF14B6">
        <w:rPr>
          <w:rFonts w:ascii="Cambria" w:hAnsi="Cambria" w:cs="Cambria"/>
          <w:sz w:val="24"/>
          <w:szCs w:val="24"/>
        </w:rPr>
        <w:t>phylogenetic</w:t>
      </w:r>
      <w:proofErr w:type="spellEnd"/>
      <w:r w:rsidRPr="00FF14B6">
        <w:rPr>
          <w:rFonts w:ascii="Cambria" w:hAnsi="Cambria" w:cs="Cambria"/>
          <w:sz w:val="24"/>
          <w:szCs w:val="24"/>
        </w:rPr>
        <w:t xml:space="preserve"> analyses (</w:t>
      </w:r>
      <w:proofErr w:type="spellStart"/>
      <w:r w:rsidRPr="00FF14B6">
        <w:rPr>
          <w:rFonts w:ascii="Cambria" w:hAnsi="Cambria" w:cs="Cambria"/>
          <w:sz w:val="24"/>
          <w:szCs w:val="24"/>
        </w:rPr>
        <w:t>Rieppel</w:t>
      </w:r>
      <w:proofErr w:type="spellEnd"/>
      <w:r>
        <w:rPr>
          <w:rFonts w:ascii="Cambria" w:hAnsi="Cambria" w:cs="Cambria"/>
          <w:sz w:val="24"/>
          <w:szCs w:val="24"/>
        </w:rPr>
        <w:t>,</w:t>
      </w:r>
      <w:r w:rsidRPr="00FF14B6">
        <w:rPr>
          <w:rFonts w:ascii="Cambria" w:hAnsi="Cambria" w:cs="Cambria"/>
          <w:sz w:val="24"/>
          <w:szCs w:val="24"/>
        </w:rPr>
        <w:t xml:space="preserve"> 2000</w:t>
      </w:r>
      <w:r>
        <w:rPr>
          <w:rFonts w:ascii="Cambria" w:hAnsi="Cambria" w:cs="Cambria"/>
          <w:sz w:val="24"/>
          <w:szCs w:val="24"/>
        </w:rPr>
        <w:t>;</w:t>
      </w:r>
      <w:r w:rsidRPr="00FF14B6">
        <w:rPr>
          <w:rFonts w:ascii="Cambria" w:hAnsi="Cambria" w:cs="Cambria"/>
          <w:sz w:val="24"/>
          <w:szCs w:val="24"/>
        </w:rPr>
        <w:t xml:space="preserve"> Liu et al.</w:t>
      </w:r>
      <w:r>
        <w:rPr>
          <w:rFonts w:ascii="Cambria" w:hAnsi="Cambria" w:cs="Cambria"/>
          <w:sz w:val="24"/>
          <w:szCs w:val="24"/>
        </w:rPr>
        <w:t>,</w:t>
      </w:r>
      <w:r w:rsidRPr="00FF14B6">
        <w:rPr>
          <w:rFonts w:ascii="Cambria" w:hAnsi="Cambria" w:cs="Cambria"/>
          <w:sz w:val="24"/>
          <w:szCs w:val="24"/>
        </w:rPr>
        <w:t xml:space="preserve"> 2011). Both of these re-alignment methods were used and ran at all prescribed levels of search thoroughness (level 0 to 4). The levels of search thoroughness are determined by number of replicates (i.e., number repetition of the algorithm for the same matrix), </w:t>
      </w:r>
      <w:proofErr w:type="spellStart"/>
      <w:r w:rsidRPr="00FF14B6">
        <w:rPr>
          <w:rFonts w:ascii="Cambria" w:hAnsi="Cambria" w:cs="Cambria"/>
          <w:sz w:val="24"/>
          <w:szCs w:val="24"/>
        </w:rPr>
        <w:t>termpoints</w:t>
      </w:r>
      <w:proofErr w:type="spellEnd"/>
      <w:r w:rsidRPr="00FF14B6">
        <w:rPr>
          <w:rFonts w:ascii="Cambria" w:hAnsi="Cambria" w:cs="Cambria"/>
          <w:sz w:val="24"/>
          <w:szCs w:val="24"/>
        </w:rPr>
        <w:t xml:space="preserve"> (i.e., inclusion of the geometric medians between inter-</w:t>
      </w:r>
      <w:proofErr w:type="spellStart"/>
      <w:r w:rsidRPr="00FF14B6">
        <w:rPr>
          <w:rFonts w:ascii="Cambria" w:hAnsi="Cambria" w:cs="Cambria"/>
          <w:sz w:val="24"/>
          <w:szCs w:val="24"/>
        </w:rPr>
        <w:t>taxic</w:t>
      </w:r>
      <w:proofErr w:type="spellEnd"/>
      <w:r w:rsidRPr="00FF14B6">
        <w:rPr>
          <w:rFonts w:ascii="Cambria" w:hAnsi="Cambria" w:cs="Cambria"/>
          <w:sz w:val="24"/>
          <w:szCs w:val="24"/>
        </w:rPr>
        <w:t xml:space="preserve"> homologous landmarks as possible reconstruction points of the ancestral location), number of cells in the grid (</w:t>
      </w:r>
      <w:proofErr w:type="spellStart"/>
      <w:r w:rsidRPr="00FF14B6">
        <w:rPr>
          <w:rFonts w:ascii="Cambria" w:hAnsi="Cambria" w:cs="Cambria"/>
          <w:sz w:val="24"/>
          <w:szCs w:val="24"/>
        </w:rPr>
        <w:t>i.e</w:t>
      </w:r>
      <w:proofErr w:type="spellEnd"/>
      <w:r w:rsidRPr="00FF14B6">
        <w:rPr>
          <w:rFonts w:ascii="Cambria" w:hAnsi="Cambria" w:cs="Cambria"/>
          <w:sz w:val="24"/>
          <w:szCs w:val="24"/>
        </w:rPr>
        <w:t>, the higher the number of cells, the greater number of ancestral landmark position reconstructions), nesting level (i.e., the level/number of grids being nested within the original grid), neighbors level (</w:t>
      </w:r>
      <w:proofErr w:type="spellStart"/>
      <w:r w:rsidRPr="00FF14B6">
        <w:rPr>
          <w:rFonts w:ascii="Cambria" w:hAnsi="Cambria" w:cs="Cambria"/>
          <w:sz w:val="24"/>
          <w:szCs w:val="24"/>
        </w:rPr>
        <w:t>ie</w:t>
      </w:r>
      <w:proofErr w:type="spellEnd"/>
      <w:r w:rsidRPr="00FF14B6">
        <w:rPr>
          <w:rFonts w:ascii="Cambria" w:hAnsi="Cambria" w:cs="Cambria"/>
          <w:sz w:val="24"/>
          <w:szCs w:val="24"/>
        </w:rPr>
        <w:t>., the number of neighboring cells that are included to form a nested grid). High levels of tho</w:t>
      </w:r>
      <w:r w:rsidRPr="00E31287">
        <w:rPr>
          <w:rFonts w:ascii="Cambria" w:hAnsi="Cambria" w:cs="Cambria"/>
          <w:sz w:val="24"/>
          <w:szCs w:val="24"/>
        </w:rPr>
        <w:t>roughness require longer run times and more computer processing power, other than these factors the higher the level of thoroughness the more parsimonious the expected results. Selection among the different resulting trees is based upon the provided tree score. The lower the tree scores the more parsimonious the results (</w:t>
      </w:r>
      <w:proofErr w:type="spellStart"/>
      <w:r w:rsidRPr="00E31287">
        <w:rPr>
          <w:rFonts w:ascii="Cambria" w:hAnsi="Cambria" w:cs="Cambria"/>
          <w:sz w:val="24"/>
          <w:szCs w:val="24"/>
        </w:rPr>
        <w:t>Goloboff</w:t>
      </w:r>
      <w:proofErr w:type="spellEnd"/>
      <w:r w:rsidRPr="00E31287">
        <w:rPr>
          <w:rFonts w:ascii="Cambria" w:hAnsi="Cambria" w:cs="Cambria"/>
          <w:sz w:val="24"/>
          <w:szCs w:val="24"/>
        </w:rPr>
        <w:t xml:space="preserve"> &amp; Catalano, 2011; Catalano &amp; </w:t>
      </w:r>
      <w:proofErr w:type="spellStart"/>
      <w:r w:rsidRPr="00E31287">
        <w:rPr>
          <w:rFonts w:ascii="Cambria" w:hAnsi="Cambria" w:cs="Cambria"/>
          <w:sz w:val="24"/>
          <w:szCs w:val="24"/>
        </w:rPr>
        <w:t>Goloboff</w:t>
      </w:r>
      <w:proofErr w:type="spellEnd"/>
      <w:r w:rsidRPr="00E31287">
        <w:rPr>
          <w:rFonts w:ascii="Cambria" w:hAnsi="Cambria" w:cs="Cambria"/>
          <w:sz w:val="24"/>
          <w:szCs w:val="24"/>
        </w:rPr>
        <w:t>, 2012). See all trees produced below in Supplementary Figures 4-13.</w:t>
      </w:r>
    </w:p>
    <w:p w:rsidR="00874778" w:rsidRPr="00E31287"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b/>
          <w:bCs/>
          <w:sz w:val="24"/>
          <w:szCs w:val="24"/>
        </w:rPr>
      </w:pPr>
    </w:p>
    <w:p w:rsidR="00874778" w:rsidRPr="00E31287" w:rsidRDefault="00874778" w:rsidP="00292DB7">
      <w:pPr>
        <w:widowControl w:val="0"/>
        <w:numPr>
          <w:ins w:id="0" w:author="Unknown" w:date="2014-10-20T21:19:00Z"/>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b/>
          <w:bCs/>
          <w:sz w:val="24"/>
          <w:szCs w:val="24"/>
        </w:rPr>
      </w:pPr>
      <w:r w:rsidRPr="00E31287">
        <w:rPr>
          <w:rFonts w:ascii="Cambria" w:hAnsi="Cambria" w:cs="Cambria"/>
          <w:b/>
          <w:bCs/>
          <w:sz w:val="24"/>
          <w:szCs w:val="24"/>
        </w:rPr>
        <w:t xml:space="preserve">Comparisons and implications of </w:t>
      </w:r>
      <w:proofErr w:type="spellStart"/>
      <w:r w:rsidRPr="00E31287">
        <w:rPr>
          <w:rFonts w:ascii="Cambria" w:hAnsi="Cambria" w:cs="Cambria"/>
          <w:b/>
          <w:bCs/>
          <w:sz w:val="24"/>
          <w:szCs w:val="24"/>
        </w:rPr>
        <w:t>phylogentic</w:t>
      </w:r>
      <w:proofErr w:type="spellEnd"/>
      <w:r w:rsidRPr="00E31287">
        <w:rPr>
          <w:rFonts w:ascii="Cambria" w:hAnsi="Cambria" w:cs="Cambria"/>
          <w:b/>
          <w:bCs/>
          <w:sz w:val="24"/>
          <w:szCs w:val="24"/>
        </w:rPr>
        <w:t xml:space="preserve"> </w:t>
      </w:r>
      <w:proofErr w:type="spellStart"/>
      <w:r w:rsidRPr="00E31287">
        <w:rPr>
          <w:rFonts w:ascii="Cambria" w:hAnsi="Cambria" w:cs="Cambria"/>
          <w:b/>
          <w:bCs/>
          <w:sz w:val="24"/>
          <w:szCs w:val="24"/>
        </w:rPr>
        <w:t>morphometrics</w:t>
      </w:r>
      <w:proofErr w:type="spellEnd"/>
    </w:p>
    <w:p w:rsidR="00874778" w:rsidRPr="00FF14B6" w:rsidRDefault="00874778" w:rsidP="00B27F91">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E31287">
        <w:rPr>
          <w:rFonts w:ascii="Cambria" w:hAnsi="Cambria" w:cs="Cambria"/>
          <w:sz w:val="24"/>
          <w:szCs w:val="24"/>
        </w:rPr>
        <w:tab/>
      </w:r>
      <w:proofErr w:type="spellStart"/>
      <w:r w:rsidRPr="00E31287">
        <w:rPr>
          <w:rFonts w:ascii="Cambria" w:hAnsi="Cambria" w:cs="Cambria"/>
          <w:sz w:val="24"/>
          <w:szCs w:val="24"/>
        </w:rPr>
        <w:t>Phylogenetic</w:t>
      </w:r>
      <w:proofErr w:type="spellEnd"/>
      <w:r w:rsidRPr="00E31287">
        <w:rPr>
          <w:rFonts w:ascii="Cambria" w:hAnsi="Cambria" w:cs="Cambria"/>
          <w:sz w:val="24"/>
          <w:szCs w:val="24"/>
        </w:rPr>
        <w:t xml:space="preserve"> </w:t>
      </w:r>
      <w:proofErr w:type="spellStart"/>
      <w:r w:rsidRPr="00E31287">
        <w:rPr>
          <w:rFonts w:ascii="Cambria" w:hAnsi="Cambria" w:cs="Cambria"/>
          <w:sz w:val="24"/>
          <w:szCs w:val="24"/>
        </w:rPr>
        <w:t>morphometrics</w:t>
      </w:r>
      <w:proofErr w:type="spellEnd"/>
      <w:r w:rsidRPr="00E31287">
        <w:rPr>
          <w:rFonts w:ascii="Cambria" w:hAnsi="Cambria" w:cs="Cambria"/>
          <w:sz w:val="24"/>
          <w:szCs w:val="24"/>
        </w:rPr>
        <w:t xml:space="preserve"> (</w:t>
      </w:r>
      <w:proofErr w:type="spellStart"/>
      <w:r w:rsidRPr="00E31287">
        <w:rPr>
          <w:rFonts w:ascii="Cambria" w:hAnsi="Cambria" w:cs="Cambria"/>
          <w:sz w:val="24"/>
          <w:szCs w:val="24"/>
        </w:rPr>
        <w:t>Goloboff</w:t>
      </w:r>
      <w:proofErr w:type="spellEnd"/>
      <w:r w:rsidRPr="00E31287">
        <w:rPr>
          <w:rFonts w:ascii="Cambria" w:hAnsi="Cambria" w:cs="Cambria"/>
          <w:sz w:val="24"/>
          <w:szCs w:val="24"/>
        </w:rPr>
        <w:t xml:space="preserve"> &amp; Catalano, 2011) allows evaluation of landmark configuration schemes providing a test to models of morphological evolution. Parsimony analysis is used to test an evolutionary hypothesis of the evolution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outline. </w:t>
      </w:r>
      <w:r>
        <w:rPr>
          <w:rFonts w:ascii="Cambria" w:hAnsi="Cambria" w:cs="Cambria"/>
          <w:sz w:val="24"/>
          <w:szCs w:val="24"/>
        </w:rPr>
        <w:t xml:space="preserve">Parsimony analysis, as used in traditional </w:t>
      </w:r>
      <w:proofErr w:type="spellStart"/>
      <w:r>
        <w:rPr>
          <w:rFonts w:ascii="Cambria" w:hAnsi="Cambria" w:cs="Cambria"/>
          <w:sz w:val="24"/>
          <w:szCs w:val="24"/>
        </w:rPr>
        <w:t>phylogenetic</w:t>
      </w:r>
      <w:proofErr w:type="spellEnd"/>
      <w:r>
        <w:rPr>
          <w:rFonts w:ascii="Cambria" w:hAnsi="Cambria" w:cs="Cambria"/>
          <w:sz w:val="24"/>
          <w:szCs w:val="24"/>
        </w:rPr>
        <w:t xml:space="preserve"> analysis</w:t>
      </w:r>
      <w:r w:rsidRPr="00E31287">
        <w:rPr>
          <w:rFonts w:ascii="Cambria" w:hAnsi="Cambria" w:cs="Cambria"/>
          <w:sz w:val="24"/>
          <w:szCs w:val="24"/>
        </w:rPr>
        <w:t xml:space="preserve">, can be extended to a two- or three-dimensional realm with </w:t>
      </w:r>
      <w:proofErr w:type="spellStart"/>
      <w:r w:rsidRPr="00E31287">
        <w:rPr>
          <w:rFonts w:ascii="Cambria" w:hAnsi="Cambria" w:cs="Cambria"/>
          <w:sz w:val="24"/>
          <w:szCs w:val="24"/>
        </w:rPr>
        <w:t>phylogenetic</w:t>
      </w:r>
      <w:proofErr w:type="spellEnd"/>
      <w:r w:rsidRPr="00E31287">
        <w:rPr>
          <w:rFonts w:ascii="Cambria" w:hAnsi="Cambria" w:cs="Cambria"/>
          <w:sz w:val="24"/>
          <w:szCs w:val="24"/>
        </w:rPr>
        <w:t xml:space="preserve"> </w:t>
      </w:r>
      <w:proofErr w:type="spellStart"/>
      <w:r w:rsidRPr="00E31287">
        <w:rPr>
          <w:rFonts w:ascii="Cambria" w:hAnsi="Cambria" w:cs="Cambria"/>
          <w:sz w:val="24"/>
          <w:szCs w:val="24"/>
        </w:rPr>
        <w:t>morphometrics</w:t>
      </w:r>
      <w:proofErr w:type="spellEnd"/>
      <w:r w:rsidRPr="00E31287">
        <w:rPr>
          <w:rFonts w:ascii="Cambria" w:hAnsi="Cambria" w:cs="Cambria"/>
          <w:sz w:val="24"/>
          <w:szCs w:val="24"/>
        </w:rPr>
        <w:t xml:space="preserve">. By only using a single </w:t>
      </w:r>
      <w:proofErr w:type="spellStart"/>
      <w:r w:rsidRPr="00E31287">
        <w:rPr>
          <w:rFonts w:ascii="Cambria" w:hAnsi="Cambria" w:cs="Cambria"/>
          <w:sz w:val="24"/>
          <w:szCs w:val="24"/>
        </w:rPr>
        <w:t>phylogenetic</w:t>
      </w:r>
      <w:proofErr w:type="spellEnd"/>
      <w:r w:rsidRPr="00E31287">
        <w:rPr>
          <w:rFonts w:ascii="Cambria" w:hAnsi="Cambria" w:cs="Cambria"/>
          <w:sz w:val="24"/>
          <w:szCs w:val="24"/>
        </w:rPr>
        <w:t xml:space="preserve"> </w:t>
      </w:r>
      <w:proofErr w:type="spellStart"/>
      <w:r w:rsidRPr="00E31287">
        <w:rPr>
          <w:rFonts w:ascii="Cambria" w:hAnsi="Cambria" w:cs="Cambria"/>
          <w:sz w:val="24"/>
          <w:szCs w:val="24"/>
        </w:rPr>
        <w:t>morphometric</w:t>
      </w:r>
      <w:proofErr w:type="spellEnd"/>
      <w:r w:rsidRPr="00E31287">
        <w:rPr>
          <w:rFonts w:ascii="Cambria" w:hAnsi="Cambria" w:cs="Cambria"/>
          <w:sz w:val="24"/>
          <w:szCs w:val="24"/>
        </w:rPr>
        <w:t xml:space="preserve"> character, the outline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we were able to provide a testable model of the evolution of this element in </w:t>
      </w:r>
      <w:proofErr w:type="spellStart"/>
      <w:r w:rsidRPr="00E31287">
        <w:rPr>
          <w:rFonts w:ascii="Cambria" w:hAnsi="Cambria" w:cs="Cambria"/>
          <w:sz w:val="24"/>
          <w:szCs w:val="24"/>
        </w:rPr>
        <w:t>Eosauropterygia</w:t>
      </w:r>
      <w:proofErr w:type="spellEnd"/>
      <w:r w:rsidRPr="00E31287">
        <w:rPr>
          <w:rFonts w:ascii="Cambria" w:hAnsi="Cambria" w:cs="Cambria"/>
          <w:sz w:val="24"/>
          <w:szCs w:val="24"/>
        </w:rPr>
        <w:t xml:space="preserve"> and clearly discern the two main </w:t>
      </w:r>
      <w:proofErr w:type="spellStart"/>
      <w:r w:rsidRPr="00E31287">
        <w:rPr>
          <w:rFonts w:ascii="Cambria" w:hAnsi="Cambria" w:cs="Cambria"/>
          <w:sz w:val="24"/>
          <w:szCs w:val="24"/>
        </w:rPr>
        <w:t>morphotypes</w:t>
      </w:r>
      <w:proofErr w:type="spellEnd"/>
      <w:r w:rsidRPr="00E31287">
        <w:rPr>
          <w:rFonts w:ascii="Cambria" w:hAnsi="Cambria" w:cs="Cambria"/>
          <w:sz w:val="24"/>
          <w:szCs w:val="24"/>
        </w:rPr>
        <w:t xml:space="preserve">: </w:t>
      </w:r>
      <w:proofErr w:type="spellStart"/>
      <w:r w:rsidRPr="00E31287">
        <w:rPr>
          <w:rFonts w:ascii="Cambria" w:hAnsi="Cambria" w:cs="Cambria"/>
          <w:sz w:val="24"/>
          <w:szCs w:val="24"/>
        </w:rPr>
        <w:t>Elasmosauridae</w:t>
      </w:r>
      <w:proofErr w:type="spellEnd"/>
      <w:r w:rsidRPr="00E31287">
        <w:rPr>
          <w:rFonts w:ascii="Cambria" w:hAnsi="Cambria" w:cs="Cambria"/>
          <w:sz w:val="24"/>
          <w:szCs w:val="24"/>
        </w:rPr>
        <w:t xml:space="preserve"> (i.e., short </w:t>
      </w:r>
      <w:proofErr w:type="spellStart"/>
      <w:r w:rsidRPr="00E31287">
        <w:rPr>
          <w:rFonts w:ascii="Cambria" w:hAnsi="Cambria" w:cs="Cambria"/>
          <w:sz w:val="24"/>
          <w:szCs w:val="24"/>
        </w:rPr>
        <w:t>preglnoid</w:t>
      </w:r>
      <w:proofErr w:type="spellEnd"/>
      <w:r w:rsidRPr="00E31287">
        <w:rPr>
          <w:rFonts w:ascii="Cambria" w:hAnsi="Cambria" w:cs="Cambria"/>
          <w:sz w:val="24"/>
          <w:szCs w:val="24"/>
        </w:rPr>
        <w:t xml:space="preserve"> projection, and </w:t>
      </w:r>
      <w:proofErr w:type="spellStart"/>
      <w:r w:rsidRPr="00E31287">
        <w:rPr>
          <w:rFonts w:ascii="Cambria" w:hAnsi="Cambria" w:cs="Cambria"/>
          <w:sz w:val="24"/>
          <w:szCs w:val="24"/>
        </w:rPr>
        <w:t>intercoracoid</w:t>
      </w:r>
      <w:proofErr w:type="spellEnd"/>
      <w:r w:rsidRPr="00E31287">
        <w:rPr>
          <w:rFonts w:ascii="Cambria" w:hAnsi="Cambria" w:cs="Cambria"/>
          <w:sz w:val="24"/>
          <w:szCs w:val="24"/>
        </w:rPr>
        <w:t xml:space="preserve"> </w:t>
      </w:r>
      <w:proofErr w:type="spellStart"/>
      <w:r w:rsidRPr="00E31287">
        <w:rPr>
          <w:rFonts w:ascii="Cambria" w:hAnsi="Cambria" w:cs="Cambria"/>
          <w:sz w:val="24"/>
          <w:szCs w:val="24"/>
        </w:rPr>
        <w:t>vaciuity</w:t>
      </w:r>
      <w:proofErr w:type="spellEnd"/>
      <w:r w:rsidRPr="00E31287">
        <w:rPr>
          <w:rFonts w:ascii="Cambria" w:hAnsi="Cambria" w:cs="Cambria"/>
          <w:sz w:val="24"/>
          <w:szCs w:val="24"/>
        </w:rPr>
        <w:t xml:space="preserve">) and </w:t>
      </w:r>
      <w:proofErr w:type="spellStart"/>
      <w:r w:rsidRPr="00E31287">
        <w:rPr>
          <w:rFonts w:ascii="Cambria" w:hAnsi="Cambria" w:cs="Cambria"/>
          <w:sz w:val="24"/>
          <w:szCs w:val="24"/>
        </w:rPr>
        <w:t>Polycotylidae</w:t>
      </w:r>
      <w:proofErr w:type="spellEnd"/>
      <w:r w:rsidRPr="00E31287">
        <w:rPr>
          <w:rFonts w:ascii="Cambria" w:hAnsi="Cambria" w:cs="Cambria"/>
          <w:sz w:val="24"/>
          <w:szCs w:val="24"/>
        </w:rPr>
        <w:t xml:space="preserve"> (i.e., long </w:t>
      </w:r>
      <w:proofErr w:type="spellStart"/>
      <w:r w:rsidRPr="00E31287">
        <w:rPr>
          <w:rFonts w:ascii="Cambria" w:hAnsi="Cambria" w:cs="Cambria"/>
          <w:sz w:val="24"/>
          <w:szCs w:val="24"/>
        </w:rPr>
        <w:t>preglenoid</w:t>
      </w:r>
      <w:proofErr w:type="spellEnd"/>
      <w:r w:rsidRPr="00E31287">
        <w:rPr>
          <w:rFonts w:ascii="Cambria" w:hAnsi="Cambria" w:cs="Cambria"/>
          <w:sz w:val="24"/>
          <w:szCs w:val="24"/>
        </w:rPr>
        <w:t xml:space="preserve"> projection, developed posterior wings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and no large </w:t>
      </w:r>
      <w:proofErr w:type="spellStart"/>
      <w:r w:rsidRPr="00E31287">
        <w:rPr>
          <w:rFonts w:ascii="Cambria" w:hAnsi="Cambria" w:cs="Cambria"/>
          <w:sz w:val="24"/>
          <w:szCs w:val="24"/>
        </w:rPr>
        <w:t>intercoracoid</w:t>
      </w:r>
      <w:proofErr w:type="spellEnd"/>
      <w:r w:rsidRPr="00E31287">
        <w:rPr>
          <w:rFonts w:ascii="Cambria" w:hAnsi="Cambria" w:cs="Cambria"/>
          <w:sz w:val="24"/>
          <w:szCs w:val="24"/>
        </w:rPr>
        <w:t xml:space="preserve"> fenestration) (Fig. 5a). Surprisingly, the </w:t>
      </w:r>
      <w:proofErr w:type="spellStart"/>
      <w:r w:rsidRPr="00E31287">
        <w:rPr>
          <w:rFonts w:ascii="Cambria" w:hAnsi="Cambria" w:cs="Cambria"/>
          <w:sz w:val="24"/>
          <w:szCs w:val="24"/>
        </w:rPr>
        <w:t>phylogenetic</w:t>
      </w:r>
      <w:proofErr w:type="spellEnd"/>
      <w:r w:rsidRPr="00E31287">
        <w:rPr>
          <w:rFonts w:ascii="Cambria" w:hAnsi="Cambria" w:cs="Cambria"/>
          <w:sz w:val="24"/>
          <w:szCs w:val="24"/>
        </w:rPr>
        <w:t xml:space="preserve"> significance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shape is clearly demonstrated by the fact that the most parsimonious </w:t>
      </w:r>
      <w:proofErr w:type="spellStart"/>
      <w:r w:rsidRPr="00E31287">
        <w:rPr>
          <w:rFonts w:ascii="Cambria" w:hAnsi="Cambria" w:cs="Cambria"/>
          <w:sz w:val="24"/>
          <w:szCs w:val="24"/>
        </w:rPr>
        <w:t>cladogram</w:t>
      </w:r>
      <w:proofErr w:type="spellEnd"/>
      <w:r w:rsidRPr="00E31287">
        <w:rPr>
          <w:rFonts w:ascii="Cambria" w:hAnsi="Cambria" w:cs="Cambria"/>
          <w:sz w:val="24"/>
          <w:szCs w:val="24"/>
        </w:rPr>
        <w:t xml:space="preserve"> (tree score is 4.2, Fig. 5d)</w:t>
      </w:r>
      <w:r w:rsidRPr="00FF14B6">
        <w:rPr>
          <w:rFonts w:ascii="Cambria" w:hAnsi="Cambria" w:cs="Cambria"/>
          <w:sz w:val="24"/>
          <w:szCs w:val="24"/>
        </w:rPr>
        <w:t xml:space="preserve"> broadly mirrors the current understanding of the relationships among </w:t>
      </w:r>
      <w:proofErr w:type="spellStart"/>
      <w:r w:rsidRPr="00FF14B6">
        <w:rPr>
          <w:rFonts w:ascii="Cambria" w:hAnsi="Cambria" w:cs="Cambria"/>
          <w:sz w:val="24"/>
          <w:szCs w:val="24"/>
        </w:rPr>
        <w:t>Eosauropterygia</w:t>
      </w:r>
      <w:proofErr w:type="spellEnd"/>
      <w:r w:rsidRPr="00FF14B6">
        <w:rPr>
          <w:rFonts w:ascii="Cambria" w:hAnsi="Cambria" w:cs="Cambria"/>
          <w:sz w:val="24"/>
          <w:szCs w:val="24"/>
        </w:rPr>
        <w:t xml:space="preserve"> derived using traditional methods (see Liu et al.</w:t>
      </w:r>
      <w:r>
        <w:rPr>
          <w:rFonts w:ascii="Cambria" w:hAnsi="Cambria" w:cs="Cambria"/>
          <w:sz w:val="24"/>
          <w:szCs w:val="24"/>
        </w:rPr>
        <w:t>,</w:t>
      </w:r>
      <w:r w:rsidRPr="00FF14B6">
        <w:rPr>
          <w:rFonts w:ascii="Cambria" w:hAnsi="Cambria" w:cs="Cambria"/>
          <w:sz w:val="24"/>
          <w:szCs w:val="24"/>
        </w:rPr>
        <w:t xml:space="preserve"> 2011). </w:t>
      </w:r>
    </w:p>
    <w:p w:rsidR="00874778" w:rsidRPr="00BD22B2" w:rsidRDefault="00874778" w:rsidP="00F5493E">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b/>
          <w:bCs/>
          <w:sz w:val="24"/>
          <w:szCs w:val="24"/>
        </w:rPr>
      </w:pPr>
      <w:r w:rsidRPr="00BD22B2">
        <w:rPr>
          <w:rFonts w:ascii="Cambria" w:hAnsi="Cambria" w:cs="Cambria"/>
          <w:b/>
          <w:bCs/>
          <w:sz w:val="24"/>
          <w:szCs w:val="24"/>
        </w:rPr>
        <w:t>Evolutionary changes in the pectoral girdle</w:t>
      </w:r>
    </w:p>
    <w:p w:rsidR="00874778" w:rsidRPr="00E31287" w:rsidRDefault="00874778" w:rsidP="00B27F91">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b/>
          <w:bCs/>
          <w:i/>
          <w:iCs/>
          <w:sz w:val="24"/>
          <w:szCs w:val="24"/>
        </w:rPr>
      </w:pPr>
      <w:r>
        <w:rPr>
          <w:rFonts w:ascii="Cambria" w:hAnsi="Cambria" w:cs="Cambria"/>
          <w:b/>
          <w:bCs/>
          <w:i/>
          <w:iCs/>
          <w:sz w:val="24"/>
          <w:szCs w:val="24"/>
        </w:rPr>
        <w:tab/>
      </w:r>
      <w:r w:rsidRPr="00A6197F">
        <w:rPr>
          <w:rFonts w:ascii="Cambria" w:hAnsi="Cambria" w:cs="Cambria"/>
          <w:b/>
          <w:bCs/>
          <w:i/>
          <w:iCs/>
          <w:sz w:val="24"/>
          <w:szCs w:val="24"/>
        </w:rPr>
        <w:t xml:space="preserve">Non-Plesiosaur </w:t>
      </w:r>
      <w:proofErr w:type="spellStart"/>
      <w:r w:rsidRPr="00A6197F">
        <w:rPr>
          <w:rFonts w:ascii="Cambria" w:hAnsi="Cambria" w:cs="Cambria"/>
          <w:b/>
          <w:bCs/>
          <w:i/>
          <w:iCs/>
          <w:sz w:val="24"/>
          <w:szCs w:val="24"/>
        </w:rPr>
        <w:t>Eosauropterygia</w:t>
      </w:r>
      <w:proofErr w:type="spellEnd"/>
      <w:r>
        <w:rPr>
          <w:rFonts w:ascii="Cambria" w:hAnsi="Cambria" w:cs="Cambria"/>
          <w:b/>
          <w:bCs/>
          <w:i/>
          <w:iCs/>
          <w:sz w:val="24"/>
          <w:szCs w:val="24"/>
        </w:rPr>
        <w:t xml:space="preserve">— </w:t>
      </w:r>
      <w:r w:rsidRPr="00FF14B6">
        <w:rPr>
          <w:rFonts w:ascii="Cambria" w:hAnsi="Cambria" w:cs="Cambria"/>
          <w:sz w:val="24"/>
          <w:szCs w:val="24"/>
        </w:rPr>
        <w:t xml:space="preserve">The reorganization of the pectoral girdle in the </w:t>
      </w:r>
      <w:r w:rsidRPr="00E31287">
        <w:rPr>
          <w:rFonts w:ascii="Cambria" w:hAnsi="Cambria" w:cs="Cambria"/>
          <w:sz w:val="24"/>
          <w:szCs w:val="24"/>
        </w:rPr>
        <w:t xml:space="preserve">basal </w:t>
      </w:r>
      <w:proofErr w:type="spellStart"/>
      <w:r w:rsidRPr="00E31287">
        <w:rPr>
          <w:rFonts w:ascii="Cambria" w:hAnsi="Cambria" w:cs="Cambria"/>
          <w:sz w:val="24"/>
          <w:szCs w:val="24"/>
        </w:rPr>
        <w:t>neodiapsid-pachypleurosaur</w:t>
      </w:r>
      <w:proofErr w:type="spellEnd"/>
      <w:r w:rsidRPr="00E31287">
        <w:rPr>
          <w:rFonts w:ascii="Cambria" w:hAnsi="Cambria" w:cs="Cambria"/>
          <w:sz w:val="24"/>
          <w:szCs w:val="24"/>
        </w:rPr>
        <w:t xml:space="preserve"> is marked by profound morphological transformations (Fig. 6): (1) major reduction of the </w:t>
      </w:r>
      <w:proofErr w:type="spellStart"/>
      <w:r w:rsidRPr="00E31287">
        <w:rPr>
          <w:rFonts w:ascii="Cambria" w:hAnsi="Cambria" w:cs="Cambria"/>
          <w:sz w:val="24"/>
          <w:szCs w:val="24"/>
        </w:rPr>
        <w:t>interclavicle</w:t>
      </w:r>
      <w:proofErr w:type="spellEnd"/>
      <w:r w:rsidRPr="00E31287">
        <w:rPr>
          <w:rFonts w:ascii="Cambria" w:hAnsi="Cambria" w:cs="Cambria"/>
          <w:sz w:val="24"/>
          <w:szCs w:val="24"/>
        </w:rPr>
        <w:t xml:space="preserve"> including the posterior process, (2) the reduction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buttresses, (3) the reduction of the scapula dorsal blade, (4) the</w:t>
      </w:r>
      <w:r w:rsidRPr="00FF14B6">
        <w:rPr>
          <w:rFonts w:ascii="Cambria" w:hAnsi="Cambria" w:cs="Cambria"/>
          <w:sz w:val="24"/>
          <w:szCs w:val="24"/>
        </w:rPr>
        <w:t xml:space="preserv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re-orientation to the horizontal plane, (5) the </w:t>
      </w:r>
      <w:proofErr w:type="spellStart"/>
      <w:r w:rsidRPr="00FF14B6">
        <w:rPr>
          <w:rFonts w:ascii="Cambria" w:hAnsi="Cambria" w:cs="Cambria"/>
          <w:sz w:val="24"/>
          <w:szCs w:val="24"/>
        </w:rPr>
        <w:t>ventralization</w:t>
      </w:r>
      <w:proofErr w:type="spellEnd"/>
      <w:r w:rsidRPr="00FF14B6">
        <w:rPr>
          <w:rFonts w:ascii="Cambria" w:hAnsi="Cambria" w:cs="Cambria"/>
          <w:sz w:val="24"/>
          <w:szCs w:val="24"/>
        </w:rPr>
        <w:t xml:space="preserve"> of the scapula, (6) the formation of the </w:t>
      </w:r>
      <w:proofErr w:type="spellStart"/>
      <w:r w:rsidRPr="00FF14B6">
        <w:rPr>
          <w:rFonts w:ascii="Cambria" w:hAnsi="Cambria" w:cs="Cambria"/>
          <w:sz w:val="24"/>
          <w:szCs w:val="24"/>
        </w:rPr>
        <w:t>clavicular</w:t>
      </w:r>
      <w:proofErr w:type="spellEnd"/>
      <w:r w:rsidRPr="00FF14B6">
        <w:rPr>
          <w:rFonts w:ascii="Cambria" w:hAnsi="Cambria" w:cs="Cambria"/>
          <w:sz w:val="24"/>
          <w:szCs w:val="24"/>
        </w:rPr>
        <w:t>-scapular arch. This important morphological gap is unknown in the fossil record although the answer may lie in Early Triassic marine/transitional sedimentary r</w:t>
      </w:r>
      <w:r w:rsidRPr="00E31287">
        <w:rPr>
          <w:rFonts w:ascii="Cambria" w:hAnsi="Cambria" w:cs="Cambria"/>
          <w:sz w:val="24"/>
          <w:szCs w:val="24"/>
        </w:rPr>
        <w:t xml:space="preserve">ecord. Although </w:t>
      </w:r>
      <w:proofErr w:type="spellStart"/>
      <w:r w:rsidRPr="00E31287">
        <w:rPr>
          <w:rFonts w:ascii="Cambria" w:hAnsi="Cambria" w:cs="Cambria"/>
          <w:sz w:val="24"/>
          <w:szCs w:val="24"/>
        </w:rPr>
        <w:t>nothosaur</w:t>
      </w:r>
      <w:proofErr w:type="spellEnd"/>
      <w:r w:rsidRPr="00E31287">
        <w:rPr>
          <w:rFonts w:ascii="Cambria" w:hAnsi="Cambria" w:cs="Cambria"/>
          <w:sz w:val="24"/>
          <w:szCs w:val="24"/>
        </w:rPr>
        <w:t xml:space="preserve"> and </w:t>
      </w:r>
      <w:proofErr w:type="spellStart"/>
      <w:r w:rsidRPr="00E31287">
        <w:rPr>
          <w:rFonts w:ascii="Cambria" w:hAnsi="Cambria" w:cs="Cambria"/>
          <w:sz w:val="24"/>
          <w:szCs w:val="24"/>
        </w:rPr>
        <w:t>pachypleurosaur</w:t>
      </w:r>
      <w:proofErr w:type="spellEnd"/>
      <w:r w:rsidRPr="00E31287">
        <w:rPr>
          <w:rFonts w:ascii="Cambria" w:hAnsi="Cambria" w:cs="Cambria"/>
          <w:sz w:val="24"/>
          <w:szCs w:val="24"/>
        </w:rPr>
        <w:t xml:space="preserve"> pectoral girdles are somewhat conservative morphologically, they are readily distinct from their basal </w:t>
      </w:r>
      <w:proofErr w:type="spellStart"/>
      <w:r w:rsidRPr="00E31287">
        <w:rPr>
          <w:rFonts w:ascii="Cambria" w:hAnsi="Cambria" w:cs="Cambria"/>
          <w:sz w:val="24"/>
          <w:szCs w:val="24"/>
        </w:rPr>
        <w:t>neodiapsid</w:t>
      </w:r>
      <w:proofErr w:type="spellEnd"/>
      <w:r w:rsidRPr="00E31287">
        <w:rPr>
          <w:rFonts w:ascii="Cambria" w:hAnsi="Cambria" w:cs="Cambria"/>
          <w:sz w:val="24"/>
          <w:szCs w:val="24"/>
        </w:rPr>
        <w:t xml:space="preserve"> ancestors (Fig. 6). These </w:t>
      </w:r>
      <w:proofErr w:type="spellStart"/>
      <w:r w:rsidRPr="00E31287">
        <w:rPr>
          <w:rFonts w:ascii="Cambria" w:hAnsi="Cambria" w:cs="Cambria"/>
          <w:sz w:val="24"/>
          <w:szCs w:val="24"/>
        </w:rPr>
        <w:t>osteological</w:t>
      </w:r>
      <w:proofErr w:type="spellEnd"/>
      <w:r w:rsidRPr="00E31287">
        <w:rPr>
          <w:rFonts w:ascii="Cambria" w:hAnsi="Cambria" w:cs="Cambria"/>
          <w:sz w:val="24"/>
          <w:szCs w:val="24"/>
        </w:rPr>
        <w:t xml:space="preserve">, and inferred mycological modifications are adaptations for a marine lifestyle (e.g., re-orientation of the scapula and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and associated atrophy of </w:t>
      </w:r>
      <w:proofErr w:type="spellStart"/>
      <w:r w:rsidRPr="00E31287">
        <w:rPr>
          <w:rFonts w:ascii="Cambria" w:hAnsi="Cambria" w:cs="Cambria"/>
          <w:sz w:val="24"/>
          <w:szCs w:val="24"/>
        </w:rPr>
        <w:t>terrestriality</w:t>
      </w:r>
      <w:proofErr w:type="spellEnd"/>
      <w:r w:rsidRPr="00E31287">
        <w:rPr>
          <w:rFonts w:ascii="Cambria" w:hAnsi="Cambria" w:cs="Cambria"/>
          <w:sz w:val="24"/>
          <w:szCs w:val="24"/>
        </w:rPr>
        <w:t xml:space="preserve">-related features (e.g., reduction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buttresses, see above). Without understanding these basal transformations, it is not possible to correctly interpret the condition in highly derived </w:t>
      </w:r>
      <w:proofErr w:type="spellStart"/>
      <w:r w:rsidRPr="00E31287">
        <w:rPr>
          <w:rFonts w:ascii="Cambria" w:hAnsi="Cambria" w:cs="Cambria"/>
          <w:sz w:val="24"/>
          <w:szCs w:val="24"/>
        </w:rPr>
        <w:t>eosauropterygians</w:t>
      </w:r>
      <w:proofErr w:type="spellEnd"/>
      <w:r w:rsidRPr="00E31287">
        <w:rPr>
          <w:rFonts w:ascii="Cambria" w:hAnsi="Cambria" w:cs="Cambria"/>
          <w:sz w:val="24"/>
          <w:szCs w:val="24"/>
        </w:rPr>
        <w:t>, such as plesiosaurs.</w:t>
      </w:r>
    </w:p>
    <w:p w:rsidR="00874778" w:rsidRPr="00FF14B6" w:rsidRDefault="00874778" w:rsidP="00B27F91">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E31287">
        <w:rPr>
          <w:rFonts w:ascii="Cambria" w:hAnsi="Cambria" w:cs="Cambria"/>
          <w:sz w:val="24"/>
          <w:szCs w:val="24"/>
        </w:rPr>
        <w:tab/>
        <w:t xml:space="preserve">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is a morphologically conservative element in </w:t>
      </w:r>
      <w:proofErr w:type="spellStart"/>
      <w:r w:rsidRPr="00E31287">
        <w:rPr>
          <w:rFonts w:ascii="Cambria" w:hAnsi="Cambria" w:cs="Cambria"/>
          <w:sz w:val="24"/>
          <w:szCs w:val="24"/>
        </w:rPr>
        <w:t>pachypleurosaurs</w:t>
      </w:r>
      <w:proofErr w:type="spellEnd"/>
      <w:r w:rsidRPr="00E31287">
        <w:rPr>
          <w:rFonts w:ascii="Cambria" w:hAnsi="Cambria" w:cs="Cambria"/>
          <w:sz w:val="24"/>
          <w:szCs w:val="24"/>
        </w:rPr>
        <w:t xml:space="preserve"> and </w:t>
      </w:r>
      <w:proofErr w:type="spellStart"/>
      <w:r w:rsidRPr="00E31287">
        <w:rPr>
          <w:rFonts w:ascii="Cambria" w:hAnsi="Cambria" w:cs="Cambria"/>
          <w:sz w:val="24"/>
          <w:szCs w:val="24"/>
        </w:rPr>
        <w:t>nothosaurs</w:t>
      </w:r>
      <w:proofErr w:type="spellEnd"/>
      <w:r w:rsidRPr="00E31287">
        <w:rPr>
          <w:rFonts w:ascii="Cambria" w:hAnsi="Cambria" w:cs="Cambria"/>
          <w:sz w:val="24"/>
          <w:szCs w:val="24"/>
        </w:rPr>
        <w:t xml:space="preserve"> (</w:t>
      </w:r>
      <w:proofErr w:type="spellStart"/>
      <w:r w:rsidRPr="00E31287">
        <w:rPr>
          <w:rFonts w:ascii="Cambria" w:hAnsi="Cambria" w:cs="Cambria"/>
          <w:sz w:val="24"/>
          <w:szCs w:val="24"/>
        </w:rPr>
        <w:t>Rieppel</w:t>
      </w:r>
      <w:proofErr w:type="spellEnd"/>
      <w:r w:rsidRPr="00E31287">
        <w:rPr>
          <w:rFonts w:ascii="Cambria" w:hAnsi="Cambria" w:cs="Cambria"/>
          <w:sz w:val="24"/>
          <w:szCs w:val="24"/>
        </w:rPr>
        <w:t xml:space="preserve">, 2000, Fig. 6). Across the evolution of </w:t>
      </w:r>
      <w:proofErr w:type="spellStart"/>
      <w:r w:rsidRPr="00E31287">
        <w:rPr>
          <w:rFonts w:ascii="Cambria" w:hAnsi="Cambria" w:cs="Cambria"/>
          <w:sz w:val="24"/>
          <w:szCs w:val="24"/>
        </w:rPr>
        <w:t>Eosauropterygia</w:t>
      </w:r>
      <w:proofErr w:type="spellEnd"/>
      <w:r w:rsidRPr="00E31287">
        <w:rPr>
          <w:rFonts w:ascii="Cambria" w:hAnsi="Cambria" w:cs="Cambria"/>
          <w:sz w:val="24"/>
          <w:szCs w:val="24"/>
        </w:rPr>
        <w:t xml:space="preserve"> the major transformations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occur during the </w:t>
      </w:r>
      <w:proofErr w:type="spellStart"/>
      <w:r w:rsidRPr="00E31287">
        <w:rPr>
          <w:rFonts w:ascii="Cambria" w:hAnsi="Cambria" w:cs="Cambria"/>
          <w:sz w:val="24"/>
          <w:szCs w:val="24"/>
        </w:rPr>
        <w:t>pistosaur</w:t>
      </w:r>
      <w:proofErr w:type="spellEnd"/>
      <w:r w:rsidRPr="00E31287">
        <w:rPr>
          <w:rFonts w:ascii="Cambria" w:hAnsi="Cambria" w:cs="Cambria"/>
          <w:sz w:val="24"/>
          <w:szCs w:val="24"/>
        </w:rPr>
        <w:t xml:space="preserve"> to plesiosaur transition (Fig. 6 and Fig. 5a: note the landmark optimization on the hypothetical ancestor reconstruction at the </w:t>
      </w:r>
      <w:proofErr w:type="spellStart"/>
      <w:r w:rsidRPr="00E31287">
        <w:rPr>
          <w:rFonts w:ascii="Cambria" w:hAnsi="Cambria" w:cs="Cambria"/>
          <w:i/>
          <w:iCs/>
          <w:sz w:val="24"/>
          <w:szCs w:val="24"/>
        </w:rPr>
        <w:t>Corosaurus</w:t>
      </w:r>
      <w:proofErr w:type="spellEnd"/>
      <w:r w:rsidRPr="00E31287">
        <w:rPr>
          <w:rFonts w:ascii="Cambria" w:hAnsi="Cambria" w:cs="Cambria"/>
          <w:sz w:val="24"/>
          <w:szCs w:val="24"/>
        </w:rPr>
        <w:t>/</w:t>
      </w:r>
      <w:proofErr w:type="spellStart"/>
      <w:r w:rsidRPr="00E31287">
        <w:rPr>
          <w:rFonts w:ascii="Cambria" w:hAnsi="Cambria" w:cs="Cambria"/>
          <w:i/>
          <w:iCs/>
          <w:sz w:val="24"/>
          <w:szCs w:val="24"/>
        </w:rPr>
        <w:t>Pistosaurus</w:t>
      </w:r>
      <w:proofErr w:type="spellEnd"/>
      <w:r w:rsidRPr="00E31287">
        <w:rPr>
          <w:rFonts w:ascii="Cambria" w:hAnsi="Cambria" w:cs="Cambria"/>
          <w:sz w:val="24"/>
          <w:szCs w:val="24"/>
        </w:rPr>
        <w:t xml:space="preserve"> node). The major transformations are (see Fig. 5b,c): (1) the</w:t>
      </w:r>
      <w:r w:rsidRPr="00FF14B6">
        <w:rPr>
          <w:rFonts w:ascii="Cambria" w:hAnsi="Cambria" w:cs="Cambria"/>
          <w:sz w:val="24"/>
          <w:szCs w:val="24"/>
        </w:rPr>
        <w:t xml:space="preserve"> median migration of the medial </w:t>
      </w:r>
      <w:proofErr w:type="spellStart"/>
      <w:r w:rsidRPr="00FF14B6">
        <w:rPr>
          <w:rFonts w:ascii="Cambria" w:hAnsi="Cambria" w:cs="Cambria"/>
          <w:sz w:val="24"/>
          <w:szCs w:val="24"/>
        </w:rPr>
        <w:t>coracoscapular</w:t>
      </w:r>
      <w:proofErr w:type="spellEnd"/>
      <w:r w:rsidRPr="00FF14B6">
        <w:rPr>
          <w:rFonts w:ascii="Cambria" w:hAnsi="Cambria" w:cs="Cambria"/>
          <w:sz w:val="24"/>
          <w:szCs w:val="24"/>
        </w:rPr>
        <w:t xml:space="preserve"> contact, with the formation of the anterior projection of the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(landmark 5, accounting for 7.6% of the total tree score); (2) the reorientation of the thickened </w:t>
      </w:r>
      <w:proofErr w:type="spellStart"/>
      <w:r w:rsidRPr="00FF14B6">
        <w:rPr>
          <w:rFonts w:ascii="Cambria" w:hAnsi="Cambria" w:cs="Cambria"/>
          <w:sz w:val="24"/>
          <w:szCs w:val="24"/>
        </w:rPr>
        <w:t>glenoidal</w:t>
      </w:r>
      <w:proofErr w:type="spellEnd"/>
      <w:r w:rsidRPr="00FF14B6">
        <w:rPr>
          <w:rFonts w:ascii="Cambria" w:hAnsi="Cambria" w:cs="Cambria"/>
          <w:sz w:val="24"/>
          <w:szCs w:val="24"/>
        </w:rPr>
        <w:t xml:space="preserve"> portion (landmark 7, accounting with for 8.1% of the total tree score); (3) posterior expansion of the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(landmarks 10, 11, 12, 13, 14, accounting for 40% of the total tree score. </w:t>
      </w:r>
    </w:p>
    <w:p w:rsidR="00874778" w:rsidRPr="00E31287"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FF14B6">
        <w:rPr>
          <w:rFonts w:ascii="Cambria" w:hAnsi="Cambria" w:cs="Cambria"/>
          <w:sz w:val="24"/>
          <w:szCs w:val="24"/>
        </w:rPr>
        <w:tab/>
        <w:t xml:space="preserve">Landmark 5 depicts an analogous model of morphological transformation to that proposed by Liu et al. (2011) </w:t>
      </w:r>
      <w:proofErr w:type="spellStart"/>
      <w:r w:rsidRPr="00FF14B6">
        <w:rPr>
          <w:rFonts w:ascii="Cambria" w:hAnsi="Cambria" w:cs="Cambria"/>
          <w:sz w:val="24"/>
          <w:szCs w:val="24"/>
        </w:rPr>
        <w:t>cladistic</w:t>
      </w:r>
      <w:proofErr w:type="spellEnd"/>
      <w:r w:rsidRPr="00FF14B6">
        <w:rPr>
          <w:rFonts w:ascii="Cambria" w:hAnsi="Cambria" w:cs="Cambria"/>
          <w:sz w:val="24"/>
          <w:szCs w:val="24"/>
        </w:rPr>
        <w:t xml:space="preserve"> analysis. </w:t>
      </w:r>
      <w:proofErr w:type="spellStart"/>
      <w:r w:rsidRPr="00FF14B6">
        <w:rPr>
          <w:rFonts w:ascii="Cambria" w:hAnsi="Cambria" w:cs="Cambria"/>
          <w:sz w:val="24"/>
          <w:szCs w:val="24"/>
        </w:rPr>
        <w:t>Rieppel’s</w:t>
      </w:r>
      <w:proofErr w:type="spellEnd"/>
      <w:r w:rsidRPr="00FF14B6">
        <w:rPr>
          <w:rFonts w:ascii="Cambria" w:hAnsi="Cambria" w:cs="Cambria"/>
          <w:sz w:val="24"/>
          <w:szCs w:val="24"/>
        </w:rPr>
        <w:t xml:space="preserve"> model proposes that the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foramen is much enlarged in plesiosaurs, yet without providing further details on how this transformation occurred. Along these lines, we propose that the median migration of the medial scapula-</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contact left a large opening typically designated in plesiosaurs as the pectoral fenestration, and is homologous to the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foramen in non-plesiosaur </w:t>
      </w:r>
      <w:proofErr w:type="spellStart"/>
      <w:r w:rsidRPr="00FF14B6">
        <w:rPr>
          <w:rFonts w:ascii="Cambria" w:hAnsi="Cambria" w:cs="Cambria"/>
          <w:sz w:val="24"/>
          <w:szCs w:val="24"/>
        </w:rPr>
        <w:t>eosauropterygians</w:t>
      </w:r>
      <w:proofErr w:type="spellEnd"/>
      <w:r w:rsidRPr="00FF14B6">
        <w:rPr>
          <w:rFonts w:ascii="Cambria" w:hAnsi="Cambria" w:cs="Cambria"/>
          <w:sz w:val="24"/>
          <w:szCs w:val="24"/>
        </w:rPr>
        <w:t xml:space="preserve"> (see also </w:t>
      </w:r>
      <w:proofErr w:type="spellStart"/>
      <w:r w:rsidRPr="00FF14B6">
        <w:rPr>
          <w:rFonts w:ascii="Cambria" w:hAnsi="Cambria" w:cs="Cambria"/>
          <w:sz w:val="24"/>
          <w:szCs w:val="24"/>
        </w:rPr>
        <w:t>Araújo</w:t>
      </w:r>
      <w:proofErr w:type="spellEnd"/>
      <w:r w:rsidRPr="00FF14B6">
        <w:rPr>
          <w:rFonts w:ascii="Cambria" w:hAnsi="Cambria" w:cs="Cambria"/>
          <w:sz w:val="24"/>
          <w:szCs w:val="24"/>
        </w:rPr>
        <w:t xml:space="preserve"> and </w:t>
      </w:r>
      <w:proofErr w:type="spellStart"/>
      <w:r w:rsidRPr="00FF14B6">
        <w:rPr>
          <w:rFonts w:ascii="Cambria" w:hAnsi="Cambria" w:cs="Cambria"/>
          <w:sz w:val="24"/>
          <w:szCs w:val="24"/>
        </w:rPr>
        <w:t>Correia</w:t>
      </w:r>
      <w:proofErr w:type="spellEnd"/>
      <w:r>
        <w:rPr>
          <w:rFonts w:ascii="Cambria" w:hAnsi="Cambria" w:cs="Cambria"/>
          <w:sz w:val="24"/>
          <w:szCs w:val="24"/>
        </w:rPr>
        <w:t>,</w:t>
      </w:r>
      <w:r w:rsidRPr="00FF14B6">
        <w:rPr>
          <w:rFonts w:ascii="Cambria" w:hAnsi="Cambria" w:cs="Cambria"/>
          <w:sz w:val="24"/>
          <w:szCs w:val="24"/>
        </w:rPr>
        <w:t xml:space="preserve"> in press). Landmark 7 depicts the </w:t>
      </w:r>
      <w:r w:rsidRPr="00E31287">
        <w:rPr>
          <w:rFonts w:ascii="Cambria" w:hAnsi="Cambria" w:cs="Cambria"/>
          <w:sz w:val="24"/>
          <w:szCs w:val="24"/>
        </w:rPr>
        <w:t xml:space="preserve">observation made by Sues (1987) in which the thickened </w:t>
      </w:r>
      <w:proofErr w:type="spellStart"/>
      <w:r w:rsidRPr="00E31287">
        <w:rPr>
          <w:rFonts w:ascii="Cambria" w:hAnsi="Cambria" w:cs="Cambria"/>
          <w:sz w:val="24"/>
          <w:szCs w:val="24"/>
        </w:rPr>
        <w:t>glenoidal</w:t>
      </w:r>
      <w:proofErr w:type="spellEnd"/>
      <w:r w:rsidRPr="00E31287">
        <w:rPr>
          <w:rFonts w:ascii="Cambria" w:hAnsi="Cambria" w:cs="Cambria"/>
          <w:sz w:val="24"/>
          <w:szCs w:val="24"/>
        </w:rPr>
        <w:t xml:space="preserve"> portion of </w:t>
      </w:r>
      <w:proofErr w:type="spellStart"/>
      <w:r w:rsidRPr="00E31287">
        <w:rPr>
          <w:rFonts w:ascii="Cambria" w:hAnsi="Cambria" w:cs="Cambria"/>
          <w:i/>
          <w:iCs/>
          <w:sz w:val="24"/>
          <w:szCs w:val="24"/>
        </w:rPr>
        <w:t>Pistosaurus</w:t>
      </w:r>
      <w:proofErr w:type="spellEnd"/>
      <w:r w:rsidRPr="00E31287">
        <w:rPr>
          <w:rFonts w:ascii="Cambria" w:hAnsi="Cambria" w:cs="Cambria"/>
          <w:sz w:val="24"/>
          <w:szCs w:val="24"/>
        </w:rPr>
        <w:t xml:space="preserve"> is oriented diagonally relative to the </w:t>
      </w:r>
      <w:proofErr w:type="spellStart"/>
      <w:r w:rsidRPr="00E31287">
        <w:rPr>
          <w:rFonts w:ascii="Cambria" w:hAnsi="Cambria" w:cs="Cambria"/>
          <w:sz w:val="24"/>
          <w:szCs w:val="24"/>
        </w:rPr>
        <w:t>anterioposterior</w:t>
      </w:r>
      <w:proofErr w:type="spellEnd"/>
      <w:r w:rsidRPr="00E31287">
        <w:rPr>
          <w:rFonts w:ascii="Cambria" w:hAnsi="Cambria" w:cs="Cambria"/>
          <w:sz w:val="24"/>
          <w:szCs w:val="24"/>
        </w:rPr>
        <w:t xml:space="preserve"> axis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but in more derived </w:t>
      </w:r>
      <w:proofErr w:type="spellStart"/>
      <w:r w:rsidRPr="00E31287">
        <w:rPr>
          <w:rFonts w:ascii="Cambria" w:hAnsi="Cambria" w:cs="Cambria"/>
          <w:sz w:val="24"/>
          <w:szCs w:val="24"/>
        </w:rPr>
        <w:t>sauropterygians</w:t>
      </w:r>
      <w:proofErr w:type="spellEnd"/>
      <w:r w:rsidRPr="00E31287">
        <w:rPr>
          <w:rFonts w:ascii="Cambria" w:hAnsi="Cambria" w:cs="Cambria"/>
          <w:sz w:val="24"/>
          <w:szCs w:val="24"/>
        </w:rPr>
        <w:t xml:space="preserve"> the thickened </w:t>
      </w:r>
      <w:proofErr w:type="spellStart"/>
      <w:r w:rsidRPr="00E31287">
        <w:rPr>
          <w:rFonts w:ascii="Cambria" w:hAnsi="Cambria" w:cs="Cambria"/>
          <w:sz w:val="24"/>
          <w:szCs w:val="24"/>
        </w:rPr>
        <w:t>glenoidal</w:t>
      </w:r>
      <w:proofErr w:type="spellEnd"/>
      <w:r w:rsidRPr="00E31287">
        <w:rPr>
          <w:rFonts w:ascii="Cambria" w:hAnsi="Cambria" w:cs="Cambria"/>
          <w:sz w:val="24"/>
          <w:szCs w:val="24"/>
        </w:rPr>
        <w:t xml:space="preserve"> portion is oriented transversely. </w:t>
      </w:r>
    </w:p>
    <w:p w:rsidR="00874778" w:rsidRPr="00FF14B6" w:rsidRDefault="00874778" w:rsidP="00B27F91">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E31287">
        <w:rPr>
          <w:rFonts w:ascii="Cambria" w:hAnsi="Cambria" w:cs="Cambria"/>
          <w:sz w:val="24"/>
          <w:szCs w:val="24"/>
        </w:rPr>
        <w:tab/>
        <w:t xml:space="preserve">Landmarks 10 through 14 depict the expansion of the </w:t>
      </w:r>
      <w:proofErr w:type="spellStart"/>
      <w:r w:rsidRPr="00E31287">
        <w:rPr>
          <w:rFonts w:ascii="Cambria" w:hAnsi="Cambria" w:cs="Cambria"/>
          <w:sz w:val="24"/>
          <w:szCs w:val="24"/>
        </w:rPr>
        <w:t>coracoid’s</w:t>
      </w:r>
      <w:proofErr w:type="spellEnd"/>
      <w:r w:rsidRPr="00E31287">
        <w:rPr>
          <w:rFonts w:ascii="Cambria" w:hAnsi="Cambria" w:cs="Cambria"/>
          <w:sz w:val="24"/>
          <w:szCs w:val="24"/>
        </w:rPr>
        <w:t xml:space="preserve"> lateral border </w:t>
      </w:r>
      <w:proofErr w:type="spellStart"/>
      <w:r w:rsidRPr="00E31287">
        <w:rPr>
          <w:rFonts w:ascii="Cambria" w:hAnsi="Cambria" w:cs="Cambria"/>
          <w:sz w:val="24"/>
          <w:szCs w:val="24"/>
        </w:rPr>
        <w:t>posteriorly</w:t>
      </w:r>
      <w:proofErr w:type="spellEnd"/>
      <w:r w:rsidRPr="00E31287">
        <w:rPr>
          <w:rFonts w:ascii="Cambria" w:hAnsi="Cambria" w:cs="Cambria"/>
          <w:sz w:val="24"/>
          <w:szCs w:val="24"/>
        </w:rPr>
        <w:t xml:space="preserve">, previously noted by Watson (1924), which is thought to be a result of an muscle attachment area increase for the </w:t>
      </w:r>
      <w:proofErr w:type="spellStart"/>
      <w:r w:rsidRPr="00E31287">
        <w:rPr>
          <w:rFonts w:ascii="Cambria" w:hAnsi="Cambria" w:cs="Cambria"/>
          <w:sz w:val="24"/>
          <w:szCs w:val="24"/>
        </w:rPr>
        <w:t>coracobrachialis</w:t>
      </w:r>
      <w:proofErr w:type="spellEnd"/>
      <w:r w:rsidRPr="00E31287">
        <w:rPr>
          <w:rFonts w:ascii="Cambria" w:hAnsi="Cambria" w:cs="Cambria"/>
          <w:sz w:val="24"/>
          <w:szCs w:val="24"/>
        </w:rPr>
        <w:t xml:space="preserve"> and </w:t>
      </w:r>
      <w:proofErr w:type="spellStart"/>
      <w:r w:rsidRPr="00E31287">
        <w:rPr>
          <w:rFonts w:ascii="Cambria" w:hAnsi="Cambria" w:cs="Cambria"/>
          <w:sz w:val="24"/>
          <w:szCs w:val="24"/>
        </w:rPr>
        <w:t>brachialis</w:t>
      </w:r>
      <w:proofErr w:type="spellEnd"/>
      <w:r w:rsidRPr="00E31287">
        <w:rPr>
          <w:rFonts w:ascii="Cambria" w:hAnsi="Cambria" w:cs="Cambria"/>
          <w:sz w:val="24"/>
          <w:szCs w:val="24"/>
        </w:rPr>
        <w:t xml:space="preserve"> in derived </w:t>
      </w:r>
      <w:proofErr w:type="spellStart"/>
      <w:r w:rsidRPr="00E31287">
        <w:rPr>
          <w:rFonts w:ascii="Cambria" w:hAnsi="Cambria" w:cs="Cambria"/>
          <w:sz w:val="24"/>
          <w:szCs w:val="24"/>
        </w:rPr>
        <w:t>pistosaurs</w:t>
      </w:r>
      <w:proofErr w:type="spellEnd"/>
      <w:r w:rsidRPr="00E31287">
        <w:rPr>
          <w:rFonts w:ascii="Cambria" w:hAnsi="Cambria" w:cs="Cambria"/>
          <w:sz w:val="24"/>
          <w:szCs w:val="24"/>
        </w:rPr>
        <w:t xml:space="preserve"> and plesiosaurs (Fig. 5a). These muscles together with the </w:t>
      </w:r>
      <w:proofErr w:type="spellStart"/>
      <w:r w:rsidRPr="00E31287">
        <w:rPr>
          <w:rFonts w:ascii="Cambria" w:hAnsi="Cambria" w:cs="Cambria"/>
          <w:sz w:val="24"/>
          <w:szCs w:val="24"/>
        </w:rPr>
        <w:t>supracoracoideus</w:t>
      </w:r>
      <w:proofErr w:type="spellEnd"/>
      <w:r w:rsidRPr="00E31287">
        <w:rPr>
          <w:rFonts w:ascii="Cambria" w:hAnsi="Cambria" w:cs="Cambria"/>
          <w:sz w:val="24"/>
          <w:szCs w:val="24"/>
        </w:rPr>
        <w:t xml:space="preserve"> form a developmentally cohesive muscle group in reptiles called the ventral mass musculature (</w:t>
      </w:r>
      <w:proofErr w:type="spellStart"/>
      <w:r w:rsidRPr="00E31287">
        <w:rPr>
          <w:rFonts w:ascii="Cambria" w:hAnsi="Cambria" w:cs="Cambria"/>
          <w:sz w:val="24"/>
          <w:szCs w:val="24"/>
        </w:rPr>
        <w:t>Sewertzoff</w:t>
      </w:r>
      <w:proofErr w:type="spellEnd"/>
      <w:r w:rsidRPr="00E31287">
        <w:rPr>
          <w:rFonts w:ascii="Cambria" w:hAnsi="Cambria" w:cs="Cambria"/>
          <w:sz w:val="24"/>
          <w:szCs w:val="24"/>
        </w:rPr>
        <w:t>, 1904).</w:t>
      </w:r>
      <w:r w:rsidRPr="00FF14B6">
        <w:rPr>
          <w:rFonts w:ascii="Cambria" w:hAnsi="Cambria" w:cs="Cambria"/>
          <w:sz w:val="24"/>
          <w:szCs w:val="24"/>
        </w:rPr>
        <w:t xml:space="preserve">  </w:t>
      </w: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i/>
          <w:iCs/>
          <w:sz w:val="24"/>
          <w:szCs w:val="24"/>
        </w:rPr>
      </w:pPr>
    </w:p>
    <w:p w:rsidR="00874778" w:rsidRPr="00F5493E" w:rsidRDefault="00874778" w:rsidP="00A6197F">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b/>
          <w:bCs/>
          <w:i/>
          <w:iCs/>
          <w:sz w:val="24"/>
          <w:szCs w:val="24"/>
        </w:rPr>
      </w:pPr>
      <w:r>
        <w:rPr>
          <w:rFonts w:ascii="Cambria" w:hAnsi="Cambria" w:cs="Cambria"/>
          <w:b/>
          <w:bCs/>
          <w:i/>
          <w:iCs/>
          <w:sz w:val="24"/>
          <w:szCs w:val="24"/>
        </w:rPr>
        <w:tab/>
      </w:r>
      <w:r w:rsidRPr="00A6197F">
        <w:rPr>
          <w:rFonts w:ascii="Cambria" w:hAnsi="Cambria" w:cs="Cambria"/>
          <w:b/>
          <w:bCs/>
          <w:i/>
          <w:iCs/>
          <w:sz w:val="24"/>
          <w:szCs w:val="24"/>
        </w:rPr>
        <w:t>Plesiosaurs</w:t>
      </w:r>
      <w:r>
        <w:rPr>
          <w:rFonts w:ascii="Cambria" w:hAnsi="Cambria" w:cs="Cambria"/>
          <w:b/>
          <w:bCs/>
          <w:i/>
          <w:iCs/>
          <w:sz w:val="24"/>
          <w:szCs w:val="24"/>
        </w:rPr>
        <w:t xml:space="preserve">— </w:t>
      </w:r>
      <w:r w:rsidRPr="00FF14B6">
        <w:rPr>
          <w:rFonts w:ascii="Cambria" w:hAnsi="Cambria" w:cs="Cambria"/>
          <w:sz w:val="24"/>
          <w:szCs w:val="24"/>
        </w:rPr>
        <w:t xml:space="preserve">The morphological disparity among the pectoral girdle elements in </w:t>
      </w:r>
      <w:proofErr w:type="spellStart"/>
      <w:r w:rsidRPr="00FF14B6">
        <w:rPr>
          <w:rFonts w:ascii="Cambria" w:hAnsi="Cambria" w:cs="Cambria"/>
          <w:sz w:val="24"/>
          <w:szCs w:val="24"/>
        </w:rPr>
        <w:t>Plesiosauria</w:t>
      </w:r>
      <w:proofErr w:type="spellEnd"/>
      <w:r w:rsidRPr="00FF14B6">
        <w:rPr>
          <w:rFonts w:ascii="Cambria" w:hAnsi="Cambria" w:cs="Cambria"/>
          <w:sz w:val="24"/>
          <w:szCs w:val="24"/>
        </w:rPr>
        <w:t xml:space="preserve"> has been acknowledged as having </w:t>
      </w:r>
      <w:proofErr w:type="spellStart"/>
      <w:r w:rsidRPr="00FF14B6">
        <w:rPr>
          <w:rFonts w:ascii="Cambria" w:hAnsi="Cambria" w:cs="Cambria"/>
          <w:sz w:val="24"/>
          <w:szCs w:val="24"/>
        </w:rPr>
        <w:t>phylogenetic</w:t>
      </w:r>
      <w:proofErr w:type="spellEnd"/>
      <w:r w:rsidRPr="00FF14B6">
        <w:rPr>
          <w:rFonts w:ascii="Cambria" w:hAnsi="Cambria" w:cs="Cambria"/>
          <w:sz w:val="24"/>
          <w:szCs w:val="24"/>
        </w:rPr>
        <w:t xml:space="preserve"> significance by White (1940) and Welles (1962), but has only recently been codified and used in </w:t>
      </w:r>
      <w:proofErr w:type="spellStart"/>
      <w:r w:rsidRPr="00FF14B6">
        <w:rPr>
          <w:rFonts w:ascii="Cambria" w:hAnsi="Cambria" w:cs="Cambria"/>
          <w:sz w:val="24"/>
          <w:szCs w:val="24"/>
        </w:rPr>
        <w:t>phylogenetic</w:t>
      </w:r>
      <w:proofErr w:type="spellEnd"/>
      <w:r w:rsidRPr="00FF14B6">
        <w:rPr>
          <w:rFonts w:ascii="Cambria" w:hAnsi="Cambria" w:cs="Cambria"/>
          <w:sz w:val="24"/>
          <w:szCs w:val="24"/>
        </w:rPr>
        <w:t xml:space="preserve"> analysis (O’Keefe</w:t>
      </w:r>
      <w:r>
        <w:rPr>
          <w:rFonts w:ascii="Cambria" w:hAnsi="Cambria" w:cs="Cambria"/>
          <w:sz w:val="24"/>
          <w:szCs w:val="24"/>
        </w:rPr>
        <w:t>, 2001;</w:t>
      </w:r>
      <w:r w:rsidRPr="00FF14B6">
        <w:rPr>
          <w:rFonts w:ascii="Cambria" w:hAnsi="Cambria" w:cs="Cambria"/>
          <w:sz w:val="24"/>
          <w:szCs w:val="24"/>
        </w:rPr>
        <w:t>Drukenmiller</w:t>
      </w:r>
      <w:r>
        <w:rPr>
          <w:rFonts w:ascii="Cambria" w:hAnsi="Cambria" w:cs="Cambria"/>
          <w:sz w:val="24"/>
          <w:szCs w:val="24"/>
        </w:rPr>
        <w:t>&amp;</w:t>
      </w:r>
      <w:r w:rsidRPr="00FF14B6">
        <w:rPr>
          <w:rFonts w:ascii="Cambria" w:hAnsi="Cambria" w:cs="Cambria"/>
          <w:sz w:val="24"/>
          <w:szCs w:val="24"/>
        </w:rPr>
        <w:t xml:space="preserve"> Russell</w:t>
      </w:r>
      <w:r>
        <w:rPr>
          <w:rFonts w:ascii="Cambria" w:hAnsi="Cambria" w:cs="Cambria"/>
          <w:sz w:val="24"/>
          <w:szCs w:val="24"/>
        </w:rPr>
        <w:t>,</w:t>
      </w:r>
      <w:r w:rsidRPr="00FF14B6">
        <w:rPr>
          <w:rFonts w:ascii="Cambria" w:hAnsi="Cambria" w:cs="Cambria"/>
          <w:sz w:val="24"/>
          <w:szCs w:val="24"/>
        </w:rPr>
        <w:t xml:space="preserve"> 2008</w:t>
      </w:r>
      <w:r>
        <w:rPr>
          <w:rFonts w:ascii="Cambria" w:hAnsi="Cambria" w:cs="Cambria"/>
          <w:sz w:val="24"/>
          <w:szCs w:val="24"/>
        </w:rPr>
        <w:t>;</w:t>
      </w:r>
      <w:r w:rsidRPr="00FF14B6">
        <w:rPr>
          <w:rFonts w:ascii="Cambria" w:hAnsi="Cambria" w:cs="Cambria"/>
          <w:sz w:val="24"/>
          <w:szCs w:val="24"/>
        </w:rPr>
        <w:t xml:space="preserve"> Ketchum &amp; Benson</w:t>
      </w:r>
      <w:r>
        <w:rPr>
          <w:rFonts w:ascii="Cambria" w:hAnsi="Cambria" w:cs="Cambria"/>
          <w:sz w:val="24"/>
          <w:szCs w:val="24"/>
        </w:rPr>
        <w:t>,</w:t>
      </w:r>
      <w:r w:rsidRPr="00FF14B6">
        <w:rPr>
          <w:rFonts w:ascii="Cambria" w:hAnsi="Cambria" w:cs="Cambria"/>
          <w:sz w:val="24"/>
          <w:szCs w:val="24"/>
        </w:rPr>
        <w:t xml:space="preserve"> 2010</w:t>
      </w:r>
      <w:r>
        <w:rPr>
          <w:rFonts w:ascii="Cambria" w:hAnsi="Cambria" w:cs="Cambria"/>
          <w:sz w:val="24"/>
          <w:szCs w:val="24"/>
        </w:rPr>
        <w:t>;</w:t>
      </w:r>
      <w:r w:rsidRPr="00FF14B6">
        <w:rPr>
          <w:rFonts w:ascii="Cambria" w:hAnsi="Cambria" w:cs="Cambria"/>
          <w:sz w:val="24"/>
          <w:szCs w:val="24"/>
        </w:rPr>
        <w:t xml:space="preserve"> Benson et al.</w:t>
      </w:r>
      <w:r>
        <w:rPr>
          <w:rFonts w:ascii="Cambria" w:hAnsi="Cambria" w:cs="Cambria"/>
          <w:sz w:val="24"/>
          <w:szCs w:val="24"/>
        </w:rPr>
        <w:t>,</w:t>
      </w:r>
      <w:r w:rsidRPr="00FF14B6">
        <w:rPr>
          <w:rFonts w:ascii="Cambria" w:hAnsi="Cambria" w:cs="Cambria"/>
          <w:sz w:val="24"/>
          <w:szCs w:val="24"/>
        </w:rPr>
        <w:t xml:space="preserve"> 2012</w:t>
      </w:r>
      <w:r>
        <w:rPr>
          <w:rFonts w:ascii="Cambria" w:hAnsi="Cambria" w:cs="Cambria"/>
          <w:sz w:val="24"/>
          <w:szCs w:val="24"/>
        </w:rPr>
        <w:t>;</w:t>
      </w:r>
      <w:r w:rsidRPr="00FF14B6">
        <w:rPr>
          <w:rFonts w:ascii="Cambria" w:hAnsi="Cambria" w:cs="Cambria"/>
          <w:sz w:val="24"/>
          <w:szCs w:val="24"/>
        </w:rPr>
        <w:t xml:space="preserve"> Evans</w:t>
      </w:r>
      <w:r>
        <w:rPr>
          <w:rFonts w:ascii="Cambria" w:hAnsi="Cambria" w:cs="Cambria"/>
          <w:sz w:val="24"/>
          <w:szCs w:val="24"/>
        </w:rPr>
        <w:t>,</w:t>
      </w:r>
      <w:r w:rsidRPr="00FF14B6">
        <w:rPr>
          <w:rFonts w:ascii="Cambria" w:hAnsi="Cambria" w:cs="Cambria"/>
          <w:sz w:val="24"/>
          <w:szCs w:val="24"/>
        </w:rPr>
        <w:t xml:space="preserve"> 2012, Benson </w:t>
      </w:r>
      <w:r>
        <w:rPr>
          <w:rFonts w:ascii="Cambria" w:hAnsi="Cambria" w:cs="Cambria"/>
          <w:sz w:val="24"/>
          <w:szCs w:val="24"/>
        </w:rPr>
        <w:t>&amp;</w:t>
      </w:r>
      <w:proofErr w:type="spellStart"/>
      <w:r w:rsidRPr="00FF14B6">
        <w:rPr>
          <w:rFonts w:ascii="Cambria" w:hAnsi="Cambria" w:cs="Cambria"/>
          <w:sz w:val="24"/>
          <w:szCs w:val="24"/>
        </w:rPr>
        <w:t>Druckenmiller</w:t>
      </w:r>
      <w:proofErr w:type="spellEnd"/>
      <w:r>
        <w:rPr>
          <w:rFonts w:ascii="Cambria" w:hAnsi="Cambria" w:cs="Cambria"/>
          <w:sz w:val="24"/>
          <w:szCs w:val="24"/>
        </w:rPr>
        <w:t>,</w:t>
      </w:r>
      <w:r w:rsidRPr="00FF14B6">
        <w:rPr>
          <w:rFonts w:ascii="Cambria" w:hAnsi="Cambria" w:cs="Cambria"/>
          <w:sz w:val="24"/>
          <w:szCs w:val="24"/>
        </w:rPr>
        <w:t xml:space="preserve"> 2014). </w:t>
      </w:r>
      <w:proofErr w:type="spellStart"/>
      <w:r w:rsidRPr="00FF14B6">
        <w:rPr>
          <w:rFonts w:ascii="Cambria" w:hAnsi="Cambria" w:cs="Cambria"/>
          <w:sz w:val="24"/>
          <w:szCs w:val="24"/>
        </w:rPr>
        <w:t>Microcleididae</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sensu</w:t>
      </w:r>
      <w:proofErr w:type="spellEnd"/>
      <w:r w:rsidRPr="00FF14B6">
        <w:rPr>
          <w:rFonts w:ascii="Cambria" w:hAnsi="Cambria" w:cs="Cambria"/>
          <w:sz w:val="24"/>
          <w:szCs w:val="24"/>
        </w:rPr>
        <w:t xml:space="preserve"> Benson et al.</w:t>
      </w:r>
      <w:r>
        <w:rPr>
          <w:rFonts w:ascii="Cambria" w:hAnsi="Cambria" w:cs="Cambria"/>
          <w:sz w:val="24"/>
          <w:szCs w:val="24"/>
        </w:rPr>
        <w:t>,</w:t>
      </w:r>
      <w:r w:rsidRPr="00FF14B6">
        <w:rPr>
          <w:rFonts w:ascii="Cambria" w:hAnsi="Cambria" w:cs="Cambria"/>
          <w:sz w:val="24"/>
          <w:szCs w:val="24"/>
        </w:rPr>
        <w:t xml:space="preserve"> 2012), possesses the </w:t>
      </w:r>
      <w:proofErr w:type="spellStart"/>
      <w:r w:rsidRPr="00FF14B6">
        <w:rPr>
          <w:rFonts w:ascii="Cambria" w:hAnsi="Cambria" w:cs="Cambria"/>
          <w:sz w:val="24"/>
          <w:szCs w:val="24"/>
        </w:rPr>
        <w:t>plesiomorphic</w:t>
      </w:r>
      <w:proofErr w:type="spellEnd"/>
      <w:r w:rsidRPr="00FF14B6">
        <w:rPr>
          <w:rFonts w:ascii="Cambria" w:hAnsi="Cambria" w:cs="Cambria"/>
          <w:sz w:val="24"/>
          <w:szCs w:val="24"/>
        </w:rPr>
        <w:t xml:space="preserve"> conditions of a broad </w:t>
      </w:r>
      <w:proofErr w:type="spellStart"/>
      <w:r w:rsidRPr="00FF14B6">
        <w:rPr>
          <w:rFonts w:ascii="Cambria" w:hAnsi="Cambria" w:cs="Cambria"/>
          <w:sz w:val="24"/>
          <w:szCs w:val="24"/>
        </w:rPr>
        <w:t>preglenoid</w:t>
      </w:r>
      <w:proofErr w:type="spellEnd"/>
      <w:r w:rsidRPr="00FF14B6">
        <w:rPr>
          <w:rFonts w:ascii="Cambria" w:hAnsi="Cambria" w:cs="Cambria"/>
          <w:sz w:val="24"/>
          <w:szCs w:val="24"/>
        </w:rPr>
        <w:t xml:space="preserve"> projection, and reduced ventral portion of the scapula, reduced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foramen, as well as retention of large clavicles and </w:t>
      </w:r>
      <w:proofErr w:type="spellStart"/>
      <w:r w:rsidRPr="00FF14B6">
        <w:rPr>
          <w:rFonts w:ascii="Cambria" w:hAnsi="Cambria" w:cs="Cambria"/>
          <w:sz w:val="24"/>
          <w:szCs w:val="24"/>
        </w:rPr>
        <w:t>interclavicle</w:t>
      </w:r>
      <w:proofErr w:type="spellEnd"/>
      <w:r w:rsidRPr="00FF14B6">
        <w:rPr>
          <w:rFonts w:ascii="Cambria" w:hAnsi="Cambria" w:cs="Cambria"/>
          <w:sz w:val="24"/>
          <w:szCs w:val="24"/>
        </w:rPr>
        <w:t xml:space="preserve"> (e.g., </w:t>
      </w:r>
      <w:proofErr w:type="spellStart"/>
      <w:r w:rsidRPr="00FF14B6">
        <w:rPr>
          <w:rFonts w:ascii="Cambria" w:hAnsi="Cambria" w:cs="Cambria"/>
          <w:i/>
          <w:iCs/>
          <w:sz w:val="24"/>
          <w:szCs w:val="24"/>
        </w:rPr>
        <w:t>Westphaliosaurus</w:t>
      </w:r>
      <w:proofErr w:type="spellEnd"/>
      <w:r w:rsidRPr="00FF14B6">
        <w:rPr>
          <w:rFonts w:ascii="Cambria" w:hAnsi="Cambria" w:cs="Cambria"/>
          <w:sz w:val="24"/>
          <w:szCs w:val="24"/>
        </w:rPr>
        <w:t xml:space="preserve">, </w:t>
      </w:r>
      <w:proofErr w:type="spellStart"/>
      <w:r w:rsidRPr="00FF14B6">
        <w:rPr>
          <w:rFonts w:ascii="Cambria" w:hAnsi="Cambria" w:cs="Cambria"/>
          <w:i/>
          <w:iCs/>
          <w:sz w:val="24"/>
          <w:szCs w:val="24"/>
        </w:rPr>
        <w:t>Seeleyosaurus</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Leptocleididae</w:t>
      </w:r>
      <w:proofErr w:type="spellEnd"/>
      <w:r w:rsidRPr="00FF14B6">
        <w:rPr>
          <w:rFonts w:ascii="Cambria" w:hAnsi="Cambria" w:cs="Cambria"/>
          <w:sz w:val="24"/>
          <w:szCs w:val="24"/>
        </w:rPr>
        <w:t xml:space="preserve"> share affinities with the </w:t>
      </w:r>
      <w:proofErr w:type="spellStart"/>
      <w:r w:rsidRPr="00FF14B6">
        <w:rPr>
          <w:rFonts w:ascii="Cambria" w:hAnsi="Cambria" w:cs="Cambria"/>
          <w:sz w:val="24"/>
          <w:szCs w:val="24"/>
        </w:rPr>
        <w:t>Polycotylidae</w:t>
      </w:r>
      <w:proofErr w:type="spellEnd"/>
      <w:r w:rsidRPr="00FF14B6">
        <w:rPr>
          <w:rFonts w:ascii="Cambria" w:hAnsi="Cambria" w:cs="Cambria"/>
          <w:sz w:val="24"/>
          <w:szCs w:val="24"/>
        </w:rPr>
        <w:t xml:space="preserve"> pectoral girdle in havin</w:t>
      </w:r>
      <w:r w:rsidRPr="00E31287">
        <w:rPr>
          <w:rFonts w:ascii="Cambria" w:hAnsi="Cambria" w:cs="Cambria"/>
          <w:sz w:val="24"/>
          <w:szCs w:val="24"/>
        </w:rPr>
        <w:t xml:space="preserve">g a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median perf</w:t>
      </w:r>
      <w:r w:rsidRPr="00E31287">
        <w:rPr>
          <w:rFonts w:ascii="Cambria" w:hAnsi="Cambria" w:cs="Cambria"/>
          <w:bCs/>
          <w:sz w:val="24"/>
          <w:szCs w:val="24"/>
        </w:rPr>
        <w:t>o</w:t>
      </w:r>
      <w:r w:rsidRPr="00E31287">
        <w:rPr>
          <w:rFonts w:ascii="Cambria" w:hAnsi="Cambria" w:cs="Cambria"/>
          <w:sz w:val="24"/>
          <w:szCs w:val="24"/>
        </w:rPr>
        <w:t xml:space="preserve">rations and a narrow but </w:t>
      </w:r>
      <w:proofErr w:type="spellStart"/>
      <w:r w:rsidRPr="00E31287">
        <w:rPr>
          <w:rFonts w:ascii="Cambria" w:hAnsi="Cambria" w:cs="Cambria"/>
          <w:sz w:val="24"/>
          <w:szCs w:val="24"/>
        </w:rPr>
        <w:t>anteriorly</w:t>
      </w:r>
      <w:proofErr w:type="spellEnd"/>
      <w:r w:rsidRPr="00E31287">
        <w:rPr>
          <w:rFonts w:ascii="Cambria" w:hAnsi="Cambria" w:cs="Cambria"/>
          <w:sz w:val="24"/>
          <w:szCs w:val="24"/>
        </w:rPr>
        <w:t xml:space="preserve"> expanded </w:t>
      </w:r>
      <w:proofErr w:type="spellStart"/>
      <w:r w:rsidRPr="00E31287">
        <w:rPr>
          <w:rFonts w:ascii="Cambria" w:hAnsi="Cambria" w:cs="Cambria"/>
          <w:sz w:val="24"/>
          <w:szCs w:val="24"/>
        </w:rPr>
        <w:t>preglenoid</w:t>
      </w:r>
      <w:proofErr w:type="spellEnd"/>
      <w:r w:rsidRPr="00E31287">
        <w:rPr>
          <w:rFonts w:ascii="Cambria" w:hAnsi="Cambria" w:cs="Cambria"/>
          <w:sz w:val="24"/>
          <w:szCs w:val="24"/>
        </w:rPr>
        <w:t xml:space="preserve"> projection (Fig. 6). On the other hand, </w:t>
      </w:r>
      <w:proofErr w:type="spellStart"/>
      <w:r w:rsidRPr="00E31287">
        <w:rPr>
          <w:rFonts w:ascii="Cambria" w:hAnsi="Cambria" w:cs="Cambria"/>
          <w:sz w:val="24"/>
          <w:szCs w:val="24"/>
        </w:rPr>
        <w:t>Cryptocledidae</w:t>
      </w:r>
      <w:proofErr w:type="spellEnd"/>
      <w:r w:rsidRPr="00E31287">
        <w:rPr>
          <w:rFonts w:ascii="Cambria" w:hAnsi="Cambria" w:cs="Cambria"/>
          <w:sz w:val="24"/>
          <w:szCs w:val="24"/>
        </w:rPr>
        <w:t xml:space="preserve"> (</w:t>
      </w:r>
      <w:proofErr w:type="spellStart"/>
      <w:r w:rsidRPr="00E31287">
        <w:rPr>
          <w:rFonts w:ascii="Cambria" w:hAnsi="Cambria" w:cs="Cambria"/>
          <w:sz w:val="24"/>
          <w:szCs w:val="24"/>
        </w:rPr>
        <w:t>sensu</w:t>
      </w:r>
      <w:proofErr w:type="spellEnd"/>
      <w:r w:rsidRPr="00E31287">
        <w:rPr>
          <w:rFonts w:ascii="Cambria" w:hAnsi="Cambria" w:cs="Cambria"/>
          <w:sz w:val="24"/>
          <w:szCs w:val="24"/>
        </w:rPr>
        <w:t xml:space="preserve"> Evans, 2012) shares affinities with </w:t>
      </w:r>
      <w:proofErr w:type="spellStart"/>
      <w:r w:rsidRPr="00E31287">
        <w:rPr>
          <w:rFonts w:ascii="Cambria" w:hAnsi="Cambria" w:cs="Cambria"/>
          <w:sz w:val="24"/>
          <w:szCs w:val="24"/>
        </w:rPr>
        <w:t>Elasmosauridae</w:t>
      </w:r>
      <w:proofErr w:type="spellEnd"/>
      <w:r w:rsidRPr="00E31287">
        <w:rPr>
          <w:rFonts w:ascii="Cambria" w:hAnsi="Cambria" w:cs="Cambria"/>
          <w:sz w:val="24"/>
          <w:szCs w:val="24"/>
        </w:rPr>
        <w:t xml:space="preserve"> (Fig.</w:t>
      </w:r>
      <w:r>
        <w:rPr>
          <w:rFonts w:ascii="Cambria" w:hAnsi="Cambria" w:cs="Cambria"/>
          <w:sz w:val="24"/>
          <w:szCs w:val="24"/>
        </w:rPr>
        <w:t xml:space="preserve"> 4</w:t>
      </w:r>
      <w:r w:rsidRPr="00FF14B6">
        <w:rPr>
          <w:rFonts w:ascii="Cambria" w:hAnsi="Cambria" w:cs="Cambria"/>
          <w:sz w:val="24"/>
          <w:szCs w:val="24"/>
        </w:rPr>
        <w:t xml:space="preserve">), but does not possess posterior lateral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wings and no </w:t>
      </w:r>
      <w:proofErr w:type="spellStart"/>
      <w:r w:rsidRPr="00FF14B6">
        <w:rPr>
          <w:rFonts w:ascii="Cambria" w:hAnsi="Cambria" w:cs="Cambria"/>
          <w:sz w:val="24"/>
          <w:szCs w:val="24"/>
        </w:rPr>
        <w:t>int</w:t>
      </w:r>
      <w:r>
        <w:rPr>
          <w:rFonts w:ascii="Cambria" w:hAnsi="Cambria" w:cs="Cambria"/>
          <w:sz w:val="24"/>
          <w:szCs w:val="24"/>
        </w:rPr>
        <w:t>ercoracoid</w:t>
      </w:r>
      <w:proofErr w:type="spellEnd"/>
      <w:r>
        <w:rPr>
          <w:rFonts w:ascii="Cambria" w:hAnsi="Cambria" w:cs="Cambria"/>
          <w:sz w:val="24"/>
          <w:szCs w:val="24"/>
        </w:rPr>
        <w:t xml:space="preserve"> vacuity (Fig. 5</w:t>
      </w:r>
      <w:r w:rsidRPr="00FF14B6">
        <w:rPr>
          <w:rFonts w:ascii="Cambria" w:hAnsi="Cambria" w:cs="Cambria"/>
          <w:sz w:val="24"/>
          <w:szCs w:val="24"/>
        </w:rPr>
        <w:t xml:space="preserve">). </w:t>
      </w:r>
    </w:p>
    <w:p w:rsidR="00874778" w:rsidRPr="00E31287" w:rsidRDefault="00874778" w:rsidP="005E264A">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FF14B6">
        <w:rPr>
          <w:rFonts w:ascii="Cambria" w:hAnsi="Cambria" w:cs="Cambria"/>
          <w:sz w:val="24"/>
          <w:szCs w:val="24"/>
        </w:rPr>
        <w:tab/>
        <w:t xml:space="preserve">The pectoral girdle experienced major transformations across </w:t>
      </w:r>
      <w:proofErr w:type="spellStart"/>
      <w:r w:rsidRPr="00FF14B6">
        <w:rPr>
          <w:rFonts w:ascii="Cambria" w:hAnsi="Cambria" w:cs="Cambria"/>
          <w:sz w:val="24"/>
          <w:szCs w:val="24"/>
        </w:rPr>
        <w:t>Eosauropterygia</w:t>
      </w:r>
      <w:proofErr w:type="spellEnd"/>
      <w:r w:rsidRPr="00FF14B6">
        <w:rPr>
          <w:rFonts w:ascii="Cambria" w:hAnsi="Cambria" w:cs="Cambria"/>
          <w:sz w:val="24"/>
          <w:szCs w:val="24"/>
        </w:rPr>
        <w:t xml:space="preserve">, for example with the formation of the longitudinal pectoral bar. In non-plesiosaur </w:t>
      </w:r>
      <w:proofErr w:type="spellStart"/>
      <w:r w:rsidRPr="00FF14B6">
        <w:rPr>
          <w:rFonts w:ascii="Cambria" w:hAnsi="Cambria" w:cs="Cambria"/>
          <w:sz w:val="24"/>
          <w:szCs w:val="24"/>
        </w:rPr>
        <w:t>eosauropterygians</w:t>
      </w:r>
      <w:proofErr w:type="spellEnd"/>
      <w:r w:rsidRPr="00FF14B6">
        <w:rPr>
          <w:rFonts w:ascii="Cambria" w:hAnsi="Cambria" w:cs="Cambria"/>
          <w:sz w:val="24"/>
          <w:szCs w:val="24"/>
        </w:rPr>
        <w:t xml:space="preserve">, the scapulae do not meet medially. Instead, they are separated by a large pectoral </w:t>
      </w:r>
      <w:proofErr w:type="spellStart"/>
      <w:r w:rsidRPr="00FF14B6">
        <w:rPr>
          <w:rFonts w:ascii="Cambria" w:hAnsi="Cambria" w:cs="Cambria"/>
          <w:sz w:val="24"/>
          <w:szCs w:val="24"/>
        </w:rPr>
        <w:t>fenestra</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Rieppel</w:t>
      </w:r>
      <w:proofErr w:type="spellEnd"/>
      <w:r>
        <w:rPr>
          <w:rFonts w:ascii="Cambria" w:hAnsi="Cambria" w:cs="Cambria"/>
          <w:sz w:val="24"/>
          <w:szCs w:val="24"/>
        </w:rPr>
        <w:t>,</w:t>
      </w:r>
      <w:r w:rsidRPr="00FF14B6">
        <w:rPr>
          <w:rFonts w:ascii="Cambria" w:hAnsi="Cambria" w:cs="Cambria"/>
          <w:sz w:val="24"/>
          <w:szCs w:val="24"/>
        </w:rPr>
        <w:t xml:space="preserve"> 2000). Medially, the coracoids abut weakly and, the clavicles strongly interlock. In plesiosaurs, the median migration of the medial </w:t>
      </w:r>
      <w:proofErr w:type="spellStart"/>
      <w:r w:rsidRPr="00FF14B6">
        <w:rPr>
          <w:rFonts w:ascii="Cambria" w:hAnsi="Cambria" w:cs="Cambria"/>
          <w:sz w:val="24"/>
          <w:szCs w:val="24"/>
        </w:rPr>
        <w:t>coracoscapular</w:t>
      </w:r>
      <w:proofErr w:type="spellEnd"/>
      <w:r w:rsidRPr="00FF14B6">
        <w:rPr>
          <w:rFonts w:ascii="Cambria" w:hAnsi="Cambria" w:cs="Cambria"/>
          <w:sz w:val="24"/>
          <w:szCs w:val="24"/>
        </w:rPr>
        <w:t xml:space="preserve"> contact and the reduction of the </w:t>
      </w:r>
      <w:proofErr w:type="spellStart"/>
      <w:r w:rsidRPr="00FF14B6">
        <w:rPr>
          <w:rFonts w:ascii="Cambria" w:hAnsi="Cambria" w:cs="Cambria"/>
          <w:sz w:val="24"/>
          <w:szCs w:val="24"/>
        </w:rPr>
        <w:t>preglenoid</w:t>
      </w:r>
      <w:proofErr w:type="spellEnd"/>
      <w:r w:rsidRPr="00FF14B6">
        <w:rPr>
          <w:rFonts w:ascii="Cambria" w:hAnsi="Cambria" w:cs="Cambria"/>
          <w:sz w:val="24"/>
          <w:szCs w:val="24"/>
        </w:rPr>
        <w:t xml:space="preserve"> projection allow a scapula-</w:t>
      </w:r>
      <w:r>
        <w:rPr>
          <w:rFonts w:ascii="Cambria" w:hAnsi="Cambria" w:cs="Cambria"/>
          <w:sz w:val="24"/>
          <w:szCs w:val="24"/>
        </w:rPr>
        <w:t>scapula cont</w:t>
      </w:r>
      <w:r w:rsidRPr="00E31287">
        <w:rPr>
          <w:rFonts w:ascii="Cambria" w:hAnsi="Cambria" w:cs="Cambria"/>
          <w:sz w:val="24"/>
          <w:szCs w:val="24"/>
        </w:rPr>
        <w:t>act (Fig. 6), alth</w:t>
      </w:r>
      <w:r w:rsidRPr="00FF14B6">
        <w:rPr>
          <w:rFonts w:ascii="Cambria" w:hAnsi="Cambria" w:cs="Cambria"/>
          <w:sz w:val="24"/>
          <w:szCs w:val="24"/>
        </w:rPr>
        <w:t>ough in basal plesiosaur forms the scapula-scapula contact is weak or inexistent (see Smith</w:t>
      </w:r>
      <w:r>
        <w:rPr>
          <w:rFonts w:ascii="Cambria" w:hAnsi="Cambria" w:cs="Cambria"/>
          <w:sz w:val="24"/>
          <w:szCs w:val="24"/>
        </w:rPr>
        <w:t>,</w:t>
      </w:r>
      <w:r w:rsidRPr="00FF14B6">
        <w:rPr>
          <w:rFonts w:ascii="Cambria" w:hAnsi="Cambria" w:cs="Cambria"/>
          <w:sz w:val="24"/>
          <w:szCs w:val="24"/>
        </w:rPr>
        <w:t xml:space="preserve"> 2007 following phylogeny of Benson et al.</w:t>
      </w:r>
      <w:r>
        <w:rPr>
          <w:rFonts w:ascii="Cambria" w:hAnsi="Cambria" w:cs="Cambria"/>
          <w:sz w:val="24"/>
          <w:szCs w:val="24"/>
        </w:rPr>
        <w:t>,</w:t>
      </w:r>
      <w:r w:rsidRPr="00FF14B6">
        <w:rPr>
          <w:rFonts w:ascii="Cambria" w:hAnsi="Cambria" w:cs="Cambria"/>
          <w:sz w:val="24"/>
          <w:szCs w:val="24"/>
        </w:rPr>
        <w:t xml:space="preserve"> 2012). An extensive longitudinal bar is only present in some </w:t>
      </w:r>
      <w:proofErr w:type="spellStart"/>
      <w:r w:rsidRPr="00FF14B6">
        <w:rPr>
          <w:rFonts w:ascii="Cambria" w:hAnsi="Cambria" w:cs="Cambria"/>
          <w:sz w:val="24"/>
          <w:szCs w:val="24"/>
        </w:rPr>
        <w:t>elasmosaurids</w:t>
      </w:r>
      <w:proofErr w:type="spellEnd"/>
      <w:r w:rsidRPr="00FF14B6">
        <w:rPr>
          <w:rFonts w:ascii="Cambria" w:hAnsi="Cambria" w:cs="Cambria"/>
          <w:sz w:val="24"/>
          <w:szCs w:val="24"/>
        </w:rPr>
        <w:t xml:space="preserve"> such as </w:t>
      </w:r>
      <w:proofErr w:type="spellStart"/>
      <w:r w:rsidRPr="00FF14B6">
        <w:rPr>
          <w:rFonts w:ascii="Cambria" w:hAnsi="Cambria" w:cs="Cambria"/>
          <w:i/>
          <w:sz w:val="24"/>
          <w:szCs w:val="24"/>
        </w:rPr>
        <w:t>Cardiocorax</w:t>
      </w:r>
      <w:proofErr w:type="spellEnd"/>
      <w:r w:rsidRPr="00FF14B6">
        <w:rPr>
          <w:rFonts w:ascii="Cambria" w:hAnsi="Cambria" w:cs="Cambria"/>
          <w:sz w:val="24"/>
          <w:szCs w:val="24"/>
        </w:rPr>
        <w:t xml:space="preserve"> and YPM1644 (potentially also in </w:t>
      </w:r>
      <w:proofErr w:type="spellStart"/>
      <w:r w:rsidRPr="00FF14B6">
        <w:rPr>
          <w:rFonts w:ascii="Cambria" w:hAnsi="Cambria" w:cs="Cambria"/>
          <w:i/>
          <w:iCs/>
          <w:sz w:val="24"/>
          <w:szCs w:val="24"/>
        </w:rPr>
        <w:t>Libonectes</w:t>
      </w:r>
      <w:proofErr w:type="spellEnd"/>
      <w:r w:rsidRPr="00FF14B6">
        <w:rPr>
          <w:rFonts w:ascii="Cambria" w:hAnsi="Cambria" w:cs="Cambria"/>
          <w:sz w:val="24"/>
          <w:szCs w:val="24"/>
        </w:rPr>
        <w:t xml:space="preserve"> and </w:t>
      </w:r>
      <w:proofErr w:type="spellStart"/>
      <w:r w:rsidRPr="00FF14B6">
        <w:rPr>
          <w:rFonts w:ascii="Cambria" w:hAnsi="Cambria" w:cs="Cambria"/>
          <w:i/>
          <w:iCs/>
          <w:sz w:val="24"/>
          <w:szCs w:val="24"/>
        </w:rPr>
        <w:t>Elasmosaurus</w:t>
      </w:r>
      <w:proofErr w:type="spellEnd"/>
      <w:r w:rsidRPr="00FF14B6">
        <w:rPr>
          <w:rFonts w:ascii="Cambria" w:hAnsi="Cambria" w:cs="Cambria"/>
          <w:sz w:val="24"/>
          <w:szCs w:val="24"/>
        </w:rPr>
        <w:t xml:space="preserve">), which increases muscle attachment area and reinforces the pectoral girdle as a single structural unit. In these </w:t>
      </w:r>
      <w:proofErr w:type="spellStart"/>
      <w:r w:rsidRPr="00FF14B6">
        <w:rPr>
          <w:rFonts w:ascii="Cambria" w:hAnsi="Cambria" w:cs="Cambria"/>
          <w:sz w:val="24"/>
          <w:szCs w:val="24"/>
        </w:rPr>
        <w:t>taxa</w:t>
      </w:r>
      <w:proofErr w:type="spellEnd"/>
      <w:r w:rsidRPr="00FF14B6">
        <w:rPr>
          <w:rFonts w:ascii="Cambria" w:hAnsi="Cambria" w:cs="Cambria"/>
          <w:sz w:val="24"/>
          <w:szCs w:val="24"/>
        </w:rPr>
        <w:t xml:space="preserve"> and other Late Cretaceous </w:t>
      </w:r>
      <w:proofErr w:type="spellStart"/>
      <w:r w:rsidRPr="00FF14B6">
        <w:rPr>
          <w:rFonts w:ascii="Cambria" w:hAnsi="Cambria" w:cs="Cambria"/>
          <w:sz w:val="24"/>
          <w:szCs w:val="24"/>
        </w:rPr>
        <w:t>elasmosaurids</w:t>
      </w:r>
      <w:proofErr w:type="spellEnd"/>
      <w:r w:rsidRPr="00FF14B6">
        <w:rPr>
          <w:rFonts w:ascii="Cambria" w:hAnsi="Cambria" w:cs="Cambria"/>
          <w:sz w:val="24"/>
          <w:szCs w:val="24"/>
        </w:rPr>
        <w:t xml:space="preserve">, the ventral area of the scapula is </w:t>
      </w:r>
      <w:proofErr w:type="spellStart"/>
      <w:r w:rsidRPr="00FF14B6">
        <w:rPr>
          <w:rFonts w:ascii="Cambria" w:hAnsi="Cambria" w:cs="Cambria"/>
          <w:sz w:val="24"/>
          <w:szCs w:val="24"/>
        </w:rPr>
        <w:t>subequal</w:t>
      </w:r>
      <w:proofErr w:type="spellEnd"/>
      <w:r w:rsidRPr="00FF14B6">
        <w:rPr>
          <w:rFonts w:ascii="Cambria" w:hAnsi="Cambria" w:cs="Cambria"/>
          <w:sz w:val="24"/>
          <w:szCs w:val="24"/>
        </w:rPr>
        <w:t xml:space="preserve"> to </w:t>
      </w:r>
      <w:r>
        <w:rPr>
          <w:rFonts w:ascii="Cambria" w:hAnsi="Cambria" w:cs="Cambria"/>
          <w:sz w:val="24"/>
          <w:szCs w:val="24"/>
        </w:rPr>
        <w:t xml:space="preserve">the area of the </w:t>
      </w:r>
      <w:proofErr w:type="spellStart"/>
      <w:r>
        <w:rPr>
          <w:rFonts w:ascii="Cambria" w:hAnsi="Cambria" w:cs="Cambria"/>
          <w:sz w:val="24"/>
          <w:szCs w:val="24"/>
        </w:rPr>
        <w:t>cora</w:t>
      </w:r>
      <w:r w:rsidRPr="00E31287">
        <w:rPr>
          <w:rFonts w:ascii="Cambria" w:hAnsi="Cambria" w:cs="Cambria"/>
          <w:sz w:val="24"/>
          <w:szCs w:val="24"/>
        </w:rPr>
        <w:t>coid</w:t>
      </w:r>
      <w:proofErr w:type="spellEnd"/>
      <w:r w:rsidRPr="00E31287">
        <w:rPr>
          <w:rFonts w:ascii="Cambria" w:hAnsi="Cambria" w:cs="Cambria"/>
          <w:sz w:val="24"/>
          <w:szCs w:val="24"/>
        </w:rPr>
        <w:t xml:space="preserve"> (Fig. 7b). However, in </w:t>
      </w:r>
      <w:proofErr w:type="spellStart"/>
      <w:r w:rsidRPr="00E31287">
        <w:rPr>
          <w:rFonts w:ascii="Cambria" w:hAnsi="Cambria" w:cs="Cambria"/>
          <w:sz w:val="24"/>
          <w:szCs w:val="24"/>
        </w:rPr>
        <w:t>polycotylids</w:t>
      </w:r>
      <w:proofErr w:type="spellEnd"/>
      <w:r w:rsidRPr="00E31287">
        <w:rPr>
          <w:rFonts w:ascii="Cambria" w:hAnsi="Cambria" w:cs="Cambria"/>
          <w:sz w:val="24"/>
          <w:szCs w:val="24"/>
        </w:rPr>
        <w:t xml:space="preserve">, </w:t>
      </w:r>
      <w:proofErr w:type="spellStart"/>
      <w:r w:rsidRPr="00E31287">
        <w:rPr>
          <w:rFonts w:ascii="Cambria" w:hAnsi="Cambria" w:cs="Cambria"/>
          <w:sz w:val="24"/>
          <w:szCs w:val="24"/>
        </w:rPr>
        <w:t>plesiosaurids</w:t>
      </w:r>
      <w:proofErr w:type="spellEnd"/>
      <w:r w:rsidRPr="00E31287">
        <w:rPr>
          <w:rFonts w:ascii="Cambria" w:hAnsi="Cambria" w:cs="Cambria"/>
          <w:sz w:val="24"/>
          <w:szCs w:val="24"/>
        </w:rPr>
        <w:t xml:space="preserve">, Lower </w:t>
      </w:r>
      <w:proofErr w:type="spellStart"/>
      <w:r w:rsidRPr="00E31287">
        <w:rPr>
          <w:rFonts w:ascii="Cambria" w:hAnsi="Cambria" w:cs="Cambria"/>
          <w:sz w:val="24"/>
          <w:szCs w:val="24"/>
        </w:rPr>
        <w:t>Creteceouselasmosaurs</w:t>
      </w:r>
      <w:proofErr w:type="spellEnd"/>
      <w:r w:rsidRPr="00E31287">
        <w:rPr>
          <w:rFonts w:ascii="Cambria" w:hAnsi="Cambria" w:cs="Cambria"/>
          <w:sz w:val="24"/>
          <w:szCs w:val="24"/>
        </w:rPr>
        <w:t xml:space="preserve"> and basal </w:t>
      </w:r>
      <w:proofErr w:type="spellStart"/>
      <w:r w:rsidRPr="00E31287">
        <w:rPr>
          <w:rFonts w:ascii="Cambria" w:hAnsi="Cambria" w:cs="Cambria"/>
          <w:sz w:val="24"/>
          <w:szCs w:val="24"/>
        </w:rPr>
        <w:t>cryptocleidids</w:t>
      </w:r>
      <w:proofErr w:type="spellEnd"/>
      <w:r w:rsidRPr="00E31287">
        <w:rPr>
          <w:rFonts w:ascii="Cambria" w:hAnsi="Cambria" w:cs="Cambria"/>
          <w:sz w:val="24"/>
          <w:szCs w:val="24"/>
        </w:rPr>
        <w:t xml:space="preserve"> the ventral area of the scapula remains small (&lt;0.4) relative to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area (Fig. 7b). The most extreme case is in </w:t>
      </w:r>
      <w:proofErr w:type="spellStart"/>
      <w:r w:rsidRPr="00E31287">
        <w:rPr>
          <w:rFonts w:ascii="Cambria" w:hAnsi="Cambria" w:cs="Cambria"/>
          <w:sz w:val="24"/>
          <w:szCs w:val="24"/>
        </w:rPr>
        <w:t>plesiosaurids</w:t>
      </w:r>
      <w:proofErr w:type="spellEnd"/>
      <w:r w:rsidRPr="00E31287">
        <w:rPr>
          <w:rFonts w:ascii="Cambria" w:hAnsi="Cambria" w:cs="Cambria"/>
          <w:sz w:val="24"/>
          <w:szCs w:val="24"/>
        </w:rPr>
        <w:t xml:space="preserve"> in which the </w:t>
      </w:r>
      <w:proofErr w:type="spellStart"/>
      <w:r w:rsidRPr="00E31287">
        <w:rPr>
          <w:rFonts w:ascii="Cambria" w:hAnsi="Cambria" w:cs="Cambria"/>
          <w:sz w:val="24"/>
          <w:szCs w:val="24"/>
        </w:rPr>
        <w:t>ventral</w:t>
      </w:r>
      <w:proofErr w:type="spellEnd"/>
      <w:r w:rsidRPr="00E31287">
        <w:rPr>
          <w:rFonts w:ascii="Cambria" w:hAnsi="Cambria" w:cs="Cambria"/>
          <w:sz w:val="24"/>
          <w:szCs w:val="24"/>
        </w:rPr>
        <w:t xml:space="preserve"> area of the scapula is only about 15% of the area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(Fig. 7b). On the other hand, in </w:t>
      </w:r>
      <w:proofErr w:type="spellStart"/>
      <w:r w:rsidRPr="00E31287">
        <w:rPr>
          <w:rFonts w:ascii="Cambria" w:hAnsi="Cambria" w:cs="Cambria"/>
          <w:i/>
          <w:sz w:val="24"/>
          <w:szCs w:val="24"/>
        </w:rPr>
        <w:t>Cardiocorax</w:t>
      </w:r>
      <w:proofErr w:type="spellEnd"/>
      <w:r w:rsidRPr="00E31287">
        <w:rPr>
          <w:rFonts w:ascii="Cambria" w:hAnsi="Cambria" w:cs="Cambria"/>
          <w:sz w:val="24"/>
          <w:szCs w:val="24"/>
        </w:rPr>
        <w:t xml:space="preserve">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has nearly 50% more the area of the scapula-clavicle complex together (Fig. 7). Such discrepancies among plesiosaurs seem to suggest that not only the </w:t>
      </w:r>
      <w:proofErr w:type="spellStart"/>
      <w:r w:rsidRPr="00E31287">
        <w:rPr>
          <w:rFonts w:ascii="Cambria" w:hAnsi="Cambria" w:cs="Cambria"/>
          <w:sz w:val="24"/>
          <w:szCs w:val="24"/>
        </w:rPr>
        <w:t>locomotory</w:t>
      </w:r>
      <w:proofErr w:type="spellEnd"/>
      <w:r w:rsidRPr="00E31287">
        <w:rPr>
          <w:rFonts w:ascii="Cambria" w:hAnsi="Cambria" w:cs="Cambria"/>
          <w:sz w:val="24"/>
          <w:szCs w:val="24"/>
        </w:rPr>
        <w:t xml:space="preserve"> muscles play different roles from </w:t>
      </w:r>
      <w:proofErr w:type="spellStart"/>
      <w:r w:rsidRPr="00E31287">
        <w:rPr>
          <w:rFonts w:ascii="Cambria" w:hAnsi="Cambria" w:cs="Cambria"/>
          <w:sz w:val="24"/>
          <w:szCs w:val="24"/>
        </w:rPr>
        <w:t>clade</w:t>
      </w:r>
      <w:proofErr w:type="spellEnd"/>
      <w:r w:rsidRPr="00E31287">
        <w:rPr>
          <w:rFonts w:ascii="Cambria" w:hAnsi="Cambria" w:cs="Cambria"/>
          <w:sz w:val="24"/>
          <w:szCs w:val="24"/>
        </w:rPr>
        <w:t xml:space="preserve"> to </w:t>
      </w:r>
      <w:proofErr w:type="spellStart"/>
      <w:r w:rsidRPr="00E31287">
        <w:rPr>
          <w:rFonts w:ascii="Cambria" w:hAnsi="Cambria" w:cs="Cambria"/>
          <w:sz w:val="24"/>
          <w:szCs w:val="24"/>
        </w:rPr>
        <w:t>clade</w:t>
      </w:r>
      <w:proofErr w:type="spellEnd"/>
      <w:r w:rsidRPr="00E31287">
        <w:rPr>
          <w:rFonts w:ascii="Cambria" w:hAnsi="Cambria" w:cs="Cambria"/>
          <w:sz w:val="24"/>
          <w:szCs w:val="24"/>
        </w:rPr>
        <w:t xml:space="preserve"> but also the enlargement of the </w:t>
      </w:r>
      <w:proofErr w:type="spellStart"/>
      <w:r w:rsidRPr="00E31287">
        <w:rPr>
          <w:rFonts w:ascii="Cambria" w:hAnsi="Cambria" w:cs="Cambria"/>
          <w:sz w:val="24"/>
          <w:szCs w:val="24"/>
        </w:rPr>
        <w:t>coracoid</w:t>
      </w:r>
      <w:proofErr w:type="spellEnd"/>
      <w:r w:rsidRPr="00E31287">
        <w:rPr>
          <w:rFonts w:ascii="Cambria" w:hAnsi="Cambria" w:cs="Cambria"/>
          <w:sz w:val="24"/>
          <w:szCs w:val="24"/>
        </w:rPr>
        <w:t xml:space="preserve"> is decoupled from the ventral expansion of the scapula (see also Fig. 7b).</w:t>
      </w:r>
    </w:p>
    <w:p w:rsidR="00874778" w:rsidRPr="00FF14B6" w:rsidRDefault="00874778" w:rsidP="00B27F91">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E31287">
        <w:rPr>
          <w:rFonts w:ascii="Cambria" w:hAnsi="Cambria" w:cs="Cambria"/>
          <w:sz w:val="24"/>
          <w:szCs w:val="24"/>
        </w:rPr>
        <w:tab/>
        <w:t xml:space="preserve">The clavicle and its relationship with the scapula is subject of a remarkable transformation in </w:t>
      </w:r>
      <w:proofErr w:type="spellStart"/>
      <w:r w:rsidRPr="00E31287">
        <w:rPr>
          <w:rFonts w:ascii="Cambria" w:hAnsi="Cambria" w:cs="Cambria"/>
          <w:sz w:val="24"/>
          <w:szCs w:val="24"/>
        </w:rPr>
        <w:t>Eosauropterygia</w:t>
      </w:r>
      <w:proofErr w:type="spellEnd"/>
      <w:r w:rsidRPr="00E31287">
        <w:rPr>
          <w:rFonts w:ascii="Cambria" w:hAnsi="Cambria" w:cs="Cambria"/>
          <w:sz w:val="24"/>
          <w:szCs w:val="24"/>
        </w:rPr>
        <w:t xml:space="preserve"> as well. In non-plesiosaur </w:t>
      </w:r>
      <w:proofErr w:type="spellStart"/>
      <w:r w:rsidRPr="00E31287">
        <w:rPr>
          <w:rFonts w:ascii="Cambria" w:hAnsi="Cambria" w:cs="Cambria"/>
          <w:sz w:val="24"/>
          <w:szCs w:val="24"/>
        </w:rPr>
        <w:t>eosauropterygians</w:t>
      </w:r>
      <w:proofErr w:type="spellEnd"/>
      <w:r w:rsidRPr="00E31287">
        <w:rPr>
          <w:rFonts w:ascii="Cambria" w:hAnsi="Cambria" w:cs="Cambria"/>
          <w:sz w:val="24"/>
          <w:szCs w:val="24"/>
        </w:rPr>
        <w:t xml:space="preserve"> the clavicles are tightly sutured together medially and oriented transver</w:t>
      </w:r>
      <w:r w:rsidRPr="00FF14B6">
        <w:rPr>
          <w:rFonts w:ascii="Cambria" w:hAnsi="Cambria" w:cs="Cambria"/>
          <w:sz w:val="24"/>
          <w:szCs w:val="24"/>
        </w:rPr>
        <w:t xml:space="preserve">sely (e.g., </w:t>
      </w:r>
      <w:proofErr w:type="spellStart"/>
      <w:r w:rsidRPr="00FF14B6">
        <w:rPr>
          <w:rFonts w:ascii="Cambria" w:hAnsi="Cambria" w:cs="Cambria"/>
          <w:i/>
          <w:iCs/>
          <w:sz w:val="24"/>
          <w:szCs w:val="24"/>
        </w:rPr>
        <w:t>Nothosaurus</w:t>
      </w:r>
      <w:proofErr w:type="spellEnd"/>
      <w:r w:rsidRPr="00FF14B6">
        <w:rPr>
          <w:rFonts w:ascii="Cambria" w:hAnsi="Cambria" w:cs="Cambria"/>
          <w:sz w:val="24"/>
          <w:szCs w:val="24"/>
        </w:rPr>
        <w:t xml:space="preserve">) or obliquely </w:t>
      </w:r>
      <w:proofErr w:type="spellStart"/>
      <w:r w:rsidRPr="00FF14B6">
        <w:rPr>
          <w:rFonts w:ascii="Cambria" w:hAnsi="Cambria" w:cs="Cambria"/>
          <w:sz w:val="24"/>
          <w:szCs w:val="24"/>
        </w:rPr>
        <w:t>anteriorly</w:t>
      </w:r>
      <w:proofErr w:type="spellEnd"/>
      <w:r w:rsidRPr="00FF14B6">
        <w:rPr>
          <w:rFonts w:ascii="Cambria" w:hAnsi="Cambria" w:cs="Cambria"/>
          <w:sz w:val="24"/>
          <w:szCs w:val="24"/>
        </w:rPr>
        <w:t xml:space="preserve"> (e.g., </w:t>
      </w:r>
      <w:proofErr w:type="spellStart"/>
      <w:r w:rsidRPr="00FF14B6">
        <w:rPr>
          <w:rFonts w:ascii="Cambria" w:hAnsi="Cambria" w:cs="Cambria"/>
          <w:i/>
          <w:iCs/>
          <w:sz w:val="24"/>
          <w:szCs w:val="24"/>
        </w:rPr>
        <w:t>Ceresiosaurus</w:t>
      </w:r>
      <w:proofErr w:type="spellEnd"/>
      <w:r w:rsidRPr="00FF14B6">
        <w:rPr>
          <w:rFonts w:ascii="Cambria" w:hAnsi="Cambria" w:cs="Cambria"/>
          <w:sz w:val="24"/>
          <w:szCs w:val="24"/>
        </w:rPr>
        <w:t>). Also the scapula and clavicle form a rigid structural unit by means of a posterior process of the clavicle that tightly articulates with the medial side of the scapula (</w:t>
      </w:r>
      <w:proofErr w:type="spellStart"/>
      <w:r w:rsidRPr="00FF14B6">
        <w:rPr>
          <w:rFonts w:ascii="Cambria" w:hAnsi="Cambria" w:cs="Cambria"/>
          <w:sz w:val="24"/>
          <w:szCs w:val="24"/>
        </w:rPr>
        <w:t>Rieppel</w:t>
      </w:r>
      <w:proofErr w:type="spellEnd"/>
      <w:r>
        <w:rPr>
          <w:rFonts w:ascii="Cambria" w:hAnsi="Cambria" w:cs="Cambria"/>
          <w:sz w:val="24"/>
          <w:szCs w:val="24"/>
        </w:rPr>
        <w:t>,</w:t>
      </w:r>
      <w:r w:rsidRPr="00FF14B6">
        <w:rPr>
          <w:rFonts w:ascii="Cambria" w:hAnsi="Cambria" w:cs="Cambria"/>
          <w:sz w:val="24"/>
          <w:szCs w:val="24"/>
        </w:rPr>
        <w:t xml:space="preserve"> 2000). However, in all plesiosaurs the clavicle-</w:t>
      </w:r>
      <w:proofErr w:type="spellStart"/>
      <w:r w:rsidRPr="00FF14B6">
        <w:rPr>
          <w:rFonts w:ascii="Cambria" w:hAnsi="Cambria" w:cs="Cambria"/>
          <w:sz w:val="24"/>
          <w:szCs w:val="24"/>
        </w:rPr>
        <w:t>interclavicle</w:t>
      </w:r>
      <w:proofErr w:type="spellEnd"/>
      <w:r w:rsidRPr="00FF14B6">
        <w:rPr>
          <w:rFonts w:ascii="Cambria" w:hAnsi="Cambria" w:cs="Cambria"/>
          <w:sz w:val="24"/>
          <w:szCs w:val="24"/>
        </w:rPr>
        <w:t xml:space="preserve"> complex becomes greatly reduced including </w:t>
      </w:r>
      <w:proofErr w:type="spellStart"/>
      <w:r w:rsidRPr="00FF14B6">
        <w:rPr>
          <w:rFonts w:ascii="Cambria" w:hAnsi="Cambria" w:cs="Cambria"/>
          <w:sz w:val="24"/>
          <w:szCs w:val="24"/>
        </w:rPr>
        <w:t>basalmost</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taxa</w:t>
      </w:r>
      <w:proofErr w:type="spellEnd"/>
      <w:r w:rsidRPr="00FF14B6">
        <w:rPr>
          <w:rFonts w:ascii="Cambria" w:hAnsi="Cambria" w:cs="Cambria"/>
          <w:sz w:val="24"/>
          <w:szCs w:val="24"/>
        </w:rPr>
        <w:t xml:space="preserve"> such as </w:t>
      </w:r>
      <w:proofErr w:type="spellStart"/>
      <w:r w:rsidRPr="00FF14B6">
        <w:rPr>
          <w:rFonts w:ascii="Cambria" w:hAnsi="Cambria" w:cs="Cambria"/>
          <w:i/>
          <w:iCs/>
          <w:sz w:val="24"/>
          <w:szCs w:val="24"/>
        </w:rPr>
        <w:t>Macroplata</w:t>
      </w:r>
      <w:proofErr w:type="spellEnd"/>
      <w:r w:rsidRPr="00FF14B6">
        <w:rPr>
          <w:rFonts w:ascii="Cambria" w:hAnsi="Cambria" w:cs="Cambria"/>
          <w:sz w:val="24"/>
          <w:szCs w:val="24"/>
        </w:rPr>
        <w:t xml:space="preserve"> (Ketchum &amp; Smith</w:t>
      </w:r>
      <w:r>
        <w:rPr>
          <w:rFonts w:ascii="Cambria" w:hAnsi="Cambria" w:cs="Cambria"/>
          <w:sz w:val="24"/>
          <w:szCs w:val="24"/>
        </w:rPr>
        <w:t>,</w:t>
      </w:r>
      <w:r w:rsidRPr="00FF14B6">
        <w:rPr>
          <w:rFonts w:ascii="Cambria" w:hAnsi="Cambria" w:cs="Cambria"/>
          <w:sz w:val="24"/>
          <w:szCs w:val="24"/>
        </w:rPr>
        <w:t xml:space="preserve"> 2010) or </w:t>
      </w:r>
      <w:proofErr w:type="spellStart"/>
      <w:r w:rsidRPr="00FF14B6">
        <w:rPr>
          <w:rFonts w:ascii="Cambria" w:hAnsi="Cambria" w:cs="Cambria"/>
          <w:i/>
          <w:iCs/>
          <w:sz w:val="24"/>
          <w:szCs w:val="24"/>
        </w:rPr>
        <w:t>Attenborosaurus</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Sollas</w:t>
      </w:r>
      <w:proofErr w:type="spellEnd"/>
      <w:r>
        <w:rPr>
          <w:rFonts w:ascii="Cambria" w:hAnsi="Cambria" w:cs="Cambria"/>
          <w:sz w:val="24"/>
          <w:szCs w:val="24"/>
        </w:rPr>
        <w:t>,</w:t>
      </w:r>
      <w:r w:rsidRPr="00FF14B6">
        <w:rPr>
          <w:rFonts w:ascii="Cambria" w:hAnsi="Cambria" w:cs="Cambria"/>
          <w:sz w:val="24"/>
          <w:szCs w:val="24"/>
        </w:rPr>
        <w:t xml:space="preserve"> 1881), or even in Late Cretaceous </w:t>
      </w:r>
      <w:proofErr w:type="spellStart"/>
      <w:r w:rsidRPr="00FF14B6">
        <w:rPr>
          <w:rFonts w:ascii="Cambria" w:hAnsi="Cambria" w:cs="Cambria"/>
          <w:sz w:val="24"/>
          <w:szCs w:val="24"/>
        </w:rPr>
        <w:t>polycotylids</w:t>
      </w:r>
      <w:proofErr w:type="spellEnd"/>
      <w:r w:rsidRPr="00FF14B6">
        <w:rPr>
          <w:rFonts w:ascii="Cambria" w:hAnsi="Cambria" w:cs="Cambria"/>
          <w:sz w:val="24"/>
          <w:szCs w:val="24"/>
        </w:rPr>
        <w:t xml:space="preserve"> (e.g., </w:t>
      </w:r>
      <w:proofErr w:type="spellStart"/>
      <w:r w:rsidRPr="00FF14B6">
        <w:rPr>
          <w:rFonts w:ascii="Cambria" w:hAnsi="Cambria" w:cs="Cambria"/>
          <w:i/>
          <w:iCs/>
          <w:sz w:val="24"/>
          <w:szCs w:val="24"/>
        </w:rPr>
        <w:t>Dolichorhynchops</w:t>
      </w:r>
      <w:r w:rsidRPr="00FF14B6">
        <w:rPr>
          <w:rFonts w:ascii="Cambria" w:hAnsi="Cambria" w:cs="Cambria"/>
          <w:sz w:val="24"/>
          <w:szCs w:val="24"/>
        </w:rPr>
        <w:t>see</w:t>
      </w:r>
      <w:proofErr w:type="spellEnd"/>
      <w:r w:rsidRPr="00FF14B6">
        <w:rPr>
          <w:rFonts w:ascii="Cambria" w:hAnsi="Cambria" w:cs="Cambria"/>
          <w:sz w:val="24"/>
          <w:szCs w:val="24"/>
        </w:rPr>
        <w:t xml:space="preserve"> Williston</w:t>
      </w:r>
      <w:r>
        <w:rPr>
          <w:rFonts w:ascii="Cambria" w:hAnsi="Cambria" w:cs="Cambria"/>
          <w:sz w:val="24"/>
          <w:szCs w:val="24"/>
        </w:rPr>
        <w:t>,</w:t>
      </w:r>
      <w:r w:rsidRPr="00FF14B6">
        <w:rPr>
          <w:rFonts w:ascii="Cambria" w:hAnsi="Cambria" w:cs="Cambria"/>
          <w:sz w:val="24"/>
          <w:szCs w:val="24"/>
        </w:rPr>
        <w:t xml:space="preserve"> 1903). The </w:t>
      </w:r>
      <w:proofErr w:type="spellStart"/>
      <w:r w:rsidRPr="00FF14B6">
        <w:rPr>
          <w:rFonts w:ascii="Cambria" w:hAnsi="Cambria" w:cs="Cambria"/>
          <w:sz w:val="24"/>
          <w:szCs w:val="24"/>
        </w:rPr>
        <w:t>scapuloclavicular</w:t>
      </w:r>
      <w:proofErr w:type="spellEnd"/>
      <w:r w:rsidRPr="00FF14B6">
        <w:rPr>
          <w:rFonts w:ascii="Cambria" w:hAnsi="Cambria" w:cs="Cambria"/>
          <w:sz w:val="24"/>
          <w:szCs w:val="24"/>
        </w:rPr>
        <w:t xml:space="preserve"> articulation is in most cases weak (e.g., </w:t>
      </w:r>
      <w:proofErr w:type="spellStart"/>
      <w:r w:rsidRPr="00FF14B6">
        <w:rPr>
          <w:rFonts w:ascii="Cambria" w:hAnsi="Cambria" w:cs="Cambria"/>
          <w:i/>
          <w:iCs/>
          <w:sz w:val="24"/>
          <w:szCs w:val="24"/>
        </w:rPr>
        <w:t>Attenborosaurusconnybeari</w:t>
      </w:r>
      <w:proofErr w:type="spellEnd"/>
      <w:r w:rsidRPr="00FF14B6">
        <w:rPr>
          <w:rFonts w:ascii="Cambria" w:hAnsi="Cambria" w:cs="Cambria"/>
          <w:sz w:val="24"/>
          <w:szCs w:val="24"/>
        </w:rPr>
        <w:t xml:space="preserve">, </w:t>
      </w:r>
      <w:proofErr w:type="spellStart"/>
      <w:r w:rsidRPr="00FF14B6">
        <w:rPr>
          <w:rFonts w:ascii="Cambria" w:hAnsi="Cambria" w:cs="Cambria"/>
          <w:i/>
          <w:iCs/>
          <w:sz w:val="24"/>
          <w:szCs w:val="24"/>
        </w:rPr>
        <w:t>Rhomaleosauruscramptoni</w:t>
      </w:r>
      <w:proofErr w:type="spellEnd"/>
      <w:r w:rsidRPr="00FF14B6">
        <w:rPr>
          <w:rFonts w:ascii="Cambria" w:hAnsi="Cambria" w:cs="Cambria"/>
          <w:i/>
          <w:iCs/>
          <w:sz w:val="24"/>
          <w:szCs w:val="24"/>
        </w:rPr>
        <w:t xml:space="preserve">, </w:t>
      </w:r>
      <w:proofErr w:type="spellStart"/>
      <w:r w:rsidRPr="00FF14B6">
        <w:rPr>
          <w:rFonts w:ascii="Cambria" w:hAnsi="Cambria" w:cs="Cambria"/>
          <w:i/>
          <w:iCs/>
          <w:sz w:val="24"/>
          <w:szCs w:val="24"/>
        </w:rPr>
        <w:t>Peloneustesphilarcus</w:t>
      </w:r>
      <w:proofErr w:type="spellEnd"/>
      <w:r w:rsidRPr="00FF14B6">
        <w:rPr>
          <w:rFonts w:ascii="Cambria" w:hAnsi="Cambria" w:cs="Cambria"/>
          <w:i/>
          <w:iCs/>
          <w:sz w:val="24"/>
          <w:szCs w:val="24"/>
        </w:rPr>
        <w:t xml:space="preserve">, </w:t>
      </w:r>
      <w:proofErr w:type="spellStart"/>
      <w:r w:rsidRPr="00FF14B6">
        <w:rPr>
          <w:rFonts w:ascii="Cambria" w:hAnsi="Cambria" w:cs="Cambria"/>
          <w:i/>
          <w:iCs/>
          <w:sz w:val="24"/>
          <w:szCs w:val="24"/>
        </w:rPr>
        <w:t>Hauffiosauruszanoni</w:t>
      </w:r>
      <w:proofErr w:type="spellEnd"/>
      <w:r w:rsidRPr="00FF14B6">
        <w:rPr>
          <w:rFonts w:ascii="Cambria" w:hAnsi="Cambria" w:cs="Cambria"/>
          <w:i/>
          <w:iCs/>
          <w:sz w:val="24"/>
          <w:szCs w:val="24"/>
        </w:rPr>
        <w:t xml:space="preserve">, </w:t>
      </w:r>
      <w:proofErr w:type="spellStart"/>
      <w:r w:rsidRPr="00FF14B6">
        <w:rPr>
          <w:rFonts w:ascii="Cambria" w:hAnsi="Cambria" w:cs="Cambria"/>
          <w:i/>
          <w:iCs/>
          <w:sz w:val="24"/>
          <w:szCs w:val="24"/>
        </w:rPr>
        <w:t>Westphaliasaurussimonensii</w:t>
      </w:r>
      <w:proofErr w:type="spellEnd"/>
      <w:r w:rsidRPr="00FF14B6">
        <w:rPr>
          <w:rFonts w:ascii="Cambria" w:hAnsi="Cambria" w:cs="Cambria"/>
          <w:i/>
          <w:iCs/>
          <w:sz w:val="24"/>
          <w:szCs w:val="24"/>
        </w:rPr>
        <w:t xml:space="preserve">, </w:t>
      </w:r>
      <w:proofErr w:type="spellStart"/>
      <w:r w:rsidRPr="00FF14B6">
        <w:rPr>
          <w:rFonts w:ascii="Cambria" w:hAnsi="Cambria" w:cs="Cambria"/>
          <w:i/>
          <w:iCs/>
          <w:sz w:val="24"/>
          <w:szCs w:val="24"/>
        </w:rPr>
        <w:t>Tricleidusseeleyi</w:t>
      </w:r>
      <w:proofErr w:type="spellEnd"/>
      <w:r w:rsidRPr="00FF14B6">
        <w:rPr>
          <w:rFonts w:ascii="Cambria" w:hAnsi="Cambria" w:cs="Cambria"/>
          <w:i/>
          <w:iCs/>
          <w:sz w:val="24"/>
          <w:szCs w:val="24"/>
        </w:rPr>
        <w:t xml:space="preserve">, </w:t>
      </w:r>
      <w:proofErr w:type="spellStart"/>
      <w:r w:rsidRPr="00FF14B6">
        <w:rPr>
          <w:rFonts w:ascii="Cambria" w:hAnsi="Cambria" w:cs="Cambria"/>
          <w:i/>
          <w:iCs/>
          <w:sz w:val="24"/>
          <w:szCs w:val="24"/>
        </w:rPr>
        <w:t>Leptocleidussuperestes</w:t>
      </w:r>
      <w:proofErr w:type="spellEnd"/>
      <w:r w:rsidRPr="00FF14B6">
        <w:rPr>
          <w:rFonts w:ascii="Cambria" w:hAnsi="Cambria" w:cs="Cambria"/>
          <w:i/>
          <w:iCs/>
          <w:sz w:val="24"/>
          <w:szCs w:val="24"/>
        </w:rPr>
        <w:t xml:space="preserve">, </w:t>
      </w:r>
      <w:proofErr w:type="spellStart"/>
      <w:proofErr w:type="gramStart"/>
      <w:r w:rsidRPr="00FF14B6">
        <w:rPr>
          <w:rFonts w:ascii="Cambria" w:hAnsi="Cambria" w:cs="Cambria"/>
          <w:i/>
          <w:iCs/>
          <w:sz w:val="24"/>
          <w:szCs w:val="24"/>
        </w:rPr>
        <w:t>Dolichorhync</w:t>
      </w:r>
      <w:r w:rsidRPr="00FF14B6">
        <w:rPr>
          <w:rFonts w:ascii="Cambria" w:hAnsi="Cambria" w:cs="Cambria"/>
          <w:bCs/>
          <w:i/>
          <w:iCs/>
          <w:sz w:val="24"/>
          <w:szCs w:val="24"/>
        </w:rPr>
        <w:t>h</w:t>
      </w:r>
      <w:r w:rsidRPr="00FF14B6">
        <w:rPr>
          <w:rFonts w:ascii="Cambria" w:hAnsi="Cambria" w:cs="Cambria"/>
          <w:i/>
          <w:iCs/>
          <w:sz w:val="24"/>
          <w:szCs w:val="24"/>
        </w:rPr>
        <w:t>opsosborni</w:t>
      </w:r>
      <w:proofErr w:type="spellEnd"/>
      <w:proofErr w:type="gramEnd"/>
      <w:r w:rsidRPr="00FF14B6">
        <w:rPr>
          <w:rFonts w:ascii="Cambria" w:hAnsi="Cambria" w:cs="Cambria"/>
          <w:sz w:val="24"/>
          <w:szCs w:val="24"/>
        </w:rPr>
        <w:t xml:space="preserve">) but it can be extensively developed </w:t>
      </w:r>
      <w:proofErr w:type="spellStart"/>
      <w:r w:rsidRPr="00FF14B6">
        <w:rPr>
          <w:rFonts w:ascii="Cambria" w:hAnsi="Cambria" w:cs="Cambria"/>
          <w:sz w:val="24"/>
          <w:szCs w:val="24"/>
        </w:rPr>
        <w:t>anteriorly</w:t>
      </w:r>
      <w:proofErr w:type="spellEnd"/>
      <w:r w:rsidRPr="00FF14B6">
        <w:rPr>
          <w:rFonts w:ascii="Cambria" w:hAnsi="Cambria" w:cs="Cambria"/>
          <w:sz w:val="24"/>
          <w:szCs w:val="24"/>
        </w:rPr>
        <w:t xml:space="preserve"> in Late Cretaceous </w:t>
      </w:r>
      <w:proofErr w:type="spellStart"/>
      <w:r w:rsidRPr="00FF14B6">
        <w:rPr>
          <w:rFonts w:ascii="Cambria" w:hAnsi="Cambria" w:cs="Cambria"/>
          <w:sz w:val="24"/>
          <w:szCs w:val="24"/>
        </w:rPr>
        <w:t>Elasmosauridae</w:t>
      </w:r>
      <w:proofErr w:type="spellEnd"/>
      <w:r w:rsidRPr="00FF14B6">
        <w:rPr>
          <w:rFonts w:ascii="Cambria" w:hAnsi="Cambria" w:cs="Cambria"/>
          <w:sz w:val="24"/>
          <w:szCs w:val="24"/>
        </w:rPr>
        <w:t xml:space="preserve"> (e.g., TMM2245-1</w:t>
      </w:r>
      <w:r w:rsidRPr="00FF14B6">
        <w:rPr>
          <w:rFonts w:ascii="Cambria" w:hAnsi="Cambria" w:cs="Cambria"/>
          <w:i/>
          <w:iCs/>
          <w:sz w:val="24"/>
          <w:szCs w:val="24"/>
        </w:rPr>
        <w:t xml:space="preserve">, </w:t>
      </w:r>
      <w:proofErr w:type="spellStart"/>
      <w:r w:rsidRPr="00FF14B6">
        <w:rPr>
          <w:rFonts w:ascii="Cambria" w:hAnsi="Cambria" w:cs="Cambria"/>
          <w:i/>
          <w:iCs/>
          <w:sz w:val="24"/>
          <w:szCs w:val="24"/>
        </w:rPr>
        <w:t>Cardiocoraxmukulu</w:t>
      </w:r>
      <w:proofErr w:type="spellEnd"/>
      <w:r w:rsidRPr="00FF14B6">
        <w:rPr>
          <w:rFonts w:ascii="Cambria" w:hAnsi="Cambria" w:cs="Cambria"/>
          <w:i/>
          <w:iCs/>
          <w:sz w:val="24"/>
          <w:szCs w:val="24"/>
        </w:rPr>
        <w:t xml:space="preserve">, </w:t>
      </w:r>
      <w:r w:rsidRPr="00FF14B6">
        <w:rPr>
          <w:rFonts w:ascii="Cambria" w:hAnsi="Cambria" w:cs="Cambria"/>
          <w:sz w:val="24"/>
          <w:szCs w:val="24"/>
        </w:rPr>
        <w:t xml:space="preserve">and possibly YPM1644). In these late Cretaceous </w:t>
      </w:r>
      <w:proofErr w:type="spellStart"/>
      <w:r w:rsidRPr="00FF14B6">
        <w:rPr>
          <w:rFonts w:ascii="Cambria" w:hAnsi="Cambria" w:cs="Cambria"/>
          <w:sz w:val="24"/>
          <w:szCs w:val="24"/>
        </w:rPr>
        <w:t>elasmosaurs</w:t>
      </w:r>
      <w:proofErr w:type="spellEnd"/>
      <w:r w:rsidRPr="00FF14B6">
        <w:rPr>
          <w:rFonts w:ascii="Cambria" w:hAnsi="Cambria" w:cs="Cambria"/>
          <w:sz w:val="24"/>
          <w:szCs w:val="24"/>
        </w:rPr>
        <w:t xml:space="preserve"> the clavicle can account for nearly the half area as the scapula (e.g., </w:t>
      </w:r>
      <w:proofErr w:type="spellStart"/>
      <w:r w:rsidRPr="002A15D0">
        <w:rPr>
          <w:rFonts w:ascii="Cambria" w:hAnsi="Cambria" w:cs="Cambria"/>
          <w:i/>
          <w:sz w:val="24"/>
          <w:szCs w:val="24"/>
        </w:rPr>
        <w:t>Cardiocorax</w:t>
      </w:r>
      <w:proofErr w:type="spellEnd"/>
      <w:r w:rsidRPr="00FF14B6">
        <w:rPr>
          <w:rFonts w:ascii="Cambria" w:hAnsi="Cambria" w:cs="Cambria"/>
          <w:sz w:val="24"/>
          <w:szCs w:val="24"/>
        </w:rPr>
        <w:t xml:space="preserve">, Fig. </w:t>
      </w:r>
      <w:r>
        <w:rPr>
          <w:rFonts w:ascii="Cambria" w:hAnsi="Cambria" w:cs="Cambria"/>
          <w:sz w:val="24"/>
          <w:szCs w:val="24"/>
        </w:rPr>
        <w:t>3</w:t>
      </w:r>
      <w:r w:rsidRPr="00FF14B6">
        <w:rPr>
          <w:rFonts w:ascii="Cambria" w:hAnsi="Cambria" w:cs="Cambria"/>
          <w:sz w:val="24"/>
          <w:szCs w:val="24"/>
        </w:rPr>
        <w:t xml:space="preserve">). </w:t>
      </w:r>
    </w:p>
    <w:p w:rsidR="00874778" w:rsidRDefault="00874778" w:rsidP="005E264A">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FF14B6">
        <w:rPr>
          <w:rFonts w:ascii="Cambria" w:hAnsi="Cambria" w:cs="Cambria"/>
          <w:sz w:val="24"/>
          <w:szCs w:val="24"/>
        </w:rPr>
        <w:tab/>
        <w:t xml:space="preserve">The </w:t>
      </w:r>
      <w:proofErr w:type="spellStart"/>
      <w:r w:rsidRPr="00FF14B6">
        <w:rPr>
          <w:rFonts w:ascii="Cambria" w:hAnsi="Cambria" w:cs="Cambria"/>
          <w:sz w:val="24"/>
          <w:szCs w:val="24"/>
        </w:rPr>
        <w:t>pistosaur</w:t>
      </w:r>
      <w:proofErr w:type="spellEnd"/>
      <w:r w:rsidRPr="00FF14B6">
        <w:rPr>
          <w:rFonts w:ascii="Cambria" w:hAnsi="Cambria" w:cs="Cambria"/>
          <w:sz w:val="24"/>
          <w:szCs w:val="24"/>
        </w:rPr>
        <w:t xml:space="preserve">-plesiosaur median migration of the medial of the </w:t>
      </w:r>
      <w:proofErr w:type="spellStart"/>
      <w:r w:rsidRPr="00FF14B6">
        <w:rPr>
          <w:rFonts w:ascii="Cambria" w:hAnsi="Cambria" w:cs="Cambria"/>
          <w:sz w:val="24"/>
          <w:szCs w:val="24"/>
        </w:rPr>
        <w:t>coracoscapular</w:t>
      </w:r>
      <w:proofErr w:type="spellEnd"/>
      <w:r w:rsidRPr="00FF14B6">
        <w:rPr>
          <w:rFonts w:ascii="Cambria" w:hAnsi="Cambria" w:cs="Cambria"/>
          <w:sz w:val="24"/>
          <w:szCs w:val="24"/>
        </w:rPr>
        <w:t xml:space="preserve"> contact is not well documented in the fossil reco</w:t>
      </w:r>
      <w:r w:rsidRPr="00E31287">
        <w:rPr>
          <w:rFonts w:ascii="Cambria" w:hAnsi="Cambria" w:cs="Cambria"/>
          <w:sz w:val="24"/>
          <w:szCs w:val="24"/>
        </w:rPr>
        <w:t>rd (Fig. 5a), leaving an i</w:t>
      </w:r>
      <w:r w:rsidRPr="00FF14B6">
        <w:rPr>
          <w:rFonts w:ascii="Cambria" w:hAnsi="Cambria" w:cs="Cambria"/>
          <w:sz w:val="24"/>
          <w:szCs w:val="24"/>
        </w:rPr>
        <w:t>mportant morphological g</w:t>
      </w:r>
      <w:r w:rsidRPr="00E31287">
        <w:rPr>
          <w:rFonts w:ascii="Cambria" w:hAnsi="Cambria" w:cs="Cambria"/>
          <w:sz w:val="24"/>
          <w:szCs w:val="24"/>
        </w:rPr>
        <w:t xml:space="preserve">ap (Fig. 6). </w:t>
      </w:r>
      <w:r w:rsidRPr="00FF14B6">
        <w:rPr>
          <w:rFonts w:ascii="Cambria" w:hAnsi="Cambria" w:cs="Cambria"/>
          <w:sz w:val="24"/>
          <w:szCs w:val="24"/>
        </w:rPr>
        <w:t xml:space="preserve">Nevertheless, these modifications had to occur concomitantly with (1) a counterclockwise rotation of the </w:t>
      </w:r>
      <w:proofErr w:type="spellStart"/>
      <w:r w:rsidRPr="00FF14B6">
        <w:rPr>
          <w:rFonts w:ascii="Cambria" w:hAnsi="Cambria" w:cs="Cambria"/>
          <w:sz w:val="24"/>
          <w:szCs w:val="24"/>
        </w:rPr>
        <w:t>scapuloclavicular</w:t>
      </w:r>
      <w:proofErr w:type="spellEnd"/>
      <w:r w:rsidRPr="00FF14B6">
        <w:rPr>
          <w:rFonts w:ascii="Cambria" w:hAnsi="Cambria" w:cs="Cambria"/>
          <w:sz w:val="24"/>
          <w:szCs w:val="24"/>
        </w:rPr>
        <w:t xml:space="preserve"> contact, which led to a posterior translation of the clavicle-</w:t>
      </w:r>
      <w:proofErr w:type="spellStart"/>
      <w:r w:rsidRPr="00FF14B6">
        <w:rPr>
          <w:rFonts w:ascii="Cambria" w:hAnsi="Cambria" w:cs="Cambria"/>
          <w:sz w:val="24"/>
          <w:szCs w:val="24"/>
        </w:rPr>
        <w:t>interclavicle</w:t>
      </w:r>
      <w:proofErr w:type="spellEnd"/>
      <w:r w:rsidRPr="00FF14B6">
        <w:rPr>
          <w:rFonts w:ascii="Cambria" w:hAnsi="Cambria" w:cs="Cambria"/>
          <w:sz w:val="24"/>
          <w:szCs w:val="24"/>
        </w:rPr>
        <w:t xml:space="preserve"> complex, (2) a medial elongation of the scapula, and (3) the anterior projection of the </w:t>
      </w:r>
      <w:proofErr w:type="spellStart"/>
      <w:r w:rsidRPr="00FF14B6">
        <w:rPr>
          <w:rFonts w:ascii="Cambria" w:hAnsi="Cambria" w:cs="Cambria"/>
          <w:sz w:val="24"/>
          <w:szCs w:val="24"/>
        </w:rPr>
        <w:t>preglenoid</w:t>
      </w:r>
      <w:proofErr w:type="spellEnd"/>
      <w:r w:rsidRPr="00FF14B6">
        <w:rPr>
          <w:rFonts w:ascii="Cambria" w:hAnsi="Cambria" w:cs="Cambria"/>
          <w:sz w:val="24"/>
          <w:szCs w:val="24"/>
        </w:rPr>
        <w:t xml:space="preserve"> projection of the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However, the presence of a medial </w:t>
      </w:r>
      <w:proofErr w:type="spellStart"/>
      <w:r w:rsidRPr="00FF14B6">
        <w:rPr>
          <w:rFonts w:ascii="Cambria" w:hAnsi="Cambria" w:cs="Cambria"/>
          <w:sz w:val="24"/>
          <w:szCs w:val="24"/>
        </w:rPr>
        <w:t>coracoscapular</w:t>
      </w:r>
      <w:proofErr w:type="spellEnd"/>
      <w:r w:rsidRPr="00FF14B6">
        <w:rPr>
          <w:rFonts w:ascii="Cambria" w:hAnsi="Cambria" w:cs="Cambria"/>
          <w:sz w:val="24"/>
          <w:szCs w:val="24"/>
        </w:rPr>
        <w:t xml:space="preserve"> contact is highly homoplastic even within the same </w:t>
      </w:r>
      <w:proofErr w:type="spellStart"/>
      <w:r w:rsidRPr="00FF14B6">
        <w:rPr>
          <w:rFonts w:ascii="Cambria" w:hAnsi="Cambria" w:cs="Cambria"/>
          <w:sz w:val="24"/>
          <w:szCs w:val="24"/>
        </w:rPr>
        <w:t>taxa</w:t>
      </w:r>
      <w:proofErr w:type="spellEnd"/>
      <w:r w:rsidRPr="00FF14B6">
        <w:rPr>
          <w:rFonts w:ascii="Cambria" w:hAnsi="Cambria" w:cs="Cambria"/>
          <w:sz w:val="24"/>
          <w:szCs w:val="24"/>
        </w:rPr>
        <w:t xml:space="preserve"> (e.g., </w:t>
      </w:r>
      <w:proofErr w:type="spellStart"/>
      <w:r w:rsidRPr="00FF14B6">
        <w:rPr>
          <w:rFonts w:ascii="Cambria" w:hAnsi="Cambria" w:cs="Cambria"/>
          <w:sz w:val="24"/>
          <w:szCs w:val="24"/>
        </w:rPr>
        <w:t>Microcleididae</w:t>
      </w:r>
      <w:proofErr w:type="spellEnd"/>
      <w:r w:rsidRPr="00FF14B6">
        <w:rPr>
          <w:rFonts w:ascii="Cambria" w:hAnsi="Cambria" w:cs="Cambria"/>
          <w:sz w:val="24"/>
          <w:szCs w:val="24"/>
        </w:rPr>
        <w:t xml:space="preserve">: </w:t>
      </w:r>
      <w:r w:rsidRPr="00FF14B6">
        <w:rPr>
          <w:rFonts w:ascii="Cambria" w:hAnsi="Cambria" w:cs="Cambria"/>
          <w:i/>
          <w:iCs/>
          <w:sz w:val="24"/>
          <w:szCs w:val="24"/>
        </w:rPr>
        <w:t xml:space="preserve">M. </w:t>
      </w:r>
      <w:proofErr w:type="spellStart"/>
      <w:r w:rsidRPr="00FF14B6">
        <w:rPr>
          <w:rFonts w:ascii="Cambria" w:hAnsi="Cambria" w:cs="Cambria"/>
          <w:i/>
          <w:iCs/>
          <w:sz w:val="24"/>
          <w:szCs w:val="24"/>
        </w:rPr>
        <w:t>tournemirensis</w:t>
      </w:r>
      <w:proofErr w:type="spellEnd"/>
      <w:r w:rsidRPr="00FF14B6">
        <w:rPr>
          <w:rFonts w:ascii="Cambria" w:hAnsi="Cambria" w:cs="Cambria"/>
          <w:sz w:val="24"/>
          <w:szCs w:val="24"/>
        </w:rPr>
        <w:t xml:space="preserve"> versus </w:t>
      </w:r>
      <w:proofErr w:type="spellStart"/>
      <w:r w:rsidRPr="00FF14B6">
        <w:rPr>
          <w:rFonts w:ascii="Cambria" w:hAnsi="Cambria" w:cs="Cambria"/>
          <w:i/>
          <w:iCs/>
          <w:sz w:val="24"/>
          <w:szCs w:val="24"/>
        </w:rPr>
        <w:t>Westphaliasaurus</w:t>
      </w:r>
      <w:proofErr w:type="spellEnd"/>
      <w:r w:rsidRPr="00FF14B6">
        <w:rPr>
          <w:rFonts w:ascii="Cambria" w:hAnsi="Cambria" w:cs="Cambria"/>
          <w:sz w:val="24"/>
          <w:szCs w:val="24"/>
        </w:rPr>
        <w:t xml:space="preserve">, </w:t>
      </w:r>
      <w:proofErr w:type="spellStart"/>
      <w:r w:rsidRPr="00FF14B6">
        <w:rPr>
          <w:rFonts w:ascii="Cambria" w:hAnsi="Cambria" w:cs="Cambria"/>
          <w:sz w:val="24"/>
          <w:szCs w:val="24"/>
        </w:rPr>
        <w:t>Rhomaleosauridae</w:t>
      </w:r>
      <w:proofErr w:type="spellEnd"/>
      <w:r w:rsidRPr="00FF14B6">
        <w:rPr>
          <w:rFonts w:ascii="Cambria" w:hAnsi="Cambria" w:cs="Cambria"/>
          <w:sz w:val="24"/>
          <w:szCs w:val="24"/>
        </w:rPr>
        <w:t xml:space="preserve">: </w:t>
      </w:r>
      <w:proofErr w:type="spellStart"/>
      <w:r w:rsidRPr="00FF14B6">
        <w:rPr>
          <w:rFonts w:ascii="Cambria" w:hAnsi="Cambria" w:cs="Cambria"/>
          <w:i/>
          <w:iCs/>
          <w:sz w:val="24"/>
          <w:szCs w:val="24"/>
        </w:rPr>
        <w:t>Rhomaleosaurus</w:t>
      </w:r>
      <w:proofErr w:type="spellEnd"/>
      <w:r>
        <w:rPr>
          <w:rFonts w:ascii="Cambria" w:hAnsi="Cambria" w:cs="Cambria"/>
          <w:i/>
          <w:iCs/>
          <w:sz w:val="24"/>
          <w:szCs w:val="24"/>
        </w:rPr>
        <w:t xml:space="preserve"> </w:t>
      </w:r>
      <w:proofErr w:type="spellStart"/>
      <w:r w:rsidRPr="00FF14B6">
        <w:rPr>
          <w:rFonts w:ascii="Cambria" w:hAnsi="Cambria" w:cs="Cambria"/>
          <w:i/>
          <w:iCs/>
          <w:sz w:val="24"/>
          <w:szCs w:val="24"/>
        </w:rPr>
        <w:t>cramptoni</w:t>
      </w:r>
      <w:proofErr w:type="spellEnd"/>
      <w:r w:rsidRPr="00FF14B6">
        <w:rPr>
          <w:rFonts w:ascii="Cambria" w:hAnsi="Cambria" w:cs="Cambria"/>
          <w:sz w:val="24"/>
          <w:szCs w:val="24"/>
        </w:rPr>
        <w:t xml:space="preserve"> versus </w:t>
      </w:r>
      <w:proofErr w:type="spellStart"/>
      <w:r w:rsidRPr="00FF14B6">
        <w:rPr>
          <w:rFonts w:ascii="Cambria" w:hAnsi="Cambria" w:cs="Cambria"/>
          <w:i/>
          <w:iCs/>
          <w:sz w:val="24"/>
          <w:szCs w:val="24"/>
        </w:rPr>
        <w:t>Meyerasaurus</w:t>
      </w:r>
      <w:proofErr w:type="spellEnd"/>
      <w:r w:rsidRPr="00FF14B6">
        <w:rPr>
          <w:rFonts w:ascii="Cambria" w:hAnsi="Cambria" w:cs="Cambria"/>
          <w:i/>
          <w:iCs/>
          <w:sz w:val="24"/>
          <w:szCs w:val="24"/>
        </w:rPr>
        <w:t xml:space="preserve"> victor</w:t>
      </w:r>
      <w:r w:rsidRPr="00FF14B6">
        <w:rPr>
          <w:rFonts w:ascii="Cambria" w:hAnsi="Cambria" w:cs="Cambria"/>
          <w:sz w:val="24"/>
          <w:szCs w:val="24"/>
        </w:rPr>
        <w:t xml:space="preserve">, </w:t>
      </w:r>
      <w:proofErr w:type="spellStart"/>
      <w:r w:rsidRPr="00FF14B6">
        <w:rPr>
          <w:rFonts w:ascii="Cambria" w:hAnsi="Cambria" w:cs="Cambria"/>
          <w:sz w:val="24"/>
          <w:szCs w:val="24"/>
        </w:rPr>
        <w:t>Elasmosauridae</w:t>
      </w:r>
      <w:proofErr w:type="spellEnd"/>
      <w:r w:rsidRPr="00FF14B6">
        <w:rPr>
          <w:rFonts w:ascii="Cambria" w:hAnsi="Cambria" w:cs="Cambria"/>
          <w:sz w:val="24"/>
          <w:szCs w:val="24"/>
        </w:rPr>
        <w:t xml:space="preserve">: </w:t>
      </w:r>
      <w:proofErr w:type="spellStart"/>
      <w:r w:rsidRPr="00FF14B6">
        <w:rPr>
          <w:rFonts w:ascii="Cambria" w:hAnsi="Cambria" w:cs="Cambria"/>
          <w:i/>
          <w:iCs/>
          <w:sz w:val="24"/>
          <w:szCs w:val="24"/>
        </w:rPr>
        <w:t>Callawayasaurus</w:t>
      </w:r>
      <w:proofErr w:type="spellEnd"/>
      <w:r>
        <w:rPr>
          <w:rFonts w:ascii="Cambria" w:hAnsi="Cambria" w:cs="Cambria"/>
          <w:i/>
          <w:iCs/>
          <w:sz w:val="24"/>
          <w:szCs w:val="24"/>
        </w:rPr>
        <w:t xml:space="preserve"> </w:t>
      </w:r>
      <w:r w:rsidRPr="00FF14B6">
        <w:rPr>
          <w:rFonts w:ascii="Cambria" w:hAnsi="Cambria" w:cs="Cambria"/>
          <w:sz w:val="24"/>
          <w:szCs w:val="24"/>
        </w:rPr>
        <w:t xml:space="preserve">versus </w:t>
      </w:r>
      <w:proofErr w:type="spellStart"/>
      <w:r w:rsidRPr="00FF14B6">
        <w:rPr>
          <w:rFonts w:ascii="Cambria" w:hAnsi="Cambria" w:cs="Cambria"/>
          <w:i/>
          <w:iCs/>
          <w:sz w:val="24"/>
          <w:szCs w:val="24"/>
        </w:rPr>
        <w:t>Cardiocorax</w:t>
      </w:r>
      <w:proofErr w:type="spellEnd"/>
      <w:r w:rsidRPr="00FF14B6">
        <w:rPr>
          <w:rFonts w:ascii="Cambria" w:hAnsi="Cambria" w:cs="Cambria"/>
          <w:sz w:val="24"/>
          <w:szCs w:val="24"/>
        </w:rPr>
        <w:t xml:space="preserve">). Nevertheless, if the medial </w:t>
      </w:r>
      <w:proofErr w:type="spellStart"/>
      <w:r w:rsidRPr="00FF14B6">
        <w:rPr>
          <w:rFonts w:ascii="Cambria" w:hAnsi="Cambria" w:cs="Cambria"/>
          <w:sz w:val="24"/>
          <w:szCs w:val="24"/>
        </w:rPr>
        <w:t>coracoscapular</w:t>
      </w:r>
      <w:proofErr w:type="spellEnd"/>
      <w:r w:rsidRPr="00FF14B6">
        <w:rPr>
          <w:rFonts w:ascii="Cambria" w:hAnsi="Cambria" w:cs="Cambria"/>
          <w:sz w:val="24"/>
          <w:szCs w:val="24"/>
        </w:rPr>
        <w:t xml:space="preserve"> contact is maintained it only abuts on the lateral side of the </w:t>
      </w:r>
      <w:proofErr w:type="spellStart"/>
      <w:r w:rsidRPr="00FF14B6">
        <w:rPr>
          <w:rFonts w:ascii="Cambria" w:hAnsi="Cambria" w:cs="Cambria"/>
          <w:sz w:val="24"/>
          <w:szCs w:val="24"/>
        </w:rPr>
        <w:t>preglenoid</w:t>
      </w:r>
      <w:proofErr w:type="spellEnd"/>
      <w:r w:rsidRPr="00FF14B6">
        <w:rPr>
          <w:rFonts w:ascii="Cambria" w:hAnsi="Cambria" w:cs="Cambria"/>
          <w:sz w:val="24"/>
          <w:szCs w:val="24"/>
        </w:rPr>
        <w:t xml:space="preserve"> projection (e.g., </w:t>
      </w:r>
      <w:proofErr w:type="spellStart"/>
      <w:r w:rsidRPr="00FF14B6">
        <w:rPr>
          <w:rFonts w:ascii="Cambria" w:hAnsi="Cambria" w:cs="Cambria"/>
          <w:i/>
          <w:iCs/>
          <w:sz w:val="24"/>
          <w:szCs w:val="24"/>
        </w:rPr>
        <w:t>Macroplata</w:t>
      </w:r>
      <w:proofErr w:type="spellEnd"/>
      <w:r w:rsidRPr="00FF14B6">
        <w:rPr>
          <w:rFonts w:ascii="Cambria" w:hAnsi="Cambria" w:cs="Cambria"/>
          <w:i/>
          <w:iCs/>
          <w:sz w:val="24"/>
          <w:szCs w:val="24"/>
        </w:rPr>
        <w:t xml:space="preserve">, </w:t>
      </w:r>
      <w:proofErr w:type="spellStart"/>
      <w:r w:rsidRPr="00FF14B6">
        <w:rPr>
          <w:rFonts w:ascii="Cambria" w:hAnsi="Cambria" w:cs="Cambria"/>
          <w:i/>
          <w:iCs/>
          <w:sz w:val="24"/>
          <w:szCs w:val="24"/>
        </w:rPr>
        <w:t>Meyerasaurus</w:t>
      </w:r>
      <w:proofErr w:type="spellEnd"/>
      <w:r w:rsidRPr="00FF14B6">
        <w:rPr>
          <w:rFonts w:ascii="Cambria" w:hAnsi="Cambria" w:cs="Cambria"/>
          <w:i/>
          <w:iCs/>
          <w:sz w:val="24"/>
          <w:szCs w:val="24"/>
        </w:rPr>
        <w:t xml:space="preserve">, </w:t>
      </w:r>
      <w:proofErr w:type="spellStart"/>
      <w:r w:rsidRPr="00FF14B6">
        <w:rPr>
          <w:rFonts w:ascii="Cambria" w:hAnsi="Cambria" w:cs="Cambria"/>
          <w:i/>
          <w:iCs/>
          <w:sz w:val="24"/>
          <w:szCs w:val="24"/>
        </w:rPr>
        <w:t>Thalassiodracon</w:t>
      </w:r>
      <w:proofErr w:type="spellEnd"/>
      <w:r w:rsidRPr="00FF14B6">
        <w:rPr>
          <w:rFonts w:ascii="Cambria" w:hAnsi="Cambria" w:cs="Cambria"/>
          <w:i/>
          <w:iCs/>
          <w:sz w:val="24"/>
          <w:szCs w:val="24"/>
        </w:rPr>
        <w:t xml:space="preserve">, Plesiosaurus, </w:t>
      </w:r>
      <w:proofErr w:type="spellStart"/>
      <w:r w:rsidRPr="00FF14B6">
        <w:rPr>
          <w:rFonts w:ascii="Cambria" w:hAnsi="Cambria" w:cs="Cambria"/>
          <w:i/>
          <w:iCs/>
          <w:sz w:val="24"/>
          <w:szCs w:val="24"/>
        </w:rPr>
        <w:t>Dolichorhync</w:t>
      </w:r>
      <w:r w:rsidRPr="00FF14B6">
        <w:rPr>
          <w:rFonts w:ascii="Cambria" w:hAnsi="Cambria" w:cs="Cambria"/>
          <w:bCs/>
          <w:i/>
          <w:iCs/>
          <w:sz w:val="24"/>
          <w:szCs w:val="24"/>
        </w:rPr>
        <w:t>h</w:t>
      </w:r>
      <w:r w:rsidRPr="00FF14B6">
        <w:rPr>
          <w:rFonts w:ascii="Cambria" w:hAnsi="Cambria" w:cs="Cambria"/>
          <w:i/>
          <w:iCs/>
          <w:sz w:val="24"/>
          <w:szCs w:val="24"/>
        </w:rPr>
        <w:t>ops</w:t>
      </w:r>
      <w:proofErr w:type="spellEnd"/>
      <w:r>
        <w:rPr>
          <w:rFonts w:ascii="Cambria" w:hAnsi="Cambria" w:cs="Cambria"/>
          <w:i/>
          <w:iCs/>
          <w:sz w:val="24"/>
          <w:szCs w:val="24"/>
        </w:rPr>
        <w:t xml:space="preserve"> </w:t>
      </w:r>
      <w:proofErr w:type="spellStart"/>
      <w:r w:rsidRPr="00FF14B6">
        <w:rPr>
          <w:rFonts w:ascii="Cambria" w:hAnsi="Cambria" w:cs="Cambria"/>
          <w:i/>
          <w:iCs/>
          <w:sz w:val="24"/>
          <w:szCs w:val="24"/>
        </w:rPr>
        <w:t>herschelensis</w:t>
      </w:r>
      <w:proofErr w:type="spellEnd"/>
      <w:r w:rsidRPr="00FF14B6">
        <w:rPr>
          <w:rFonts w:ascii="Cambria" w:hAnsi="Cambria" w:cs="Cambria"/>
          <w:sz w:val="24"/>
          <w:szCs w:val="24"/>
        </w:rPr>
        <w:t xml:space="preserve">). In </w:t>
      </w:r>
      <w:proofErr w:type="spellStart"/>
      <w:r w:rsidRPr="00FF14B6">
        <w:rPr>
          <w:rFonts w:ascii="Cambria" w:hAnsi="Cambria" w:cs="Cambria"/>
          <w:sz w:val="24"/>
          <w:szCs w:val="24"/>
        </w:rPr>
        <w:t>Elasmosauridae</w:t>
      </w:r>
      <w:proofErr w:type="spellEnd"/>
      <w:r w:rsidRPr="00FF14B6">
        <w:rPr>
          <w:rFonts w:ascii="Cambria" w:hAnsi="Cambria" w:cs="Cambria"/>
          <w:sz w:val="24"/>
          <w:szCs w:val="24"/>
        </w:rPr>
        <w:t xml:space="preserve"> and basal </w:t>
      </w:r>
      <w:proofErr w:type="spellStart"/>
      <w:r w:rsidRPr="00FF14B6">
        <w:rPr>
          <w:rFonts w:ascii="Cambria" w:hAnsi="Cambria" w:cs="Cambria"/>
          <w:sz w:val="24"/>
          <w:szCs w:val="24"/>
        </w:rPr>
        <w:t>cryptocleidids</w:t>
      </w:r>
      <w:proofErr w:type="spellEnd"/>
      <w:r w:rsidRPr="00FF14B6">
        <w:rPr>
          <w:rFonts w:ascii="Cambria" w:hAnsi="Cambria" w:cs="Cambria"/>
          <w:sz w:val="24"/>
          <w:szCs w:val="24"/>
        </w:rPr>
        <w:t xml:space="preserve"> the condition is slightly different because the </w:t>
      </w:r>
      <w:proofErr w:type="spellStart"/>
      <w:r w:rsidRPr="00FF14B6">
        <w:rPr>
          <w:rFonts w:ascii="Cambria" w:hAnsi="Cambria" w:cs="Cambria"/>
          <w:sz w:val="24"/>
          <w:szCs w:val="24"/>
        </w:rPr>
        <w:t>preglenoid</w:t>
      </w:r>
      <w:proofErr w:type="spellEnd"/>
      <w:r w:rsidRPr="00FF14B6">
        <w:rPr>
          <w:rFonts w:ascii="Cambria" w:hAnsi="Cambria" w:cs="Cambria"/>
          <w:sz w:val="24"/>
          <w:szCs w:val="24"/>
        </w:rPr>
        <w:t xml:space="preserve"> projection is narrowed, thus the medial </w:t>
      </w:r>
      <w:proofErr w:type="spellStart"/>
      <w:r w:rsidRPr="00FF14B6">
        <w:rPr>
          <w:rFonts w:ascii="Cambria" w:hAnsi="Cambria" w:cs="Cambria"/>
          <w:sz w:val="24"/>
          <w:szCs w:val="24"/>
        </w:rPr>
        <w:t>coracoscapular</w:t>
      </w:r>
      <w:proofErr w:type="spellEnd"/>
      <w:r w:rsidRPr="00FF14B6">
        <w:rPr>
          <w:rFonts w:ascii="Cambria" w:hAnsi="Cambria" w:cs="Cambria"/>
          <w:sz w:val="24"/>
          <w:szCs w:val="24"/>
        </w:rPr>
        <w:t xml:space="preserve"> contact adjoins </w:t>
      </w:r>
      <w:proofErr w:type="spellStart"/>
      <w:r w:rsidRPr="00FF14B6">
        <w:rPr>
          <w:rFonts w:ascii="Cambria" w:hAnsi="Cambria" w:cs="Cambria"/>
          <w:sz w:val="24"/>
          <w:szCs w:val="24"/>
        </w:rPr>
        <w:t>anteriorly</w:t>
      </w:r>
      <w:proofErr w:type="spellEnd"/>
      <w:r w:rsidRPr="00FF14B6">
        <w:rPr>
          <w:rFonts w:ascii="Cambria" w:hAnsi="Cambria" w:cs="Cambria"/>
          <w:sz w:val="24"/>
          <w:szCs w:val="24"/>
        </w:rPr>
        <w:t xml:space="preserve">. Another feature poorly documented in the fossil record is the expansion of the </w:t>
      </w:r>
      <w:proofErr w:type="spellStart"/>
      <w:r w:rsidRPr="00FF14B6">
        <w:rPr>
          <w:rFonts w:ascii="Cambria" w:hAnsi="Cambria" w:cs="Cambria"/>
          <w:sz w:val="24"/>
          <w:szCs w:val="24"/>
        </w:rPr>
        <w:t>coraco</w:t>
      </w:r>
      <w:r w:rsidRPr="00E31287">
        <w:rPr>
          <w:rFonts w:ascii="Cambria" w:hAnsi="Cambria" w:cs="Cambria"/>
          <w:sz w:val="24"/>
          <w:szCs w:val="24"/>
        </w:rPr>
        <w:t>id</w:t>
      </w:r>
      <w:proofErr w:type="spellEnd"/>
      <w:r w:rsidRPr="00E31287">
        <w:rPr>
          <w:rFonts w:ascii="Cambria" w:hAnsi="Cambria" w:cs="Cambria"/>
          <w:sz w:val="24"/>
          <w:szCs w:val="24"/>
        </w:rPr>
        <w:t xml:space="preserve"> (Fig. 6), </w:t>
      </w:r>
      <w:r w:rsidRPr="00FF14B6">
        <w:rPr>
          <w:rFonts w:ascii="Cambria" w:hAnsi="Cambria" w:cs="Cambria"/>
          <w:sz w:val="24"/>
          <w:szCs w:val="24"/>
        </w:rPr>
        <w:t xml:space="preserve">possibly due to the scarce Late Triassic </w:t>
      </w:r>
      <w:proofErr w:type="spellStart"/>
      <w:r w:rsidRPr="00FF14B6">
        <w:rPr>
          <w:rFonts w:ascii="Cambria" w:hAnsi="Cambria" w:cs="Cambria"/>
          <w:sz w:val="24"/>
          <w:szCs w:val="24"/>
        </w:rPr>
        <w:t>eosauropterygian</w:t>
      </w:r>
      <w:proofErr w:type="spellEnd"/>
      <w:r w:rsidRPr="00FF14B6">
        <w:rPr>
          <w:rFonts w:ascii="Cambria" w:hAnsi="Cambria" w:cs="Cambria"/>
          <w:sz w:val="24"/>
          <w:szCs w:val="24"/>
        </w:rPr>
        <w:t xml:space="preserve"> record. Regardless, the scarce </w:t>
      </w:r>
      <w:proofErr w:type="spellStart"/>
      <w:r w:rsidRPr="00FF14B6">
        <w:rPr>
          <w:rFonts w:ascii="Cambria" w:hAnsi="Cambria" w:cs="Cambria"/>
          <w:sz w:val="24"/>
          <w:szCs w:val="24"/>
        </w:rPr>
        <w:t>pistosaur</w:t>
      </w:r>
      <w:proofErr w:type="spellEnd"/>
      <w:r w:rsidRPr="00FF14B6">
        <w:rPr>
          <w:rFonts w:ascii="Cambria" w:hAnsi="Cambria" w:cs="Cambria"/>
          <w:sz w:val="24"/>
          <w:szCs w:val="24"/>
        </w:rPr>
        <w:t xml:space="preserve"> record shows high morphological disparity in the </w:t>
      </w:r>
      <w:proofErr w:type="spellStart"/>
      <w:r w:rsidRPr="00FF14B6">
        <w:rPr>
          <w:rFonts w:ascii="Cambria" w:hAnsi="Cambria" w:cs="Cambria"/>
          <w:sz w:val="24"/>
          <w:szCs w:val="24"/>
        </w:rPr>
        <w:t>coracoid</w:t>
      </w:r>
      <w:proofErr w:type="spellEnd"/>
      <w:r w:rsidRPr="00FF14B6">
        <w:rPr>
          <w:rFonts w:ascii="Cambria" w:hAnsi="Cambria" w:cs="Cambria"/>
          <w:sz w:val="24"/>
          <w:szCs w:val="24"/>
        </w:rPr>
        <w:t xml:space="preserve"> </w:t>
      </w:r>
      <w:r w:rsidRPr="00E31287">
        <w:rPr>
          <w:rFonts w:ascii="Cambria" w:hAnsi="Cambria" w:cs="Cambria"/>
          <w:sz w:val="24"/>
          <w:szCs w:val="24"/>
        </w:rPr>
        <w:t>(Fig. 5a, 6, 7a).</w:t>
      </w:r>
      <w:r w:rsidRPr="00E31287">
        <w:rPr>
          <w:rFonts w:ascii="Cambria" w:hAnsi="Cambria" w:cs="Cambria"/>
          <w:sz w:val="24"/>
          <w:szCs w:val="24"/>
        </w:rPr>
        <w:tab/>
      </w:r>
      <w:r>
        <w:rPr>
          <w:rFonts w:ascii="Cambria" w:hAnsi="Cambria" w:cs="Cambria"/>
          <w:sz w:val="24"/>
          <w:szCs w:val="24"/>
        </w:rPr>
        <w:t xml:space="preserve"> T</w:t>
      </w:r>
      <w:r w:rsidRPr="00FF14B6">
        <w:rPr>
          <w:rFonts w:ascii="Cambria" w:hAnsi="Cambria" w:cs="Cambria"/>
          <w:sz w:val="24"/>
          <w:szCs w:val="24"/>
        </w:rPr>
        <w:t xml:space="preserve">he results demonstrate a convergence between basal </w:t>
      </w:r>
      <w:proofErr w:type="spellStart"/>
      <w:r w:rsidRPr="00FF14B6">
        <w:rPr>
          <w:rFonts w:ascii="Cambria" w:hAnsi="Cambria" w:cs="Cambria"/>
          <w:sz w:val="24"/>
          <w:szCs w:val="24"/>
        </w:rPr>
        <w:t>cryptoclidids</w:t>
      </w:r>
      <w:proofErr w:type="spellEnd"/>
      <w:r w:rsidRPr="00FF14B6">
        <w:rPr>
          <w:rFonts w:ascii="Cambria" w:hAnsi="Cambria" w:cs="Cambria"/>
          <w:sz w:val="24"/>
          <w:szCs w:val="24"/>
        </w:rPr>
        <w:t xml:space="preserve"> (</w:t>
      </w:r>
      <w:proofErr w:type="spellStart"/>
      <w:r w:rsidRPr="00FF14B6">
        <w:rPr>
          <w:rFonts w:ascii="Cambria" w:hAnsi="Cambria" w:cs="Cambria"/>
          <w:i/>
          <w:iCs/>
          <w:sz w:val="24"/>
          <w:szCs w:val="24"/>
        </w:rPr>
        <w:t>Muraenosaurus</w:t>
      </w:r>
      <w:proofErr w:type="spellEnd"/>
      <w:r w:rsidRPr="00FF14B6">
        <w:rPr>
          <w:rFonts w:ascii="Cambria" w:hAnsi="Cambria" w:cs="Cambria"/>
          <w:sz w:val="24"/>
          <w:szCs w:val="24"/>
        </w:rPr>
        <w:t xml:space="preserve">, </w:t>
      </w:r>
      <w:proofErr w:type="spellStart"/>
      <w:r w:rsidRPr="00FF14B6">
        <w:rPr>
          <w:rFonts w:ascii="Cambria" w:hAnsi="Cambria" w:cs="Cambria"/>
          <w:i/>
          <w:iCs/>
          <w:sz w:val="24"/>
          <w:szCs w:val="24"/>
        </w:rPr>
        <w:t>Tricleidus</w:t>
      </w:r>
      <w:proofErr w:type="spellEnd"/>
      <w:r w:rsidRPr="00FF14B6">
        <w:rPr>
          <w:rFonts w:ascii="Cambria" w:hAnsi="Cambria" w:cs="Cambria"/>
          <w:sz w:val="24"/>
          <w:szCs w:val="24"/>
        </w:rPr>
        <w:t xml:space="preserve"> and </w:t>
      </w:r>
      <w:proofErr w:type="spellStart"/>
      <w:r w:rsidRPr="00FF14B6">
        <w:rPr>
          <w:rFonts w:ascii="Cambria" w:hAnsi="Cambria" w:cs="Cambria"/>
          <w:i/>
          <w:iCs/>
          <w:sz w:val="24"/>
          <w:szCs w:val="24"/>
        </w:rPr>
        <w:t>Cryptocleidus</w:t>
      </w:r>
      <w:proofErr w:type="spellEnd"/>
      <w:r w:rsidRPr="00FF14B6">
        <w:rPr>
          <w:rFonts w:ascii="Cambria" w:hAnsi="Cambria" w:cs="Cambria"/>
          <w:sz w:val="24"/>
          <w:szCs w:val="24"/>
        </w:rPr>
        <w:t xml:space="preserve">) and </w:t>
      </w:r>
      <w:proofErr w:type="spellStart"/>
      <w:r w:rsidRPr="00FF14B6">
        <w:rPr>
          <w:rFonts w:ascii="Cambria" w:hAnsi="Cambria" w:cs="Cambria"/>
          <w:sz w:val="24"/>
          <w:szCs w:val="24"/>
        </w:rPr>
        <w:t>polycotylids</w:t>
      </w:r>
      <w:proofErr w:type="spellEnd"/>
      <w:r w:rsidRPr="00FF14B6">
        <w:rPr>
          <w:rFonts w:ascii="Cambria" w:hAnsi="Cambria" w:cs="Cambria"/>
          <w:sz w:val="24"/>
          <w:szCs w:val="24"/>
        </w:rPr>
        <w:t xml:space="preserve"> due to the narrow </w:t>
      </w:r>
      <w:proofErr w:type="spellStart"/>
      <w:r w:rsidRPr="00FF14B6">
        <w:rPr>
          <w:rFonts w:ascii="Cambria" w:hAnsi="Cambria" w:cs="Cambria"/>
          <w:sz w:val="24"/>
          <w:szCs w:val="24"/>
        </w:rPr>
        <w:t>preglenoid</w:t>
      </w:r>
      <w:proofErr w:type="spellEnd"/>
      <w:r w:rsidRPr="00FF14B6">
        <w:rPr>
          <w:rFonts w:ascii="Cambria" w:hAnsi="Cambria" w:cs="Cambria"/>
          <w:sz w:val="24"/>
          <w:szCs w:val="24"/>
        </w:rPr>
        <w:t xml:space="preserve"> projection and the absence of </w:t>
      </w:r>
      <w:proofErr w:type="spellStart"/>
      <w:r w:rsidRPr="00FF14B6">
        <w:rPr>
          <w:rFonts w:ascii="Cambria" w:hAnsi="Cambria" w:cs="Cambria"/>
          <w:sz w:val="24"/>
          <w:szCs w:val="24"/>
        </w:rPr>
        <w:t>intercoracoid</w:t>
      </w:r>
      <w:proofErr w:type="spellEnd"/>
      <w:r w:rsidRPr="00FF14B6">
        <w:rPr>
          <w:rFonts w:ascii="Cambria" w:hAnsi="Cambria" w:cs="Cambria"/>
          <w:sz w:val="24"/>
          <w:szCs w:val="24"/>
        </w:rPr>
        <w:t xml:space="preserve"> vacuity (landmarks 4, 5, 9 and 10).</w:t>
      </w:r>
    </w:p>
    <w:p w:rsidR="00874778" w:rsidRDefault="00874778" w:rsidP="00292DB7">
      <w:pPr>
        <w:spacing w:after="0" w:line="480" w:lineRule="auto"/>
        <w:contextualSpacing/>
        <w:rPr>
          <w:rFonts w:ascii="Cambria" w:hAnsi="Cambria"/>
          <w:b/>
          <w:bCs/>
          <w:sz w:val="24"/>
          <w:szCs w:val="24"/>
        </w:rPr>
      </w:pPr>
    </w:p>
    <w:p w:rsidR="00874778" w:rsidRDefault="00874778" w:rsidP="00292DB7">
      <w:pPr>
        <w:spacing w:after="0" w:line="480" w:lineRule="auto"/>
        <w:contextualSpacing/>
        <w:rPr>
          <w:rFonts w:ascii="Cambria" w:hAnsi="Cambria"/>
          <w:b/>
          <w:bCs/>
          <w:sz w:val="24"/>
          <w:szCs w:val="24"/>
        </w:rPr>
      </w:pPr>
      <w:r>
        <w:rPr>
          <w:rFonts w:ascii="Cambria" w:hAnsi="Cambria"/>
          <w:b/>
          <w:bCs/>
          <w:sz w:val="24"/>
          <w:szCs w:val="24"/>
        </w:rPr>
        <w:t>References</w:t>
      </w:r>
    </w:p>
    <w:p w:rsidR="00874778" w:rsidRDefault="00874778" w:rsidP="00292DB7">
      <w:pPr>
        <w:autoSpaceDE w:val="0"/>
        <w:autoSpaceDN w:val="0"/>
        <w:adjustRightInd w:val="0"/>
        <w:spacing w:after="0" w:line="480" w:lineRule="auto"/>
        <w:contextualSpacing/>
        <w:rPr>
          <w:rFonts w:ascii="Cambria" w:hAnsi="Cambria" w:cs="Cambria"/>
          <w:sz w:val="24"/>
          <w:szCs w:val="24"/>
        </w:rPr>
      </w:pPr>
      <w:proofErr w:type="spellStart"/>
      <w:r>
        <w:rPr>
          <w:rFonts w:ascii="Cambria" w:hAnsi="Cambria" w:cs="Cambria"/>
          <w:sz w:val="24"/>
          <w:szCs w:val="24"/>
        </w:rPr>
        <w:t>Araújo</w:t>
      </w:r>
      <w:proofErr w:type="spellEnd"/>
      <w:r>
        <w:rPr>
          <w:rFonts w:ascii="Cambria" w:hAnsi="Cambria" w:cs="Cambria"/>
          <w:sz w:val="24"/>
          <w:szCs w:val="24"/>
        </w:rPr>
        <w:t xml:space="preserve"> R. &amp; </w:t>
      </w:r>
      <w:proofErr w:type="spellStart"/>
      <w:r w:rsidRPr="00EF198B">
        <w:rPr>
          <w:rFonts w:ascii="Cambria" w:hAnsi="Cambria" w:cs="Cambria"/>
          <w:sz w:val="24"/>
          <w:szCs w:val="24"/>
        </w:rPr>
        <w:t>Correia</w:t>
      </w:r>
      <w:proofErr w:type="spellEnd"/>
      <w:r w:rsidRPr="00EF198B">
        <w:rPr>
          <w:rFonts w:ascii="Cambria" w:hAnsi="Cambria" w:cs="Cambria"/>
          <w:sz w:val="24"/>
          <w:szCs w:val="24"/>
        </w:rPr>
        <w:t xml:space="preserve"> F.</w:t>
      </w:r>
      <w:proofErr w:type="gramStart"/>
      <w:r>
        <w:rPr>
          <w:rFonts w:ascii="Cambria" w:hAnsi="Cambria" w:cs="Cambria"/>
          <w:sz w:val="24"/>
          <w:szCs w:val="24"/>
        </w:rPr>
        <w:t>,</w:t>
      </w:r>
      <w:r w:rsidRPr="00EF198B">
        <w:rPr>
          <w:rFonts w:ascii="Cambria" w:hAnsi="Cambria" w:cs="Cambria"/>
          <w:sz w:val="24"/>
          <w:szCs w:val="24"/>
        </w:rPr>
        <w:t xml:space="preserve"> </w:t>
      </w:r>
      <w:r>
        <w:rPr>
          <w:rFonts w:ascii="Cambria" w:hAnsi="Cambria" w:cs="Cambria"/>
          <w:sz w:val="24"/>
          <w:szCs w:val="24"/>
        </w:rPr>
        <w:t xml:space="preserve"> </w:t>
      </w:r>
      <w:r w:rsidRPr="00EF198B">
        <w:rPr>
          <w:rFonts w:ascii="Cambria" w:hAnsi="Cambria" w:cs="Cambria"/>
          <w:sz w:val="24"/>
          <w:szCs w:val="24"/>
        </w:rPr>
        <w:t>(</w:t>
      </w:r>
      <w:proofErr w:type="gramEnd"/>
      <w:r w:rsidRPr="00EF198B">
        <w:rPr>
          <w:rFonts w:ascii="Cambria" w:hAnsi="Cambria" w:cs="Cambria"/>
          <w:sz w:val="24"/>
          <w:szCs w:val="24"/>
        </w:rPr>
        <w:t>in press)</w:t>
      </w:r>
      <w:r>
        <w:rPr>
          <w:rFonts w:ascii="Cambria" w:hAnsi="Cambria" w:cs="Cambria"/>
          <w:sz w:val="24"/>
          <w:szCs w:val="24"/>
        </w:rPr>
        <w:t xml:space="preserve"> </w:t>
      </w:r>
      <w:r w:rsidRPr="00EF198B">
        <w:rPr>
          <w:rFonts w:ascii="Cambria" w:hAnsi="Cambria" w:cs="Cambria"/>
          <w:sz w:val="24"/>
          <w:szCs w:val="24"/>
        </w:rPr>
        <w:t xml:space="preserve">Soft-tissue anatomy of the plesiosaur pectoral girdle inferred from basal </w:t>
      </w:r>
      <w:proofErr w:type="spellStart"/>
      <w:r w:rsidRPr="00EF198B">
        <w:rPr>
          <w:rFonts w:ascii="Cambria" w:hAnsi="Cambria" w:cs="Cambria"/>
          <w:sz w:val="24"/>
          <w:szCs w:val="24"/>
        </w:rPr>
        <w:t>Eosauropterygia</w:t>
      </w:r>
      <w:proofErr w:type="spellEnd"/>
      <w:r w:rsidRPr="00EF198B">
        <w:rPr>
          <w:rFonts w:ascii="Cambria" w:hAnsi="Cambria" w:cs="Cambria"/>
          <w:sz w:val="24"/>
          <w:szCs w:val="24"/>
        </w:rPr>
        <w:t xml:space="preserve"> </w:t>
      </w:r>
      <w:proofErr w:type="spellStart"/>
      <w:r w:rsidRPr="00EF198B">
        <w:rPr>
          <w:rFonts w:ascii="Cambria" w:hAnsi="Cambria" w:cs="Cambria"/>
          <w:sz w:val="24"/>
          <w:szCs w:val="24"/>
        </w:rPr>
        <w:t>taxa</w:t>
      </w:r>
      <w:proofErr w:type="spellEnd"/>
      <w:r w:rsidRPr="00EF198B">
        <w:rPr>
          <w:rFonts w:ascii="Cambria" w:hAnsi="Cambria" w:cs="Cambria"/>
          <w:sz w:val="24"/>
          <w:szCs w:val="24"/>
        </w:rPr>
        <w:t xml:space="preserve"> and the extant </w:t>
      </w:r>
      <w:proofErr w:type="spellStart"/>
      <w:r w:rsidRPr="00EF198B">
        <w:rPr>
          <w:rFonts w:ascii="Cambria" w:hAnsi="Cambria" w:cs="Cambria"/>
          <w:sz w:val="24"/>
          <w:szCs w:val="24"/>
        </w:rPr>
        <w:t>phylogenetic</w:t>
      </w:r>
      <w:proofErr w:type="spellEnd"/>
      <w:r w:rsidRPr="00EF198B">
        <w:rPr>
          <w:rFonts w:ascii="Cambria" w:hAnsi="Cambria" w:cs="Cambria"/>
          <w:sz w:val="24"/>
          <w:szCs w:val="24"/>
        </w:rPr>
        <w:t xml:space="preserve"> bracket. </w:t>
      </w:r>
      <w:proofErr w:type="spellStart"/>
      <w:r>
        <w:rPr>
          <w:rFonts w:ascii="Cambria" w:hAnsi="Cambria" w:cs="Cambria"/>
          <w:sz w:val="24"/>
          <w:szCs w:val="24"/>
        </w:rPr>
        <w:t>Palaeontologia</w:t>
      </w:r>
      <w:proofErr w:type="spellEnd"/>
      <w:r>
        <w:rPr>
          <w:rFonts w:ascii="Cambria" w:hAnsi="Cambria" w:cs="Cambria"/>
          <w:sz w:val="24"/>
          <w:szCs w:val="24"/>
        </w:rPr>
        <w:t xml:space="preserve"> </w:t>
      </w:r>
      <w:proofErr w:type="spellStart"/>
      <w:r>
        <w:rPr>
          <w:rFonts w:ascii="Cambria" w:hAnsi="Cambria" w:cs="Cambria"/>
          <w:sz w:val="24"/>
          <w:szCs w:val="24"/>
        </w:rPr>
        <w:t>Electronica</w:t>
      </w:r>
      <w:proofErr w:type="spellEnd"/>
      <w:r>
        <w:rPr>
          <w:rFonts w:ascii="Cambria" w:hAnsi="Cambria" w:cs="Cambria"/>
          <w:sz w:val="24"/>
          <w:szCs w:val="24"/>
        </w:rPr>
        <w:t>.</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spellStart"/>
      <w:r>
        <w:rPr>
          <w:rFonts w:ascii="Cambria" w:hAnsi="Cambria" w:cs="Cambria"/>
          <w:sz w:val="24"/>
          <w:szCs w:val="24"/>
        </w:rPr>
        <w:t>Bookstein</w:t>
      </w:r>
      <w:proofErr w:type="spellEnd"/>
      <w:r>
        <w:rPr>
          <w:rFonts w:ascii="Cambria" w:hAnsi="Cambria" w:cs="Cambria"/>
          <w:sz w:val="24"/>
          <w:szCs w:val="24"/>
        </w:rPr>
        <w:t xml:space="preserve">, F.L., 1991. </w:t>
      </w:r>
      <w:proofErr w:type="spellStart"/>
      <w:r w:rsidRPr="00166370">
        <w:rPr>
          <w:rFonts w:ascii="Cambria" w:hAnsi="Cambria" w:cs="Cambria"/>
          <w:sz w:val="24"/>
          <w:szCs w:val="24"/>
        </w:rPr>
        <w:t>Morphometric</w:t>
      </w:r>
      <w:proofErr w:type="spellEnd"/>
      <w:r w:rsidRPr="00166370">
        <w:rPr>
          <w:rFonts w:ascii="Cambria" w:hAnsi="Cambria" w:cs="Cambria"/>
          <w:sz w:val="24"/>
          <w:szCs w:val="24"/>
        </w:rPr>
        <w:t xml:space="preserve"> Tools for Landmark Data: Geometry and Biology</w:t>
      </w:r>
      <w:r>
        <w:rPr>
          <w:rFonts w:ascii="Cambria" w:hAnsi="Cambria" w:cs="Cambria"/>
          <w:i/>
          <w:iCs/>
          <w:sz w:val="24"/>
          <w:szCs w:val="24"/>
        </w:rPr>
        <w:t>.</w:t>
      </w: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gramStart"/>
      <w:r>
        <w:rPr>
          <w:rFonts w:ascii="Cambria" w:hAnsi="Cambria" w:cs="Cambria"/>
          <w:sz w:val="24"/>
          <w:szCs w:val="24"/>
        </w:rPr>
        <w:t>Cambridge University Press.</w:t>
      </w:r>
      <w:proofErr w:type="gramEnd"/>
      <w:r>
        <w:rPr>
          <w:rFonts w:ascii="Cambria" w:hAnsi="Cambria" w:cs="Cambria"/>
          <w:sz w:val="24"/>
          <w:szCs w:val="24"/>
        </w:rPr>
        <w:t xml:space="preserve"> </w:t>
      </w:r>
      <w:proofErr w:type="gramStart"/>
      <w:r>
        <w:rPr>
          <w:rFonts w:ascii="Cambria" w:hAnsi="Cambria" w:cs="Cambria"/>
          <w:sz w:val="24"/>
          <w:szCs w:val="24"/>
        </w:rPr>
        <w:t>435 pp.</w:t>
      </w:r>
      <w:proofErr w:type="gramEnd"/>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85535C">
        <w:rPr>
          <w:rFonts w:ascii="Cambria" w:hAnsi="Cambria" w:cs="Cambria"/>
          <w:sz w:val="24"/>
          <w:szCs w:val="24"/>
          <w:lang w:val="sv-SE"/>
        </w:rPr>
        <w:t xml:space="preserve">Benson R.B.J., Evans, M. &amp; Druckenmiller, P.S., 2012. </w:t>
      </w:r>
      <w:proofErr w:type="gramStart"/>
      <w:r>
        <w:rPr>
          <w:rFonts w:ascii="Cambria" w:hAnsi="Cambria" w:cs="Cambria"/>
          <w:sz w:val="24"/>
          <w:szCs w:val="24"/>
        </w:rPr>
        <w:t>High Diversity, Low Disparity and Small Body Size in Plesiosaurs (</w:t>
      </w:r>
      <w:proofErr w:type="spellStart"/>
      <w:r>
        <w:rPr>
          <w:rFonts w:ascii="Cambria" w:hAnsi="Cambria" w:cs="Cambria"/>
          <w:sz w:val="24"/>
          <w:szCs w:val="24"/>
        </w:rPr>
        <w:t>Reptilia</w:t>
      </w:r>
      <w:proofErr w:type="spellEnd"/>
      <w:r>
        <w:rPr>
          <w:rFonts w:ascii="Cambria" w:hAnsi="Cambria" w:cs="Cambria"/>
          <w:sz w:val="24"/>
          <w:szCs w:val="24"/>
        </w:rPr>
        <w:t xml:space="preserve">, </w:t>
      </w:r>
      <w:proofErr w:type="spellStart"/>
      <w:r>
        <w:rPr>
          <w:rFonts w:ascii="Cambria" w:hAnsi="Cambria" w:cs="Cambria"/>
          <w:sz w:val="24"/>
          <w:szCs w:val="24"/>
        </w:rPr>
        <w:t>Sauropterygia</w:t>
      </w:r>
      <w:proofErr w:type="spellEnd"/>
      <w:r>
        <w:rPr>
          <w:rFonts w:ascii="Cambria" w:hAnsi="Cambria" w:cs="Cambria"/>
          <w:sz w:val="24"/>
          <w:szCs w:val="24"/>
        </w:rPr>
        <w:t xml:space="preserve">) from </w:t>
      </w:r>
      <w:proofErr w:type="spellStart"/>
      <w:r>
        <w:rPr>
          <w:rFonts w:ascii="Cambria" w:hAnsi="Cambria" w:cs="Cambria"/>
          <w:sz w:val="24"/>
          <w:szCs w:val="24"/>
        </w:rPr>
        <w:t>theTriassic</w:t>
      </w:r>
      <w:proofErr w:type="spellEnd"/>
      <w:r>
        <w:rPr>
          <w:rFonts w:ascii="Cambria" w:hAnsi="Cambria" w:cs="Cambria"/>
          <w:sz w:val="24"/>
          <w:szCs w:val="24"/>
        </w:rPr>
        <w:t>–Jurassic Boundary.</w:t>
      </w:r>
      <w:proofErr w:type="gramEnd"/>
      <w:r>
        <w:rPr>
          <w:rFonts w:ascii="Cambria" w:hAnsi="Cambria" w:cs="Cambria"/>
          <w:sz w:val="24"/>
          <w:szCs w:val="24"/>
        </w:rPr>
        <w:t xml:space="preserve"> </w:t>
      </w:r>
      <w:proofErr w:type="spellStart"/>
      <w:r w:rsidRPr="00516DD1">
        <w:rPr>
          <w:rFonts w:ascii="Cambria" w:hAnsi="Cambria" w:cs="Cambria"/>
          <w:iCs/>
          <w:sz w:val="24"/>
          <w:szCs w:val="24"/>
        </w:rPr>
        <w:t>PLoS</w:t>
      </w:r>
      <w:proofErr w:type="spellEnd"/>
      <w:r w:rsidRPr="00516DD1">
        <w:rPr>
          <w:rFonts w:ascii="Cambria" w:hAnsi="Cambria" w:cs="Cambria"/>
          <w:iCs/>
          <w:sz w:val="24"/>
          <w:szCs w:val="24"/>
        </w:rPr>
        <w:t xml:space="preserve"> ONE</w:t>
      </w:r>
      <w:r>
        <w:rPr>
          <w:rFonts w:ascii="Cambria" w:hAnsi="Cambria" w:cs="Cambria"/>
          <w:sz w:val="24"/>
          <w:szCs w:val="24"/>
        </w:rPr>
        <w:t xml:space="preserve"> 7(3): e31838. doi:10.1371/journal.pone.0031838</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292DB7">
      <w:pPr>
        <w:autoSpaceDE w:val="0"/>
        <w:autoSpaceDN w:val="0"/>
        <w:adjustRightInd w:val="0"/>
        <w:spacing w:after="0" w:line="480" w:lineRule="auto"/>
        <w:contextualSpacing/>
        <w:rPr>
          <w:rFonts w:ascii="Cambria" w:hAnsi="Cambria" w:cs="Cambria"/>
          <w:sz w:val="24"/>
          <w:szCs w:val="24"/>
          <w:lang w:val="sv-SE"/>
        </w:rPr>
      </w:pPr>
      <w:r w:rsidRPr="00DA39E0">
        <w:rPr>
          <w:rFonts w:ascii="Cambria" w:hAnsi="Cambria" w:cs="Cambria"/>
          <w:sz w:val="24"/>
          <w:szCs w:val="24"/>
          <w:lang w:val="sv-SE"/>
        </w:rPr>
        <w:t>Benson, R.B., &amp; Druckenmiller, P.S.</w:t>
      </w:r>
      <w:r>
        <w:rPr>
          <w:rFonts w:ascii="Cambria" w:hAnsi="Cambria" w:cs="Cambria"/>
          <w:sz w:val="24"/>
          <w:szCs w:val="24"/>
          <w:lang w:val="sv-SE"/>
        </w:rPr>
        <w:t>, 2014</w:t>
      </w:r>
      <w:r w:rsidRPr="00DA39E0">
        <w:rPr>
          <w:rFonts w:ascii="Cambria" w:hAnsi="Cambria" w:cs="Cambria"/>
          <w:sz w:val="24"/>
          <w:szCs w:val="24"/>
          <w:lang w:val="sv-SE"/>
        </w:rPr>
        <w:t xml:space="preserve">. </w:t>
      </w:r>
      <w:proofErr w:type="gramStart"/>
      <w:r w:rsidRPr="00DA39E0">
        <w:rPr>
          <w:rFonts w:ascii="Cambria" w:hAnsi="Cambria" w:cs="Cambria"/>
          <w:sz w:val="24"/>
          <w:szCs w:val="24"/>
        </w:rPr>
        <w:t xml:space="preserve">Faunal turnover of marine </w:t>
      </w:r>
      <w:proofErr w:type="spellStart"/>
      <w:r w:rsidRPr="00DA39E0">
        <w:rPr>
          <w:rFonts w:ascii="Cambria" w:hAnsi="Cambria" w:cs="Cambria"/>
          <w:sz w:val="24"/>
          <w:szCs w:val="24"/>
        </w:rPr>
        <w:t>tetrapods</w:t>
      </w:r>
      <w:proofErr w:type="spellEnd"/>
      <w:r w:rsidRPr="00DA39E0">
        <w:rPr>
          <w:rFonts w:ascii="Cambria" w:hAnsi="Cambria" w:cs="Cambria"/>
          <w:sz w:val="24"/>
          <w:szCs w:val="24"/>
        </w:rPr>
        <w:t xml:space="preserve"> during the Jurassic–Cretaceous transition.</w:t>
      </w:r>
      <w:proofErr w:type="gramEnd"/>
      <w:r w:rsidRPr="00DA39E0">
        <w:rPr>
          <w:rFonts w:ascii="Cambria" w:hAnsi="Cambria" w:cs="Cambria"/>
          <w:sz w:val="24"/>
          <w:szCs w:val="24"/>
        </w:rPr>
        <w:t xml:space="preserve"> </w:t>
      </w:r>
      <w:r w:rsidRPr="00DA39E0">
        <w:rPr>
          <w:rFonts w:ascii="Cambria" w:hAnsi="Cambria" w:cs="Cambria"/>
          <w:sz w:val="24"/>
          <w:szCs w:val="24"/>
          <w:lang w:val="sv-SE"/>
        </w:rPr>
        <w:t>Biological Reviews, 89(1)</w:t>
      </w:r>
      <w:r>
        <w:rPr>
          <w:rFonts w:ascii="Cambria" w:hAnsi="Cambria" w:cs="Cambria"/>
          <w:sz w:val="24"/>
          <w:szCs w:val="24"/>
          <w:lang w:val="sv-SE"/>
        </w:rPr>
        <w:t>:</w:t>
      </w:r>
      <w:r w:rsidRPr="00DA39E0">
        <w:rPr>
          <w:rFonts w:ascii="Cambria" w:hAnsi="Cambria" w:cs="Cambria"/>
          <w:sz w:val="24"/>
          <w:szCs w:val="24"/>
          <w:lang w:val="sv-SE"/>
        </w:rPr>
        <w:t xml:space="preserve"> 1-23.</w:t>
      </w:r>
    </w:p>
    <w:p w:rsidR="00874778" w:rsidRPr="00DA39E0" w:rsidRDefault="00874778" w:rsidP="00292DB7">
      <w:pPr>
        <w:autoSpaceDE w:val="0"/>
        <w:autoSpaceDN w:val="0"/>
        <w:adjustRightInd w:val="0"/>
        <w:spacing w:after="0" w:line="480" w:lineRule="auto"/>
        <w:contextualSpacing/>
        <w:rPr>
          <w:rFonts w:ascii="Cambria" w:hAnsi="Cambria" w:cs="Cambria"/>
          <w:sz w:val="24"/>
          <w:szCs w:val="24"/>
          <w:lang w:val="sv-SE"/>
        </w:rPr>
      </w:pP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gramStart"/>
      <w:r>
        <w:rPr>
          <w:rFonts w:ascii="Cambria" w:hAnsi="Cambria" w:cs="Cambria"/>
          <w:sz w:val="24"/>
          <w:szCs w:val="24"/>
        </w:rPr>
        <w:t xml:space="preserve">Catalano, S.A., </w:t>
      </w:r>
      <w:proofErr w:type="spellStart"/>
      <w:r>
        <w:rPr>
          <w:rFonts w:ascii="Cambria" w:hAnsi="Cambria" w:cs="Cambria"/>
          <w:sz w:val="24"/>
          <w:szCs w:val="24"/>
        </w:rPr>
        <w:t>Goloboff</w:t>
      </w:r>
      <w:proofErr w:type="spellEnd"/>
      <w:r>
        <w:rPr>
          <w:rFonts w:ascii="Cambria" w:hAnsi="Cambria" w:cs="Cambria"/>
          <w:sz w:val="24"/>
          <w:szCs w:val="24"/>
        </w:rPr>
        <w:t xml:space="preserve">, P. &amp; </w:t>
      </w:r>
      <w:proofErr w:type="spellStart"/>
      <w:r>
        <w:rPr>
          <w:rFonts w:ascii="Cambria" w:hAnsi="Cambria" w:cs="Cambria"/>
          <w:sz w:val="24"/>
          <w:szCs w:val="24"/>
        </w:rPr>
        <w:t>Giannini</w:t>
      </w:r>
      <w:proofErr w:type="spellEnd"/>
      <w:r>
        <w:rPr>
          <w:rFonts w:ascii="Cambria" w:hAnsi="Cambria" w:cs="Cambria"/>
          <w:sz w:val="24"/>
          <w:szCs w:val="24"/>
        </w:rPr>
        <w:t>, N., 2010.</w:t>
      </w:r>
      <w:proofErr w:type="gramEnd"/>
      <w:r>
        <w:rPr>
          <w:rFonts w:ascii="Cambria" w:hAnsi="Cambria" w:cs="Cambria"/>
          <w:sz w:val="24"/>
          <w:szCs w:val="24"/>
        </w:rPr>
        <w:t xml:space="preserve"> </w:t>
      </w:r>
      <w:proofErr w:type="spellStart"/>
      <w:r>
        <w:rPr>
          <w:rFonts w:ascii="Cambria" w:hAnsi="Cambria" w:cs="Cambria"/>
          <w:sz w:val="24"/>
          <w:szCs w:val="24"/>
        </w:rPr>
        <w:t>Phylogenetic</w:t>
      </w:r>
      <w:proofErr w:type="spellEnd"/>
      <w:r>
        <w:rPr>
          <w:rFonts w:ascii="Cambria" w:hAnsi="Cambria" w:cs="Cambria"/>
          <w:sz w:val="24"/>
          <w:szCs w:val="24"/>
        </w:rPr>
        <w:t xml:space="preserve"> </w:t>
      </w:r>
      <w:proofErr w:type="spellStart"/>
      <w:r>
        <w:rPr>
          <w:rFonts w:ascii="Cambria" w:hAnsi="Cambria" w:cs="Cambria"/>
          <w:sz w:val="24"/>
          <w:szCs w:val="24"/>
        </w:rPr>
        <w:t>morphometrics</w:t>
      </w:r>
      <w:proofErr w:type="spellEnd"/>
      <w:r>
        <w:rPr>
          <w:rFonts w:ascii="Cambria" w:hAnsi="Cambria" w:cs="Cambria"/>
          <w:sz w:val="24"/>
          <w:szCs w:val="24"/>
        </w:rPr>
        <w:t xml:space="preserve"> (I): the use of landmark data in a </w:t>
      </w:r>
      <w:proofErr w:type="spellStart"/>
      <w:r>
        <w:rPr>
          <w:rFonts w:ascii="Cambria" w:hAnsi="Cambria" w:cs="Cambria"/>
          <w:sz w:val="24"/>
          <w:szCs w:val="24"/>
        </w:rPr>
        <w:t>phylogenetic</w:t>
      </w:r>
      <w:proofErr w:type="spellEnd"/>
      <w:r>
        <w:rPr>
          <w:rFonts w:ascii="Cambria" w:hAnsi="Cambria" w:cs="Cambria"/>
          <w:sz w:val="24"/>
          <w:szCs w:val="24"/>
        </w:rPr>
        <w:t xml:space="preserve"> framework. </w:t>
      </w:r>
      <w:proofErr w:type="spellStart"/>
      <w:r w:rsidRPr="00516DD1">
        <w:rPr>
          <w:rFonts w:ascii="Cambria" w:hAnsi="Cambria" w:cs="Cambria"/>
          <w:iCs/>
          <w:sz w:val="24"/>
          <w:szCs w:val="24"/>
        </w:rPr>
        <w:t>Cladistics</w:t>
      </w:r>
      <w:proofErr w:type="spellEnd"/>
      <w:r>
        <w:rPr>
          <w:rFonts w:ascii="Cambria" w:hAnsi="Cambria" w:cs="Cambria"/>
          <w:iCs/>
          <w:sz w:val="24"/>
          <w:szCs w:val="24"/>
        </w:rPr>
        <w:t xml:space="preserve"> </w:t>
      </w:r>
      <w:r w:rsidRPr="00516DD1">
        <w:rPr>
          <w:rFonts w:ascii="Cambria" w:hAnsi="Cambria" w:cs="Cambria"/>
          <w:bCs/>
          <w:sz w:val="24"/>
          <w:szCs w:val="24"/>
        </w:rPr>
        <w:t>26</w:t>
      </w:r>
      <w:r>
        <w:rPr>
          <w:rFonts w:ascii="Cambria" w:hAnsi="Cambria" w:cs="Cambria"/>
          <w:sz w:val="24"/>
          <w:szCs w:val="24"/>
        </w:rPr>
        <w:t>: 539–549.</w:t>
      </w: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Pr>
          <w:rFonts w:ascii="Cambria" w:hAnsi="Cambria" w:cs="Cambria"/>
          <w:sz w:val="24"/>
          <w:szCs w:val="24"/>
        </w:rPr>
        <w:t xml:space="preserve"> </w:t>
      </w:r>
      <w:proofErr w:type="gramStart"/>
      <w:r>
        <w:rPr>
          <w:rFonts w:ascii="Cambria" w:hAnsi="Cambria" w:cs="Cambria"/>
          <w:sz w:val="24"/>
          <w:szCs w:val="24"/>
        </w:rPr>
        <w:t xml:space="preserve">Catalano, S. &amp; </w:t>
      </w:r>
      <w:proofErr w:type="spellStart"/>
      <w:r>
        <w:rPr>
          <w:rFonts w:ascii="Cambria" w:hAnsi="Cambria" w:cs="Cambria"/>
          <w:sz w:val="24"/>
          <w:szCs w:val="24"/>
        </w:rPr>
        <w:t>Goloboff</w:t>
      </w:r>
      <w:proofErr w:type="spellEnd"/>
      <w:r>
        <w:rPr>
          <w:rFonts w:ascii="Cambria" w:hAnsi="Cambria" w:cs="Cambria"/>
          <w:sz w:val="24"/>
          <w:szCs w:val="24"/>
        </w:rPr>
        <w:t>, P., 2012.</w:t>
      </w:r>
      <w:proofErr w:type="gramEnd"/>
      <w:r>
        <w:rPr>
          <w:rFonts w:ascii="Cambria" w:hAnsi="Cambria" w:cs="Cambria"/>
          <w:sz w:val="24"/>
          <w:szCs w:val="24"/>
        </w:rPr>
        <w:t xml:space="preserve"> Simultaneously mapping and superimposing landmark configurations with parsimony as optimality criterion. </w:t>
      </w:r>
      <w:r w:rsidRPr="00516DD1">
        <w:rPr>
          <w:rFonts w:ascii="Cambria" w:hAnsi="Cambria" w:cs="Cambria"/>
          <w:iCs/>
          <w:sz w:val="24"/>
          <w:szCs w:val="24"/>
        </w:rPr>
        <w:t>Syst</w:t>
      </w:r>
      <w:r>
        <w:rPr>
          <w:rFonts w:ascii="Cambria" w:hAnsi="Cambria" w:cs="Cambria"/>
          <w:iCs/>
          <w:sz w:val="24"/>
          <w:szCs w:val="24"/>
        </w:rPr>
        <w:t>ematic</w:t>
      </w:r>
      <w:r w:rsidRPr="00516DD1">
        <w:rPr>
          <w:rFonts w:ascii="Cambria" w:hAnsi="Cambria" w:cs="Cambria"/>
          <w:iCs/>
          <w:sz w:val="24"/>
          <w:szCs w:val="24"/>
        </w:rPr>
        <w:t xml:space="preserve"> Biol</w:t>
      </w:r>
      <w:r>
        <w:rPr>
          <w:rFonts w:ascii="Cambria" w:hAnsi="Cambria" w:cs="Cambria"/>
          <w:iCs/>
          <w:sz w:val="24"/>
          <w:szCs w:val="24"/>
        </w:rPr>
        <w:t xml:space="preserve">ogy </w:t>
      </w:r>
      <w:r w:rsidRPr="00516DD1">
        <w:rPr>
          <w:rFonts w:ascii="Cambria" w:hAnsi="Cambria" w:cs="Cambria"/>
          <w:bCs/>
          <w:sz w:val="24"/>
          <w:szCs w:val="24"/>
        </w:rPr>
        <w:t>61</w:t>
      </w:r>
      <w:r>
        <w:rPr>
          <w:rFonts w:ascii="Cambria" w:hAnsi="Cambria" w:cs="Cambria"/>
          <w:sz w:val="24"/>
          <w:szCs w:val="24"/>
        </w:rPr>
        <w:t>: 1-9.</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292DB7">
      <w:pPr>
        <w:autoSpaceDE w:val="0"/>
        <w:autoSpaceDN w:val="0"/>
        <w:adjustRightInd w:val="0"/>
        <w:spacing w:after="0" w:line="480" w:lineRule="auto"/>
        <w:contextualSpacing/>
        <w:rPr>
          <w:rFonts w:ascii="Cambria" w:hAnsi="Cambria" w:cs="Cambria"/>
          <w:sz w:val="24"/>
          <w:szCs w:val="24"/>
        </w:rPr>
      </w:pPr>
      <w:r w:rsidRPr="00CC31A6">
        <w:rPr>
          <w:rFonts w:ascii="Cambria" w:hAnsi="Cambria" w:cs="Cambria"/>
          <w:sz w:val="24"/>
          <w:szCs w:val="24"/>
          <w:lang w:val="sv-SE"/>
        </w:rPr>
        <w:t>Druckenmiller, P.S. &amp; Russell, A.</w:t>
      </w:r>
      <w:r>
        <w:rPr>
          <w:rFonts w:ascii="Cambria" w:hAnsi="Cambria" w:cs="Cambria"/>
          <w:sz w:val="24"/>
          <w:szCs w:val="24"/>
          <w:lang w:val="sv-SE"/>
        </w:rPr>
        <w:t xml:space="preserve">P., </w:t>
      </w:r>
      <w:r w:rsidRPr="00CC31A6">
        <w:rPr>
          <w:rFonts w:ascii="Cambria" w:hAnsi="Cambria" w:cs="Cambria"/>
          <w:sz w:val="24"/>
          <w:szCs w:val="24"/>
          <w:lang w:val="sv-SE"/>
        </w:rPr>
        <w:t xml:space="preserve">2008. </w:t>
      </w:r>
      <w:proofErr w:type="gramStart"/>
      <w:r>
        <w:rPr>
          <w:rFonts w:ascii="Cambria" w:hAnsi="Cambria" w:cs="Cambria"/>
          <w:sz w:val="24"/>
          <w:szCs w:val="24"/>
        </w:rPr>
        <w:t xml:space="preserve">A phylogeny of </w:t>
      </w:r>
      <w:proofErr w:type="spellStart"/>
      <w:r>
        <w:rPr>
          <w:rFonts w:ascii="Cambria" w:hAnsi="Cambria" w:cs="Cambria"/>
          <w:sz w:val="24"/>
          <w:szCs w:val="24"/>
        </w:rPr>
        <w:t>Plesiosauria</w:t>
      </w:r>
      <w:proofErr w:type="spellEnd"/>
      <w:r>
        <w:rPr>
          <w:rFonts w:ascii="Cambria" w:hAnsi="Cambria" w:cs="Cambria"/>
          <w:sz w:val="24"/>
          <w:szCs w:val="24"/>
        </w:rPr>
        <w:t xml:space="preserve"> (</w:t>
      </w:r>
      <w:proofErr w:type="spellStart"/>
      <w:r>
        <w:rPr>
          <w:rFonts w:ascii="Cambria" w:hAnsi="Cambria" w:cs="Cambria"/>
          <w:sz w:val="24"/>
          <w:szCs w:val="24"/>
        </w:rPr>
        <w:t>Sauropterygia</w:t>
      </w:r>
      <w:proofErr w:type="spellEnd"/>
      <w:r>
        <w:rPr>
          <w:rFonts w:ascii="Cambria" w:hAnsi="Cambria" w:cs="Cambria"/>
          <w:sz w:val="24"/>
          <w:szCs w:val="24"/>
        </w:rPr>
        <w:t xml:space="preserve">) and its bearing on the systematic status of </w:t>
      </w:r>
      <w:proofErr w:type="spellStart"/>
      <w:r>
        <w:rPr>
          <w:rFonts w:ascii="Cambria" w:hAnsi="Cambria" w:cs="Cambria"/>
          <w:i/>
          <w:iCs/>
          <w:sz w:val="24"/>
          <w:szCs w:val="24"/>
        </w:rPr>
        <w:t>Leptocleidus</w:t>
      </w:r>
      <w:proofErr w:type="spellEnd"/>
      <w:r>
        <w:rPr>
          <w:rFonts w:ascii="Cambria" w:hAnsi="Cambria" w:cs="Cambria"/>
          <w:sz w:val="24"/>
          <w:szCs w:val="24"/>
        </w:rPr>
        <w:t xml:space="preserve"> Andrews, 1922.</w:t>
      </w:r>
      <w:proofErr w:type="gramEnd"/>
      <w:r>
        <w:rPr>
          <w:rFonts w:ascii="Cambria" w:hAnsi="Cambria" w:cs="Cambria"/>
          <w:sz w:val="24"/>
          <w:szCs w:val="24"/>
        </w:rPr>
        <w:t xml:space="preserve"> </w:t>
      </w:r>
      <w:r w:rsidRPr="00516DD1">
        <w:rPr>
          <w:rFonts w:ascii="Cambria" w:hAnsi="Cambria" w:cs="Cambria"/>
          <w:iCs/>
          <w:sz w:val="24"/>
          <w:szCs w:val="24"/>
        </w:rPr>
        <w:t>Zootaxa</w:t>
      </w:r>
      <w:r w:rsidRPr="00516DD1">
        <w:rPr>
          <w:rFonts w:ascii="Cambria" w:hAnsi="Cambria" w:cs="Cambria"/>
          <w:bCs/>
          <w:sz w:val="24"/>
          <w:szCs w:val="24"/>
        </w:rPr>
        <w:t>1863</w:t>
      </w:r>
      <w:r>
        <w:rPr>
          <w:rFonts w:ascii="Cambria" w:hAnsi="Cambria" w:cs="Cambria"/>
          <w:sz w:val="24"/>
          <w:szCs w:val="24"/>
        </w:rPr>
        <w:t>: 1–120.</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292DB7">
      <w:pPr>
        <w:autoSpaceDE w:val="0"/>
        <w:autoSpaceDN w:val="0"/>
        <w:adjustRightInd w:val="0"/>
        <w:spacing w:after="0" w:line="480" w:lineRule="auto"/>
        <w:contextualSpacing/>
        <w:rPr>
          <w:rFonts w:ascii="Cambria" w:hAnsi="Cambria" w:cs="Cambria"/>
          <w:sz w:val="24"/>
          <w:szCs w:val="24"/>
        </w:rPr>
      </w:pPr>
      <w:proofErr w:type="gramStart"/>
      <w:r>
        <w:rPr>
          <w:rFonts w:ascii="Cambria" w:hAnsi="Cambria" w:cs="Cambria"/>
          <w:sz w:val="24"/>
          <w:szCs w:val="24"/>
        </w:rPr>
        <w:t>Evans, M., 2012.</w:t>
      </w:r>
      <w:proofErr w:type="gramEnd"/>
      <w:r>
        <w:rPr>
          <w:rFonts w:ascii="Cambria" w:hAnsi="Cambria" w:cs="Cambria"/>
          <w:sz w:val="24"/>
          <w:szCs w:val="24"/>
        </w:rPr>
        <w:t xml:space="preserve"> </w:t>
      </w:r>
      <w:r w:rsidRPr="0000454C">
        <w:rPr>
          <w:rFonts w:ascii="Cambria" w:hAnsi="Cambria" w:cs="Cambria"/>
          <w:sz w:val="24"/>
          <w:szCs w:val="24"/>
        </w:rPr>
        <w:t>A new genus of plesiosaur (</w:t>
      </w:r>
      <w:proofErr w:type="spellStart"/>
      <w:r w:rsidRPr="0000454C">
        <w:rPr>
          <w:rFonts w:ascii="Cambria" w:hAnsi="Cambria" w:cs="Cambria"/>
          <w:sz w:val="24"/>
          <w:szCs w:val="24"/>
        </w:rPr>
        <w:t>Reptilia</w:t>
      </w:r>
      <w:proofErr w:type="spellEnd"/>
      <w:r w:rsidRPr="0000454C">
        <w:rPr>
          <w:rFonts w:ascii="Cambria" w:hAnsi="Cambria" w:cs="Cambria"/>
          <w:sz w:val="24"/>
          <w:szCs w:val="24"/>
        </w:rPr>
        <w:t xml:space="preserve">: </w:t>
      </w:r>
      <w:proofErr w:type="spellStart"/>
      <w:r w:rsidRPr="0000454C">
        <w:rPr>
          <w:rFonts w:ascii="Cambria" w:hAnsi="Cambria" w:cs="Cambria"/>
          <w:sz w:val="24"/>
          <w:szCs w:val="24"/>
        </w:rPr>
        <w:t>Sauropterygia</w:t>
      </w:r>
      <w:proofErr w:type="spellEnd"/>
      <w:r w:rsidRPr="0000454C">
        <w:rPr>
          <w:rFonts w:ascii="Cambria" w:hAnsi="Cambria" w:cs="Cambria"/>
          <w:sz w:val="24"/>
          <w:szCs w:val="24"/>
        </w:rPr>
        <w:t xml:space="preserve">) from the </w:t>
      </w:r>
      <w:proofErr w:type="spellStart"/>
      <w:r w:rsidRPr="0000454C">
        <w:rPr>
          <w:rFonts w:ascii="Cambria" w:hAnsi="Cambria" w:cs="Cambria"/>
          <w:sz w:val="24"/>
          <w:szCs w:val="24"/>
        </w:rPr>
        <w:t>Pliensbachian</w:t>
      </w:r>
      <w:proofErr w:type="spellEnd"/>
      <w:r w:rsidRPr="0000454C">
        <w:rPr>
          <w:rFonts w:ascii="Cambria" w:hAnsi="Cambria" w:cs="Cambria"/>
          <w:sz w:val="24"/>
          <w:szCs w:val="24"/>
        </w:rPr>
        <w:t xml:space="preserve"> (Early Jurassic) of England, and a phylogeny of the </w:t>
      </w:r>
      <w:proofErr w:type="spellStart"/>
      <w:r w:rsidRPr="0000454C">
        <w:rPr>
          <w:rFonts w:ascii="Cambria" w:hAnsi="Cambria" w:cs="Cambria"/>
          <w:sz w:val="24"/>
          <w:szCs w:val="24"/>
        </w:rPr>
        <w:t>Plesiosauria</w:t>
      </w:r>
      <w:proofErr w:type="spellEnd"/>
      <w:r>
        <w:rPr>
          <w:rFonts w:ascii="Cambria" w:hAnsi="Cambria" w:cs="Cambria"/>
          <w:sz w:val="24"/>
          <w:szCs w:val="24"/>
        </w:rPr>
        <w:t xml:space="preserve">. </w:t>
      </w:r>
      <w:proofErr w:type="gramStart"/>
      <w:r>
        <w:rPr>
          <w:rFonts w:ascii="Cambria" w:hAnsi="Cambria" w:cs="Cambria"/>
          <w:sz w:val="24"/>
          <w:szCs w:val="24"/>
        </w:rPr>
        <w:t>Unpublished PhD thesis, University of Leicester.</w:t>
      </w:r>
      <w:proofErr w:type="gramEnd"/>
      <w:r>
        <w:rPr>
          <w:rFonts w:ascii="Cambria" w:hAnsi="Cambria" w:cs="Cambria"/>
          <w:sz w:val="24"/>
          <w:szCs w:val="24"/>
        </w:rPr>
        <w:t xml:space="preserve"> 397 pp,</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292DB7">
      <w:pPr>
        <w:autoSpaceDE w:val="0"/>
        <w:autoSpaceDN w:val="0"/>
        <w:adjustRightInd w:val="0"/>
        <w:spacing w:after="0" w:line="480" w:lineRule="auto"/>
        <w:contextualSpacing/>
        <w:rPr>
          <w:rFonts w:ascii="Cambria" w:hAnsi="Cambria" w:cs="Cambria"/>
          <w:sz w:val="24"/>
          <w:szCs w:val="24"/>
        </w:rPr>
      </w:pPr>
      <w:proofErr w:type="spellStart"/>
      <w:proofErr w:type="gramStart"/>
      <w:r w:rsidRPr="00085EA6">
        <w:rPr>
          <w:rFonts w:ascii="Cambria" w:hAnsi="Cambria" w:cs="Cambria"/>
          <w:sz w:val="24"/>
          <w:szCs w:val="24"/>
        </w:rPr>
        <w:t>Goloboff</w:t>
      </w:r>
      <w:proofErr w:type="spellEnd"/>
      <w:r w:rsidRPr="00085EA6">
        <w:rPr>
          <w:rFonts w:ascii="Cambria" w:hAnsi="Cambria" w:cs="Cambria"/>
          <w:sz w:val="24"/>
          <w:szCs w:val="24"/>
        </w:rPr>
        <w:t>, P.A. &amp; Catalano, S.A., 2011.</w:t>
      </w:r>
      <w:proofErr w:type="gramEnd"/>
      <w:r w:rsidRPr="00085EA6">
        <w:rPr>
          <w:rFonts w:ascii="Cambria" w:hAnsi="Cambria" w:cs="Cambria"/>
          <w:sz w:val="24"/>
          <w:szCs w:val="24"/>
        </w:rPr>
        <w:t xml:space="preserve"> </w:t>
      </w:r>
      <w:proofErr w:type="spellStart"/>
      <w:r w:rsidRPr="00A0161C">
        <w:rPr>
          <w:rFonts w:ascii="Cambria" w:hAnsi="Cambria" w:cs="Cambria"/>
          <w:sz w:val="24"/>
          <w:szCs w:val="24"/>
        </w:rPr>
        <w:t>Phylogenetic</w:t>
      </w:r>
      <w:proofErr w:type="spellEnd"/>
      <w:r w:rsidRPr="00A0161C">
        <w:rPr>
          <w:rFonts w:ascii="Cambria" w:hAnsi="Cambria" w:cs="Cambria"/>
          <w:sz w:val="24"/>
          <w:szCs w:val="24"/>
        </w:rPr>
        <w:t xml:space="preserve"> </w:t>
      </w:r>
      <w:proofErr w:type="spellStart"/>
      <w:r w:rsidRPr="00A0161C">
        <w:rPr>
          <w:rFonts w:ascii="Cambria" w:hAnsi="Cambria" w:cs="Cambria"/>
          <w:sz w:val="24"/>
          <w:szCs w:val="24"/>
        </w:rPr>
        <w:t>morphometrics</w:t>
      </w:r>
      <w:proofErr w:type="spellEnd"/>
      <w:r w:rsidRPr="00A0161C">
        <w:rPr>
          <w:rFonts w:ascii="Cambria" w:hAnsi="Cambria" w:cs="Cambria"/>
          <w:sz w:val="24"/>
          <w:szCs w:val="24"/>
        </w:rPr>
        <w:t xml:space="preserve"> (II): algori</w:t>
      </w:r>
      <w:r>
        <w:rPr>
          <w:rFonts w:ascii="Cambria" w:hAnsi="Cambria" w:cs="Cambria"/>
          <w:sz w:val="24"/>
          <w:szCs w:val="24"/>
        </w:rPr>
        <w:t xml:space="preserve">thms for landmark optimization. </w:t>
      </w:r>
      <w:proofErr w:type="spellStart"/>
      <w:r>
        <w:rPr>
          <w:rFonts w:ascii="Cambria" w:hAnsi="Cambria" w:cs="Cambria"/>
          <w:sz w:val="24"/>
          <w:szCs w:val="24"/>
        </w:rPr>
        <w:t>Cladistics</w:t>
      </w:r>
      <w:proofErr w:type="spellEnd"/>
      <w:r>
        <w:rPr>
          <w:rFonts w:ascii="Cambria" w:hAnsi="Cambria" w:cs="Cambria"/>
          <w:sz w:val="24"/>
          <w:szCs w:val="24"/>
        </w:rPr>
        <w:t xml:space="preserve"> 27</w:t>
      </w:r>
      <w:r w:rsidRPr="00A0161C">
        <w:rPr>
          <w:rFonts w:ascii="Cambria" w:hAnsi="Cambria" w:cs="Cambria"/>
          <w:sz w:val="24"/>
          <w:szCs w:val="24"/>
        </w:rPr>
        <w:t>: 42-51.</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spellStart"/>
      <w:proofErr w:type="gramStart"/>
      <w:r>
        <w:rPr>
          <w:rFonts w:ascii="Cambria" w:hAnsi="Cambria" w:cs="Cambria"/>
          <w:sz w:val="24"/>
          <w:szCs w:val="24"/>
        </w:rPr>
        <w:t>Goloboff</w:t>
      </w:r>
      <w:proofErr w:type="spellEnd"/>
      <w:r>
        <w:rPr>
          <w:rFonts w:ascii="Cambria" w:hAnsi="Cambria" w:cs="Cambria"/>
          <w:sz w:val="24"/>
          <w:szCs w:val="24"/>
        </w:rPr>
        <w:t>, P.A., Farris J.S. &amp; Nixon, K.C., 2008.</w:t>
      </w:r>
      <w:proofErr w:type="gramEnd"/>
      <w:r>
        <w:rPr>
          <w:rFonts w:ascii="Cambria" w:hAnsi="Cambria" w:cs="Cambria"/>
          <w:sz w:val="24"/>
          <w:szCs w:val="24"/>
        </w:rPr>
        <w:t xml:space="preserve"> </w:t>
      </w:r>
      <w:proofErr w:type="gramStart"/>
      <w:r>
        <w:rPr>
          <w:rFonts w:ascii="Cambria" w:hAnsi="Cambria" w:cs="Cambria"/>
          <w:sz w:val="24"/>
          <w:szCs w:val="24"/>
        </w:rPr>
        <w:t xml:space="preserve">TNT, a free program for </w:t>
      </w:r>
      <w:proofErr w:type="spellStart"/>
      <w:r>
        <w:rPr>
          <w:rFonts w:ascii="Cambria" w:hAnsi="Cambria" w:cs="Cambria"/>
          <w:sz w:val="24"/>
          <w:szCs w:val="24"/>
        </w:rPr>
        <w:t>phylogenetic</w:t>
      </w:r>
      <w:proofErr w:type="spellEnd"/>
      <w:r>
        <w:rPr>
          <w:rFonts w:ascii="Cambria" w:hAnsi="Cambria" w:cs="Cambria"/>
          <w:sz w:val="24"/>
          <w:szCs w:val="24"/>
        </w:rPr>
        <w:t xml:space="preserve"> analysis.</w:t>
      </w:r>
      <w:proofErr w:type="gramEnd"/>
      <w:r>
        <w:rPr>
          <w:rFonts w:ascii="Cambria" w:hAnsi="Cambria" w:cs="Cambria"/>
          <w:sz w:val="24"/>
          <w:szCs w:val="24"/>
        </w:rPr>
        <w:t xml:space="preserve"> </w:t>
      </w:r>
      <w:r w:rsidRPr="00516DD1">
        <w:rPr>
          <w:rFonts w:ascii="Cambria" w:hAnsi="Cambria" w:cs="Cambria"/>
          <w:iCs/>
          <w:sz w:val="24"/>
          <w:szCs w:val="24"/>
        </w:rPr>
        <w:t>Cladistics</w:t>
      </w:r>
      <w:r w:rsidRPr="00516DD1">
        <w:rPr>
          <w:rFonts w:ascii="Cambria" w:hAnsi="Cambria" w:cs="Cambria"/>
          <w:bCs/>
          <w:sz w:val="24"/>
          <w:szCs w:val="24"/>
        </w:rPr>
        <w:t>24</w:t>
      </w:r>
      <w:r>
        <w:rPr>
          <w:rFonts w:ascii="Cambria" w:hAnsi="Cambria" w:cs="Cambria"/>
          <w:sz w:val="24"/>
          <w:szCs w:val="24"/>
        </w:rPr>
        <w:t>: 774–786.</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gramStart"/>
      <w:r>
        <w:rPr>
          <w:rFonts w:ascii="Cambria" w:hAnsi="Cambria" w:cs="Cambria"/>
          <w:sz w:val="24"/>
          <w:szCs w:val="24"/>
        </w:rPr>
        <w:t>Ketchum, H.F. &amp;</w:t>
      </w:r>
      <w:r w:rsidRPr="009E6233">
        <w:rPr>
          <w:rFonts w:ascii="Cambria" w:hAnsi="Cambria" w:cs="Cambria"/>
          <w:sz w:val="24"/>
          <w:szCs w:val="24"/>
        </w:rPr>
        <w:t xml:space="preserve"> Benson R.B.J., 2010.</w:t>
      </w:r>
      <w:proofErr w:type="gramEnd"/>
      <w:r w:rsidRPr="009E6233">
        <w:rPr>
          <w:rFonts w:ascii="Cambria" w:hAnsi="Cambria" w:cs="Cambria"/>
          <w:sz w:val="24"/>
          <w:szCs w:val="24"/>
        </w:rPr>
        <w:t xml:space="preserve"> </w:t>
      </w:r>
      <w:proofErr w:type="gramStart"/>
      <w:r>
        <w:rPr>
          <w:rFonts w:ascii="Cambria" w:hAnsi="Cambria" w:cs="Cambria"/>
          <w:sz w:val="24"/>
          <w:szCs w:val="24"/>
        </w:rPr>
        <w:t xml:space="preserve">Global interrelationships of </w:t>
      </w:r>
      <w:proofErr w:type="spellStart"/>
      <w:r>
        <w:rPr>
          <w:rFonts w:ascii="Cambria" w:hAnsi="Cambria" w:cs="Cambria"/>
          <w:sz w:val="24"/>
          <w:szCs w:val="24"/>
        </w:rPr>
        <w:t>Plesiosauria</w:t>
      </w:r>
      <w:proofErr w:type="spellEnd"/>
      <w:r>
        <w:rPr>
          <w:rFonts w:ascii="Cambria" w:hAnsi="Cambria" w:cs="Cambria"/>
          <w:sz w:val="24"/>
          <w:szCs w:val="24"/>
        </w:rPr>
        <w:t xml:space="preserve"> (</w:t>
      </w:r>
      <w:proofErr w:type="spellStart"/>
      <w:r>
        <w:rPr>
          <w:rFonts w:ascii="Cambria" w:hAnsi="Cambria" w:cs="Cambria"/>
          <w:sz w:val="24"/>
          <w:szCs w:val="24"/>
        </w:rPr>
        <w:t>Reptilia</w:t>
      </w:r>
      <w:proofErr w:type="spellEnd"/>
      <w:r>
        <w:rPr>
          <w:rFonts w:ascii="Cambria" w:hAnsi="Cambria" w:cs="Cambria"/>
          <w:sz w:val="24"/>
          <w:szCs w:val="24"/>
        </w:rPr>
        <w:t xml:space="preserve">, </w:t>
      </w:r>
      <w:proofErr w:type="spellStart"/>
      <w:r>
        <w:rPr>
          <w:rFonts w:ascii="Cambria" w:hAnsi="Cambria" w:cs="Cambria"/>
          <w:sz w:val="24"/>
          <w:szCs w:val="24"/>
        </w:rPr>
        <w:t>Sauropterygia</w:t>
      </w:r>
      <w:proofErr w:type="spellEnd"/>
      <w:r>
        <w:rPr>
          <w:rFonts w:ascii="Cambria" w:hAnsi="Cambria" w:cs="Cambria"/>
          <w:sz w:val="24"/>
          <w:szCs w:val="24"/>
        </w:rPr>
        <w:t xml:space="preserve">) and the pivotal role of </w:t>
      </w:r>
      <w:proofErr w:type="spellStart"/>
      <w:r>
        <w:rPr>
          <w:rFonts w:ascii="Cambria" w:hAnsi="Cambria" w:cs="Cambria"/>
          <w:sz w:val="24"/>
          <w:szCs w:val="24"/>
        </w:rPr>
        <w:t>taxon</w:t>
      </w:r>
      <w:proofErr w:type="spellEnd"/>
      <w:r>
        <w:rPr>
          <w:rFonts w:ascii="Cambria" w:hAnsi="Cambria" w:cs="Cambria"/>
          <w:sz w:val="24"/>
          <w:szCs w:val="24"/>
        </w:rPr>
        <w:t xml:space="preserve"> sampling in determining the outcome of </w:t>
      </w:r>
      <w:proofErr w:type="spellStart"/>
      <w:r>
        <w:rPr>
          <w:rFonts w:ascii="Cambria" w:hAnsi="Cambria" w:cs="Cambria"/>
          <w:sz w:val="24"/>
          <w:szCs w:val="24"/>
        </w:rPr>
        <w:t>phylogenetic</w:t>
      </w:r>
      <w:proofErr w:type="spellEnd"/>
      <w:r>
        <w:rPr>
          <w:rFonts w:ascii="Cambria" w:hAnsi="Cambria" w:cs="Cambria"/>
          <w:sz w:val="24"/>
          <w:szCs w:val="24"/>
        </w:rPr>
        <w:t xml:space="preserve"> analyses.</w:t>
      </w:r>
      <w:proofErr w:type="gramEnd"/>
      <w:r>
        <w:rPr>
          <w:rFonts w:ascii="Cambria" w:hAnsi="Cambria" w:cs="Cambria"/>
          <w:sz w:val="24"/>
          <w:szCs w:val="24"/>
        </w:rPr>
        <w:t xml:space="preserve"> </w:t>
      </w:r>
      <w:r w:rsidRPr="00516DD1">
        <w:rPr>
          <w:rFonts w:ascii="Cambria" w:hAnsi="Cambria" w:cs="Cambria"/>
          <w:iCs/>
          <w:sz w:val="24"/>
          <w:szCs w:val="24"/>
        </w:rPr>
        <w:t>Biol</w:t>
      </w:r>
      <w:r>
        <w:rPr>
          <w:rFonts w:ascii="Cambria" w:hAnsi="Cambria" w:cs="Cambria"/>
          <w:iCs/>
          <w:sz w:val="24"/>
          <w:szCs w:val="24"/>
        </w:rPr>
        <w:t>ogical</w:t>
      </w:r>
      <w:r w:rsidRPr="00516DD1">
        <w:rPr>
          <w:rFonts w:ascii="Cambria" w:hAnsi="Cambria" w:cs="Cambria"/>
          <w:iCs/>
          <w:sz w:val="24"/>
          <w:szCs w:val="24"/>
        </w:rPr>
        <w:t xml:space="preserve"> Rev</w:t>
      </w:r>
      <w:r>
        <w:rPr>
          <w:rFonts w:ascii="Cambria" w:hAnsi="Cambria" w:cs="Cambria"/>
          <w:iCs/>
          <w:sz w:val="24"/>
          <w:szCs w:val="24"/>
        </w:rPr>
        <w:t>iews</w:t>
      </w:r>
      <w:r w:rsidRPr="00516DD1">
        <w:rPr>
          <w:rFonts w:ascii="Cambria" w:hAnsi="Cambria" w:cs="Cambria"/>
          <w:bCs/>
          <w:sz w:val="24"/>
          <w:szCs w:val="24"/>
        </w:rPr>
        <w:t>85</w:t>
      </w:r>
      <w:r>
        <w:rPr>
          <w:rFonts w:ascii="Cambria" w:hAnsi="Cambria" w:cs="Cambria"/>
          <w:sz w:val="24"/>
          <w:szCs w:val="24"/>
        </w:rPr>
        <w:t>: 361-392.</w:t>
      </w: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gramStart"/>
      <w:r>
        <w:rPr>
          <w:rFonts w:ascii="Cambria" w:hAnsi="Cambria" w:cs="Cambria"/>
          <w:sz w:val="24"/>
          <w:szCs w:val="24"/>
        </w:rPr>
        <w:t>Ketchum, H.F. &amp; Smith, A.S., 2010.</w:t>
      </w:r>
      <w:proofErr w:type="gramEnd"/>
      <w:r>
        <w:rPr>
          <w:rFonts w:ascii="Cambria" w:hAnsi="Cambria" w:cs="Cambria"/>
          <w:sz w:val="24"/>
          <w:szCs w:val="24"/>
        </w:rPr>
        <w:t xml:space="preserve"> </w:t>
      </w:r>
      <w:proofErr w:type="gramStart"/>
      <w:r>
        <w:rPr>
          <w:rFonts w:ascii="Cambria" w:hAnsi="Cambria" w:cs="Cambria"/>
          <w:sz w:val="24"/>
          <w:szCs w:val="24"/>
        </w:rPr>
        <w:t xml:space="preserve">The anatomy and taxonomy of </w:t>
      </w:r>
      <w:proofErr w:type="spellStart"/>
      <w:r>
        <w:rPr>
          <w:rFonts w:ascii="Cambria" w:hAnsi="Cambria" w:cs="Cambria"/>
          <w:i/>
          <w:iCs/>
          <w:sz w:val="24"/>
          <w:szCs w:val="24"/>
        </w:rPr>
        <w:t>Macroplatatenuiceps</w:t>
      </w:r>
      <w:proofErr w:type="spellEnd"/>
      <w:r>
        <w:rPr>
          <w:rFonts w:ascii="Cambria" w:hAnsi="Cambria" w:cs="Cambria"/>
          <w:sz w:val="24"/>
          <w:szCs w:val="24"/>
        </w:rPr>
        <w:t xml:space="preserve"> (</w:t>
      </w:r>
      <w:proofErr w:type="spellStart"/>
      <w:r>
        <w:rPr>
          <w:rFonts w:ascii="Cambria" w:hAnsi="Cambria" w:cs="Cambria"/>
          <w:sz w:val="24"/>
          <w:szCs w:val="24"/>
        </w:rPr>
        <w:t>Sauropterygia</w:t>
      </w:r>
      <w:proofErr w:type="spellEnd"/>
      <w:r>
        <w:rPr>
          <w:rFonts w:ascii="Cambria" w:hAnsi="Cambria" w:cs="Cambria"/>
          <w:sz w:val="24"/>
          <w:szCs w:val="24"/>
        </w:rPr>
        <w:t xml:space="preserve">, </w:t>
      </w:r>
      <w:proofErr w:type="spellStart"/>
      <w:r>
        <w:rPr>
          <w:rFonts w:ascii="Cambria" w:hAnsi="Cambria" w:cs="Cambria"/>
          <w:sz w:val="24"/>
          <w:szCs w:val="24"/>
        </w:rPr>
        <w:t>Plesiosauria</w:t>
      </w:r>
      <w:proofErr w:type="spellEnd"/>
      <w:r>
        <w:rPr>
          <w:rFonts w:ascii="Cambria" w:hAnsi="Cambria" w:cs="Cambria"/>
          <w:sz w:val="24"/>
          <w:szCs w:val="24"/>
        </w:rPr>
        <w:t xml:space="preserve">) from the </w:t>
      </w:r>
      <w:proofErr w:type="spellStart"/>
      <w:r>
        <w:rPr>
          <w:rFonts w:ascii="Cambria" w:hAnsi="Cambria" w:cs="Cambria"/>
          <w:sz w:val="24"/>
          <w:szCs w:val="24"/>
        </w:rPr>
        <w:t>Hettangian</w:t>
      </w:r>
      <w:proofErr w:type="spellEnd"/>
      <w:r>
        <w:rPr>
          <w:rFonts w:ascii="Cambria" w:hAnsi="Cambria" w:cs="Cambria"/>
          <w:sz w:val="24"/>
          <w:szCs w:val="24"/>
        </w:rPr>
        <w:t xml:space="preserve"> (Lower Jurassic) of Warwickshire, United Kingdom.</w:t>
      </w:r>
      <w:proofErr w:type="gramEnd"/>
      <w:r>
        <w:rPr>
          <w:rFonts w:ascii="Cambria" w:hAnsi="Cambria" w:cs="Cambria"/>
          <w:sz w:val="24"/>
          <w:szCs w:val="24"/>
        </w:rPr>
        <w:t xml:space="preserve"> </w:t>
      </w:r>
      <w:r w:rsidRPr="00516DD1">
        <w:rPr>
          <w:rFonts w:ascii="Cambria" w:hAnsi="Cambria" w:cs="Cambria"/>
          <w:iCs/>
          <w:sz w:val="24"/>
          <w:szCs w:val="24"/>
        </w:rPr>
        <w:t>J</w:t>
      </w:r>
      <w:r>
        <w:rPr>
          <w:rFonts w:ascii="Cambria" w:hAnsi="Cambria" w:cs="Cambria"/>
          <w:iCs/>
          <w:sz w:val="24"/>
          <w:szCs w:val="24"/>
        </w:rPr>
        <w:t>ournal of</w:t>
      </w:r>
      <w:r w:rsidRPr="00516DD1">
        <w:rPr>
          <w:rFonts w:ascii="Cambria" w:hAnsi="Cambria" w:cs="Cambria"/>
          <w:iCs/>
          <w:sz w:val="24"/>
          <w:szCs w:val="24"/>
        </w:rPr>
        <w:t xml:space="preserve"> Vertebr</w:t>
      </w:r>
      <w:r>
        <w:rPr>
          <w:rFonts w:ascii="Cambria" w:hAnsi="Cambria" w:cs="Cambria"/>
          <w:iCs/>
          <w:sz w:val="24"/>
          <w:szCs w:val="24"/>
        </w:rPr>
        <w:t>ate</w:t>
      </w:r>
      <w:r w:rsidRPr="00516DD1">
        <w:rPr>
          <w:rFonts w:ascii="Cambria" w:hAnsi="Cambria" w:cs="Cambria"/>
          <w:iCs/>
          <w:sz w:val="24"/>
          <w:szCs w:val="24"/>
        </w:rPr>
        <w:t xml:space="preserve"> Paleontol</w:t>
      </w:r>
      <w:r>
        <w:rPr>
          <w:rFonts w:ascii="Cambria" w:hAnsi="Cambria" w:cs="Cambria"/>
          <w:iCs/>
          <w:sz w:val="24"/>
          <w:szCs w:val="24"/>
        </w:rPr>
        <w:t>ogy</w:t>
      </w:r>
      <w:r w:rsidRPr="00516DD1">
        <w:rPr>
          <w:rFonts w:ascii="Cambria" w:hAnsi="Cambria" w:cs="Cambria"/>
          <w:bCs/>
          <w:sz w:val="24"/>
          <w:szCs w:val="24"/>
        </w:rPr>
        <w:t>30</w:t>
      </w:r>
      <w:r>
        <w:rPr>
          <w:rFonts w:ascii="Cambria" w:hAnsi="Cambria" w:cs="Cambria"/>
          <w:sz w:val="24"/>
          <w:szCs w:val="24"/>
        </w:rPr>
        <w:t>: 1069–1081.</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Pr="0000454C"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gramStart"/>
      <w:r>
        <w:rPr>
          <w:rFonts w:ascii="Cambria" w:hAnsi="Cambria" w:cs="Cambria"/>
          <w:sz w:val="24"/>
          <w:szCs w:val="24"/>
        </w:rPr>
        <w:t xml:space="preserve">Liu, J., </w:t>
      </w:r>
      <w:proofErr w:type="spellStart"/>
      <w:r>
        <w:rPr>
          <w:rFonts w:ascii="Cambria" w:hAnsi="Cambria" w:cs="Cambria"/>
          <w:sz w:val="24"/>
          <w:szCs w:val="24"/>
        </w:rPr>
        <w:t>Rieppel</w:t>
      </w:r>
      <w:proofErr w:type="spellEnd"/>
      <w:r>
        <w:rPr>
          <w:rFonts w:ascii="Cambria" w:hAnsi="Cambria" w:cs="Cambria"/>
          <w:sz w:val="24"/>
          <w:szCs w:val="24"/>
        </w:rPr>
        <w:t xml:space="preserve">, O., Jiang, D.-Y., </w:t>
      </w:r>
      <w:proofErr w:type="spellStart"/>
      <w:r>
        <w:rPr>
          <w:rFonts w:ascii="Cambria" w:hAnsi="Cambria" w:cs="Cambria"/>
          <w:sz w:val="24"/>
          <w:szCs w:val="24"/>
        </w:rPr>
        <w:t>Aitchison</w:t>
      </w:r>
      <w:proofErr w:type="spellEnd"/>
      <w:r>
        <w:rPr>
          <w:rFonts w:ascii="Cambria" w:hAnsi="Cambria" w:cs="Cambria"/>
          <w:sz w:val="24"/>
          <w:szCs w:val="24"/>
        </w:rPr>
        <w:t xml:space="preserve">, J.C., </w:t>
      </w:r>
      <w:proofErr w:type="spellStart"/>
      <w:r>
        <w:rPr>
          <w:rFonts w:ascii="Cambria" w:hAnsi="Cambria" w:cs="Cambria"/>
          <w:sz w:val="24"/>
          <w:szCs w:val="24"/>
        </w:rPr>
        <w:t>Motani</w:t>
      </w:r>
      <w:proofErr w:type="spellEnd"/>
      <w:r>
        <w:rPr>
          <w:rFonts w:ascii="Cambria" w:hAnsi="Cambria" w:cs="Cambria"/>
          <w:sz w:val="24"/>
          <w:szCs w:val="24"/>
        </w:rPr>
        <w:t>, R., Zhang, Q.-Y., Zhou, C.-Y.</w:t>
      </w:r>
      <w:proofErr w:type="gramEnd"/>
      <w:r>
        <w:rPr>
          <w:rFonts w:ascii="Cambria" w:hAnsi="Cambria" w:cs="Cambria"/>
          <w:sz w:val="24"/>
          <w:szCs w:val="24"/>
        </w:rPr>
        <w:t xml:space="preserve"> &amp; Sun, Y.-Y., 2011. A new </w:t>
      </w:r>
      <w:proofErr w:type="spellStart"/>
      <w:r>
        <w:rPr>
          <w:rFonts w:ascii="Cambria" w:hAnsi="Cambria" w:cs="Cambria"/>
          <w:sz w:val="24"/>
          <w:szCs w:val="24"/>
        </w:rPr>
        <w:t>pachypleurosaur</w:t>
      </w:r>
      <w:proofErr w:type="spellEnd"/>
      <w:r>
        <w:rPr>
          <w:rFonts w:ascii="Cambria" w:hAnsi="Cambria" w:cs="Cambria"/>
          <w:sz w:val="24"/>
          <w:szCs w:val="24"/>
        </w:rPr>
        <w:t xml:space="preserve"> (</w:t>
      </w:r>
      <w:proofErr w:type="spellStart"/>
      <w:r>
        <w:rPr>
          <w:rFonts w:ascii="Cambria" w:hAnsi="Cambria" w:cs="Cambria"/>
          <w:sz w:val="24"/>
          <w:szCs w:val="24"/>
        </w:rPr>
        <w:t>Reptilia</w:t>
      </w:r>
      <w:proofErr w:type="spellEnd"/>
      <w:r>
        <w:rPr>
          <w:rFonts w:ascii="Cambria" w:hAnsi="Cambria" w:cs="Cambria"/>
          <w:sz w:val="24"/>
          <w:szCs w:val="24"/>
        </w:rPr>
        <w:t xml:space="preserve">: </w:t>
      </w:r>
      <w:proofErr w:type="spellStart"/>
      <w:r>
        <w:rPr>
          <w:rFonts w:ascii="Cambria" w:hAnsi="Cambria" w:cs="Cambria"/>
          <w:sz w:val="24"/>
          <w:szCs w:val="24"/>
        </w:rPr>
        <w:t>Sauropterygia</w:t>
      </w:r>
      <w:proofErr w:type="spellEnd"/>
      <w:r>
        <w:rPr>
          <w:rFonts w:ascii="Cambria" w:hAnsi="Cambria" w:cs="Cambria"/>
          <w:sz w:val="24"/>
          <w:szCs w:val="24"/>
        </w:rPr>
        <w:t xml:space="preserve">) from the Lower Middle Triassic of Southwestern China and the </w:t>
      </w:r>
      <w:proofErr w:type="spellStart"/>
      <w:r>
        <w:rPr>
          <w:rFonts w:ascii="Cambria" w:hAnsi="Cambria" w:cs="Cambria"/>
          <w:sz w:val="24"/>
          <w:szCs w:val="24"/>
        </w:rPr>
        <w:t>phylogenetic</w:t>
      </w:r>
      <w:proofErr w:type="spellEnd"/>
      <w:r>
        <w:rPr>
          <w:rFonts w:ascii="Cambria" w:hAnsi="Cambria" w:cs="Cambria"/>
          <w:sz w:val="24"/>
          <w:szCs w:val="24"/>
        </w:rPr>
        <w:t xml:space="preserve"> relationships of </w:t>
      </w:r>
      <w:proofErr w:type="spellStart"/>
      <w:proofErr w:type="gramStart"/>
      <w:r>
        <w:rPr>
          <w:rFonts w:ascii="Cambria" w:hAnsi="Cambria" w:cs="Cambria"/>
          <w:sz w:val="24"/>
          <w:szCs w:val="24"/>
        </w:rPr>
        <w:t>chinese</w:t>
      </w:r>
      <w:proofErr w:type="spellEnd"/>
      <w:proofErr w:type="gramEnd"/>
      <w:r>
        <w:rPr>
          <w:rFonts w:ascii="Cambria" w:hAnsi="Cambria" w:cs="Cambria"/>
          <w:sz w:val="24"/>
          <w:szCs w:val="24"/>
        </w:rPr>
        <w:t xml:space="preserve"> </w:t>
      </w:r>
      <w:proofErr w:type="spellStart"/>
      <w:r>
        <w:rPr>
          <w:rFonts w:ascii="Cambria" w:hAnsi="Cambria" w:cs="Cambria"/>
          <w:sz w:val="24"/>
          <w:szCs w:val="24"/>
        </w:rPr>
        <w:t>pachypleurosaurs</w:t>
      </w:r>
      <w:proofErr w:type="spellEnd"/>
      <w:r>
        <w:rPr>
          <w:rFonts w:ascii="Cambria" w:hAnsi="Cambria" w:cs="Cambria"/>
          <w:sz w:val="24"/>
          <w:szCs w:val="24"/>
        </w:rPr>
        <w:t xml:space="preserve">. </w:t>
      </w:r>
      <w:r w:rsidRPr="00516DD1">
        <w:rPr>
          <w:rFonts w:ascii="Cambria" w:hAnsi="Cambria" w:cs="Cambria"/>
          <w:iCs/>
          <w:sz w:val="24"/>
          <w:szCs w:val="24"/>
        </w:rPr>
        <w:t>J</w:t>
      </w:r>
      <w:r>
        <w:rPr>
          <w:rFonts w:ascii="Cambria" w:hAnsi="Cambria" w:cs="Cambria"/>
          <w:iCs/>
          <w:sz w:val="24"/>
          <w:szCs w:val="24"/>
        </w:rPr>
        <w:t>ournal of</w:t>
      </w:r>
      <w:r w:rsidRPr="00516DD1">
        <w:rPr>
          <w:rFonts w:ascii="Cambria" w:hAnsi="Cambria" w:cs="Cambria"/>
          <w:iCs/>
          <w:sz w:val="24"/>
          <w:szCs w:val="24"/>
        </w:rPr>
        <w:t xml:space="preserve"> Vertebr</w:t>
      </w:r>
      <w:r>
        <w:rPr>
          <w:rFonts w:ascii="Cambria" w:hAnsi="Cambria" w:cs="Cambria"/>
          <w:iCs/>
          <w:sz w:val="24"/>
          <w:szCs w:val="24"/>
        </w:rPr>
        <w:t>ate</w:t>
      </w:r>
      <w:r w:rsidRPr="00516DD1">
        <w:rPr>
          <w:rFonts w:ascii="Cambria" w:hAnsi="Cambria" w:cs="Cambria"/>
          <w:iCs/>
          <w:sz w:val="24"/>
          <w:szCs w:val="24"/>
        </w:rPr>
        <w:t xml:space="preserve"> Paleontol</w:t>
      </w:r>
      <w:r>
        <w:rPr>
          <w:rFonts w:ascii="Cambria" w:hAnsi="Cambria" w:cs="Cambria"/>
          <w:iCs/>
          <w:sz w:val="24"/>
          <w:szCs w:val="24"/>
        </w:rPr>
        <w:t>ogy</w:t>
      </w:r>
      <w:r w:rsidRPr="0000454C">
        <w:rPr>
          <w:rFonts w:ascii="Cambria" w:hAnsi="Cambria" w:cs="Cambria"/>
          <w:bCs/>
          <w:sz w:val="24"/>
          <w:szCs w:val="24"/>
        </w:rPr>
        <w:t>31</w:t>
      </w:r>
      <w:r>
        <w:rPr>
          <w:rFonts w:ascii="Cambria" w:hAnsi="Cambria" w:cs="Cambria"/>
          <w:sz w:val="24"/>
          <w:szCs w:val="24"/>
        </w:rPr>
        <w:t>:</w:t>
      </w:r>
      <w:r w:rsidRPr="0000454C">
        <w:rPr>
          <w:rFonts w:ascii="Cambria" w:hAnsi="Cambria" w:cs="Cambria"/>
          <w:sz w:val="24"/>
          <w:szCs w:val="24"/>
        </w:rPr>
        <w:t xml:space="preserve"> 292-302.</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Pr="005E3DAB"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lang w:val="pt-BR"/>
        </w:rPr>
      </w:pPr>
      <w:r w:rsidRPr="00726221">
        <w:rPr>
          <w:rFonts w:ascii="Cambria" w:hAnsi="Cambria" w:cs="Cambria"/>
          <w:sz w:val="24"/>
          <w:szCs w:val="24"/>
        </w:rPr>
        <w:t xml:space="preserve">O’Keefe, F.R. 2001. A </w:t>
      </w:r>
      <w:proofErr w:type="spellStart"/>
      <w:r w:rsidRPr="00726221">
        <w:rPr>
          <w:rFonts w:ascii="Cambria" w:hAnsi="Cambria" w:cs="Cambria"/>
          <w:sz w:val="24"/>
          <w:szCs w:val="24"/>
        </w:rPr>
        <w:t>cladistic</w:t>
      </w:r>
      <w:proofErr w:type="spellEnd"/>
      <w:r w:rsidRPr="00726221">
        <w:rPr>
          <w:rFonts w:ascii="Cambria" w:hAnsi="Cambria" w:cs="Cambria"/>
          <w:sz w:val="24"/>
          <w:szCs w:val="24"/>
        </w:rPr>
        <w:t xml:space="preserve"> analysis and taxonomic revision of the </w:t>
      </w:r>
      <w:proofErr w:type="spellStart"/>
      <w:r w:rsidRPr="00726221">
        <w:rPr>
          <w:rFonts w:ascii="Cambria" w:hAnsi="Cambria" w:cs="Cambria"/>
          <w:sz w:val="24"/>
          <w:szCs w:val="24"/>
        </w:rPr>
        <w:t>Plesiosauria</w:t>
      </w:r>
      <w:proofErr w:type="spellEnd"/>
      <w:r w:rsidRPr="00726221">
        <w:rPr>
          <w:rFonts w:ascii="Cambria" w:hAnsi="Cambria" w:cs="Cambria"/>
          <w:sz w:val="24"/>
          <w:szCs w:val="24"/>
        </w:rPr>
        <w:t xml:space="preserve"> (</w:t>
      </w:r>
      <w:proofErr w:type="spellStart"/>
      <w:r w:rsidRPr="00726221">
        <w:rPr>
          <w:rFonts w:ascii="Cambria" w:hAnsi="Cambria" w:cs="Cambria"/>
          <w:sz w:val="24"/>
          <w:szCs w:val="24"/>
        </w:rPr>
        <w:t>Reptilia</w:t>
      </w:r>
      <w:proofErr w:type="spellEnd"/>
      <w:r w:rsidRPr="00726221">
        <w:rPr>
          <w:rFonts w:ascii="Cambria" w:hAnsi="Cambria" w:cs="Cambria"/>
          <w:sz w:val="24"/>
          <w:szCs w:val="24"/>
        </w:rPr>
        <w:t xml:space="preserve">: </w:t>
      </w:r>
      <w:proofErr w:type="spellStart"/>
      <w:r w:rsidRPr="00726221">
        <w:rPr>
          <w:rFonts w:ascii="Cambria" w:hAnsi="Cambria" w:cs="Cambria"/>
          <w:sz w:val="24"/>
          <w:szCs w:val="24"/>
        </w:rPr>
        <w:t>Sauropterygia</w:t>
      </w:r>
      <w:proofErr w:type="spellEnd"/>
      <w:r w:rsidRPr="00726221">
        <w:rPr>
          <w:rFonts w:ascii="Cambria" w:hAnsi="Cambria" w:cs="Cambria"/>
          <w:sz w:val="24"/>
          <w:szCs w:val="24"/>
        </w:rPr>
        <w:t xml:space="preserve">). </w:t>
      </w:r>
      <w:r>
        <w:rPr>
          <w:rFonts w:ascii="Cambria" w:hAnsi="Cambria" w:cs="Cambria"/>
          <w:sz w:val="24"/>
          <w:szCs w:val="24"/>
          <w:lang w:val="pt-BR"/>
        </w:rPr>
        <w:t>Acta Zoologica Fennica</w:t>
      </w:r>
      <w:r w:rsidRPr="005E3DAB">
        <w:rPr>
          <w:rFonts w:ascii="Cambria" w:hAnsi="Cambria" w:cs="Cambria"/>
          <w:sz w:val="24"/>
          <w:szCs w:val="24"/>
          <w:lang w:val="pt-BR"/>
        </w:rPr>
        <w:t xml:space="preserve"> 213: 1-63.</w:t>
      </w:r>
    </w:p>
    <w:p w:rsidR="00874778" w:rsidRPr="005E3DAB" w:rsidRDefault="00874778" w:rsidP="00292DB7">
      <w:pPr>
        <w:autoSpaceDE w:val="0"/>
        <w:autoSpaceDN w:val="0"/>
        <w:adjustRightInd w:val="0"/>
        <w:spacing w:after="0" w:line="480" w:lineRule="auto"/>
        <w:contextualSpacing/>
        <w:rPr>
          <w:rFonts w:ascii="Cambria" w:hAnsi="Cambria" w:cs="Cambria"/>
          <w:sz w:val="24"/>
          <w:szCs w:val="24"/>
          <w:lang w:val="pt-BR"/>
        </w:rPr>
      </w:pP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sidRPr="005E3DAB">
        <w:rPr>
          <w:rFonts w:ascii="Cambria" w:hAnsi="Cambria" w:cs="Cambria"/>
          <w:sz w:val="24"/>
          <w:szCs w:val="24"/>
          <w:lang w:val="pt-BR"/>
        </w:rPr>
        <w:t xml:space="preserve">Rieppel, O., 2000. Sauropterygia I: Placodontia, Pachypleurosauria, Nothosauria, Piatosauroidea. </w:t>
      </w:r>
      <w:r>
        <w:rPr>
          <w:rFonts w:ascii="Cambria" w:hAnsi="Cambria" w:cs="Cambria"/>
          <w:sz w:val="24"/>
          <w:szCs w:val="24"/>
        </w:rPr>
        <w:t xml:space="preserve">In: </w:t>
      </w:r>
      <w:proofErr w:type="spellStart"/>
      <w:r>
        <w:rPr>
          <w:rFonts w:ascii="Cambria" w:hAnsi="Cambria" w:cs="Cambria"/>
          <w:sz w:val="24"/>
          <w:szCs w:val="24"/>
        </w:rPr>
        <w:t>Wellnhofer</w:t>
      </w:r>
      <w:proofErr w:type="spellEnd"/>
      <w:r>
        <w:rPr>
          <w:rFonts w:ascii="Cambria" w:hAnsi="Cambria" w:cs="Cambria"/>
          <w:sz w:val="24"/>
          <w:szCs w:val="24"/>
        </w:rPr>
        <w:t xml:space="preserve">, P. (Ed.), Encyclopedia of </w:t>
      </w:r>
      <w:proofErr w:type="spellStart"/>
      <w:r>
        <w:rPr>
          <w:rFonts w:ascii="Cambria" w:hAnsi="Cambria" w:cs="Cambria"/>
          <w:sz w:val="24"/>
          <w:szCs w:val="24"/>
        </w:rPr>
        <w:t>Palaeoherpetology</w:t>
      </w:r>
      <w:proofErr w:type="spellEnd"/>
      <w:r>
        <w:rPr>
          <w:rFonts w:ascii="Cambria" w:hAnsi="Cambria" w:cs="Cambria"/>
          <w:sz w:val="24"/>
          <w:szCs w:val="24"/>
        </w:rPr>
        <w:t xml:space="preserve">, Vol. 12A. </w:t>
      </w:r>
      <w:proofErr w:type="spellStart"/>
      <w:r>
        <w:rPr>
          <w:rFonts w:ascii="Cambria" w:hAnsi="Cambria" w:cs="Cambria"/>
          <w:sz w:val="24"/>
          <w:szCs w:val="24"/>
        </w:rPr>
        <w:t>Pfeil</w:t>
      </w:r>
      <w:proofErr w:type="spellEnd"/>
      <w:r>
        <w:rPr>
          <w:rFonts w:ascii="Cambria" w:hAnsi="Cambria" w:cs="Cambria"/>
          <w:sz w:val="24"/>
          <w:szCs w:val="24"/>
        </w:rPr>
        <w:t>, Munich 1-134.</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spellStart"/>
      <w:proofErr w:type="gramStart"/>
      <w:r>
        <w:rPr>
          <w:rFonts w:ascii="Cambria" w:hAnsi="Cambria" w:cs="Cambria"/>
          <w:sz w:val="24"/>
          <w:szCs w:val="24"/>
        </w:rPr>
        <w:t>Rohlf</w:t>
      </w:r>
      <w:proofErr w:type="spellEnd"/>
      <w:r>
        <w:rPr>
          <w:rFonts w:ascii="Cambria" w:hAnsi="Cambria" w:cs="Cambria"/>
          <w:sz w:val="24"/>
          <w:szCs w:val="24"/>
        </w:rPr>
        <w:t>, F.J. &amp; Slice, D.E., 1990.</w:t>
      </w:r>
      <w:proofErr w:type="gramEnd"/>
      <w:r>
        <w:rPr>
          <w:rFonts w:ascii="Cambria" w:hAnsi="Cambria" w:cs="Cambria"/>
          <w:sz w:val="24"/>
          <w:szCs w:val="24"/>
        </w:rPr>
        <w:t xml:space="preserve"> Extensions of the </w:t>
      </w:r>
      <w:proofErr w:type="spellStart"/>
      <w:r>
        <w:rPr>
          <w:rFonts w:ascii="Cambria" w:hAnsi="Cambria" w:cs="Cambria"/>
          <w:sz w:val="24"/>
          <w:szCs w:val="24"/>
        </w:rPr>
        <w:t>Procrustes</w:t>
      </w:r>
      <w:proofErr w:type="spellEnd"/>
      <w:r>
        <w:rPr>
          <w:rFonts w:ascii="Cambria" w:hAnsi="Cambria" w:cs="Cambria"/>
          <w:sz w:val="24"/>
          <w:szCs w:val="24"/>
        </w:rPr>
        <w:t xml:space="preserve"> method for the optimal</w:t>
      </w: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gramStart"/>
      <w:r>
        <w:rPr>
          <w:rFonts w:ascii="Cambria" w:hAnsi="Cambria" w:cs="Cambria"/>
          <w:sz w:val="24"/>
          <w:szCs w:val="24"/>
        </w:rPr>
        <w:t>superimposition</w:t>
      </w:r>
      <w:proofErr w:type="gramEnd"/>
      <w:r>
        <w:rPr>
          <w:rFonts w:ascii="Cambria" w:hAnsi="Cambria" w:cs="Cambria"/>
          <w:sz w:val="24"/>
          <w:szCs w:val="24"/>
        </w:rPr>
        <w:t xml:space="preserve"> of landmarks. </w:t>
      </w:r>
      <w:r w:rsidRPr="00516DD1">
        <w:rPr>
          <w:rFonts w:ascii="Cambria" w:hAnsi="Cambria" w:cs="Cambria"/>
          <w:iCs/>
          <w:sz w:val="24"/>
          <w:szCs w:val="24"/>
        </w:rPr>
        <w:t>Syst</w:t>
      </w:r>
      <w:r>
        <w:rPr>
          <w:rFonts w:ascii="Cambria" w:hAnsi="Cambria" w:cs="Cambria"/>
          <w:iCs/>
          <w:sz w:val="24"/>
          <w:szCs w:val="24"/>
        </w:rPr>
        <w:t>ematic</w:t>
      </w:r>
      <w:r w:rsidRPr="00516DD1">
        <w:rPr>
          <w:rFonts w:ascii="Cambria" w:hAnsi="Cambria" w:cs="Cambria"/>
          <w:iCs/>
          <w:sz w:val="24"/>
          <w:szCs w:val="24"/>
        </w:rPr>
        <w:t xml:space="preserve"> Zool</w:t>
      </w:r>
      <w:r>
        <w:rPr>
          <w:rFonts w:ascii="Cambria" w:hAnsi="Cambria" w:cs="Cambria"/>
          <w:iCs/>
          <w:sz w:val="24"/>
          <w:szCs w:val="24"/>
        </w:rPr>
        <w:t>ogy</w:t>
      </w:r>
      <w:r w:rsidRPr="00516DD1">
        <w:rPr>
          <w:rFonts w:ascii="Cambria" w:hAnsi="Cambria" w:cs="Cambria"/>
          <w:bCs/>
          <w:sz w:val="24"/>
          <w:szCs w:val="24"/>
        </w:rPr>
        <w:t>39</w:t>
      </w:r>
      <w:r>
        <w:rPr>
          <w:rFonts w:ascii="Cambria" w:hAnsi="Cambria" w:cs="Cambria"/>
          <w:sz w:val="24"/>
          <w:szCs w:val="24"/>
        </w:rPr>
        <w:t>: 40-59.</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gramStart"/>
      <w:r>
        <w:rPr>
          <w:rFonts w:ascii="Cambria" w:hAnsi="Cambria" w:cs="Cambria"/>
          <w:sz w:val="24"/>
          <w:szCs w:val="24"/>
        </w:rPr>
        <w:t xml:space="preserve">Schneider, C.A., </w:t>
      </w:r>
      <w:proofErr w:type="spellStart"/>
      <w:r>
        <w:rPr>
          <w:rFonts w:ascii="Cambria" w:hAnsi="Cambria" w:cs="Cambria"/>
          <w:sz w:val="24"/>
          <w:szCs w:val="24"/>
        </w:rPr>
        <w:t>Rasband</w:t>
      </w:r>
      <w:proofErr w:type="spellEnd"/>
      <w:r>
        <w:rPr>
          <w:rFonts w:ascii="Cambria" w:hAnsi="Cambria" w:cs="Cambria"/>
          <w:sz w:val="24"/>
          <w:szCs w:val="24"/>
        </w:rPr>
        <w:t>, W.S. &amp;</w:t>
      </w:r>
      <w:proofErr w:type="spellStart"/>
      <w:r w:rsidRPr="00647403">
        <w:rPr>
          <w:rFonts w:ascii="Cambria" w:hAnsi="Cambria" w:cs="Cambria"/>
          <w:sz w:val="24"/>
          <w:szCs w:val="24"/>
        </w:rPr>
        <w:t>Eliceiri</w:t>
      </w:r>
      <w:proofErr w:type="spellEnd"/>
      <w:r w:rsidRPr="00647403">
        <w:rPr>
          <w:rFonts w:ascii="Cambria" w:hAnsi="Cambria" w:cs="Cambria"/>
          <w:sz w:val="24"/>
          <w:szCs w:val="24"/>
        </w:rPr>
        <w:t>, K.W.</w:t>
      </w:r>
      <w:r>
        <w:rPr>
          <w:rFonts w:ascii="Cambria" w:hAnsi="Cambria" w:cs="Cambria"/>
          <w:sz w:val="24"/>
          <w:szCs w:val="24"/>
        </w:rPr>
        <w:t>,</w:t>
      </w:r>
      <w:r w:rsidRPr="00647403">
        <w:rPr>
          <w:rFonts w:ascii="Cambria" w:hAnsi="Cambria" w:cs="Cambria"/>
          <w:sz w:val="24"/>
          <w:szCs w:val="24"/>
        </w:rPr>
        <w:t xml:space="preserve"> 2012</w:t>
      </w:r>
      <w:r>
        <w:rPr>
          <w:rFonts w:ascii="Cambria" w:hAnsi="Cambria" w:cs="Cambria"/>
          <w:sz w:val="24"/>
          <w:szCs w:val="24"/>
        </w:rPr>
        <w:t>.</w:t>
      </w:r>
      <w:proofErr w:type="gramEnd"/>
      <w:r>
        <w:rPr>
          <w:rFonts w:ascii="Cambria" w:hAnsi="Cambria" w:cs="Cambria"/>
          <w:sz w:val="24"/>
          <w:szCs w:val="24"/>
        </w:rPr>
        <w:t xml:space="preserve"> </w:t>
      </w:r>
      <w:r w:rsidRPr="00647403">
        <w:rPr>
          <w:rFonts w:ascii="Cambria" w:hAnsi="Cambria" w:cs="Cambria"/>
          <w:sz w:val="24"/>
          <w:szCs w:val="24"/>
        </w:rPr>
        <w:t xml:space="preserve">NIH Image to </w:t>
      </w:r>
      <w:proofErr w:type="spellStart"/>
      <w:r w:rsidRPr="00647403">
        <w:rPr>
          <w:rFonts w:ascii="Cambria" w:hAnsi="Cambria" w:cs="Cambria"/>
          <w:sz w:val="24"/>
          <w:szCs w:val="24"/>
        </w:rPr>
        <w:t>Ima</w:t>
      </w:r>
      <w:r>
        <w:rPr>
          <w:rFonts w:ascii="Cambria" w:hAnsi="Cambria" w:cs="Cambria"/>
          <w:sz w:val="24"/>
          <w:szCs w:val="24"/>
        </w:rPr>
        <w:t>geJ</w:t>
      </w:r>
      <w:proofErr w:type="spellEnd"/>
      <w:r>
        <w:rPr>
          <w:rFonts w:ascii="Cambria" w:hAnsi="Cambria" w:cs="Cambria"/>
          <w:sz w:val="24"/>
          <w:szCs w:val="24"/>
        </w:rPr>
        <w:t>: 25 years of image analysis</w:t>
      </w:r>
      <w:r w:rsidRPr="00647403">
        <w:rPr>
          <w:rFonts w:ascii="Cambria" w:hAnsi="Cambria" w:cs="Cambria"/>
          <w:sz w:val="24"/>
          <w:szCs w:val="24"/>
        </w:rPr>
        <w:t>. Nature Methods 9</w:t>
      </w:r>
      <w:r>
        <w:rPr>
          <w:rFonts w:ascii="Cambria" w:hAnsi="Cambria" w:cs="Cambria"/>
          <w:sz w:val="24"/>
          <w:szCs w:val="24"/>
        </w:rPr>
        <w:t>:</w:t>
      </w:r>
      <w:r w:rsidRPr="00647403">
        <w:rPr>
          <w:rFonts w:ascii="Cambria" w:hAnsi="Cambria" w:cs="Cambria"/>
          <w:sz w:val="24"/>
          <w:szCs w:val="24"/>
        </w:rPr>
        <w:t xml:space="preserve"> 671-675.</w:t>
      </w: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spellStart"/>
      <w:proofErr w:type="gramStart"/>
      <w:r>
        <w:rPr>
          <w:rFonts w:ascii="Cambria" w:hAnsi="Cambria" w:cs="Cambria"/>
          <w:sz w:val="24"/>
          <w:szCs w:val="24"/>
        </w:rPr>
        <w:t>Sewertzoff</w:t>
      </w:r>
      <w:proofErr w:type="spellEnd"/>
      <w:r>
        <w:rPr>
          <w:rFonts w:ascii="Cambria" w:hAnsi="Cambria" w:cs="Cambria"/>
          <w:sz w:val="24"/>
          <w:szCs w:val="24"/>
        </w:rPr>
        <w:t>, von A.N., 1904.</w:t>
      </w:r>
      <w:proofErr w:type="gramEnd"/>
      <w:r>
        <w:rPr>
          <w:rFonts w:ascii="Cambria" w:hAnsi="Cambria" w:cs="Cambria"/>
          <w:sz w:val="24"/>
          <w:szCs w:val="24"/>
        </w:rPr>
        <w:t xml:space="preserve"> Die </w:t>
      </w:r>
      <w:proofErr w:type="spellStart"/>
      <w:r>
        <w:rPr>
          <w:rFonts w:ascii="Cambria" w:hAnsi="Cambria" w:cs="Cambria"/>
          <w:sz w:val="24"/>
          <w:szCs w:val="24"/>
        </w:rPr>
        <w:t>Entwickelung</w:t>
      </w:r>
      <w:proofErr w:type="spellEnd"/>
      <w:r>
        <w:rPr>
          <w:rFonts w:ascii="Cambria" w:hAnsi="Cambria" w:cs="Cambria"/>
          <w:sz w:val="24"/>
          <w:szCs w:val="24"/>
        </w:rPr>
        <w:t xml:space="preserve"> </w:t>
      </w:r>
      <w:proofErr w:type="spellStart"/>
      <w:r>
        <w:rPr>
          <w:rFonts w:ascii="Cambria" w:hAnsi="Cambria" w:cs="Cambria"/>
          <w:sz w:val="24"/>
          <w:szCs w:val="24"/>
        </w:rPr>
        <w:t>der</w:t>
      </w:r>
      <w:proofErr w:type="spellEnd"/>
      <w:r>
        <w:rPr>
          <w:rFonts w:ascii="Cambria" w:hAnsi="Cambria" w:cs="Cambria"/>
          <w:sz w:val="24"/>
          <w:szCs w:val="24"/>
        </w:rPr>
        <w:t xml:space="preserve"> </w:t>
      </w:r>
      <w:proofErr w:type="spellStart"/>
      <w:r>
        <w:rPr>
          <w:rFonts w:ascii="Cambria" w:hAnsi="Cambria" w:cs="Cambria"/>
          <w:sz w:val="24"/>
          <w:szCs w:val="24"/>
        </w:rPr>
        <w:t>pentadactylenExtremität</w:t>
      </w:r>
      <w:proofErr w:type="spellEnd"/>
      <w:r>
        <w:rPr>
          <w:rFonts w:ascii="Cambria" w:hAnsi="Cambria" w:cs="Cambria"/>
          <w:sz w:val="24"/>
          <w:szCs w:val="24"/>
        </w:rPr>
        <w:t xml:space="preserve"> </w:t>
      </w:r>
      <w:proofErr w:type="spellStart"/>
      <w:r>
        <w:rPr>
          <w:rFonts w:ascii="Cambria" w:hAnsi="Cambria" w:cs="Cambria"/>
          <w:sz w:val="24"/>
          <w:szCs w:val="24"/>
        </w:rPr>
        <w:t>der</w:t>
      </w:r>
      <w:proofErr w:type="spellEnd"/>
      <w:r>
        <w:rPr>
          <w:rFonts w:ascii="Cambria" w:hAnsi="Cambria" w:cs="Cambria"/>
          <w:sz w:val="24"/>
          <w:szCs w:val="24"/>
        </w:rPr>
        <w:t xml:space="preserve"> </w:t>
      </w:r>
      <w:proofErr w:type="spellStart"/>
      <w:r>
        <w:rPr>
          <w:rFonts w:ascii="Cambria" w:hAnsi="Cambria" w:cs="Cambria"/>
          <w:sz w:val="24"/>
          <w:szCs w:val="24"/>
        </w:rPr>
        <w:t>Wirbeltiere</w:t>
      </w:r>
      <w:proofErr w:type="spellEnd"/>
      <w:r>
        <w:rPr>
          <w:rFonts w:ascii="Cambria" w:hAnsi="Cambria" w:cs="Cambria"/>
          <w:sz w:val="24"/>
          <w:szCs w:val="24"/>
        </w:rPr>
        <w:t xml:space="preserve">. </w:t>
      </w:r>
      <w:r w:rsidRPr="00166370">
        <w:rPr>
          <w:rFonts w:ascii="Cambria" w:hAnsi="Cambria" w:cs="Cambria"/>
          <w:iCs/>
          <w:sz w:val="24"/>
          <w:szCs w:val="24"/>
        </w:rPr>
        <w:t>AnatomischerAnzeiger</w:t>
      </w:r>
      <w:r w:rsidRPr="00516DD1">
        <w:rPr>
          <w:rFonts w:ascii="Cambria" w:hAnsi="Cambria" w:cs="Cambria"/>
          <w:bCs/>
          <w:sz w:val="24"/>
          <w:szCs w:val="24"/>
        </w:rPr>
        <w:t>25</w:t>
      </w:r>
      <w:r>
        <w:rPr>
          <w:rFonts w:ascii="Cambria" w:hAnsi="Cambria" w:cs="Cambria"/>
          <w:sz w:val="24"/>
          <w:szCs w:val="24"/>
        </w:rPr>
        <w:t>: 472-495.</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Pr="00166370"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Pr>
          <w:rFonts w:ascii="Cambria" w:hAnsi="Cambria" w:cs="Cambria"/>
          <w:sz w:val="24"/>
          <w:szCs w:val="24"/>
        </w:rPr>
        <w:t xml:space="preserve">Smith, A.S., 2007. </w:t>
      </w:r>
      <w:r w:rsidRPr="00166370">
        <w:rPr>
          <w:rFonts w:ascii="Cambria" w:hAnsi="Cambria" w:cs="Cambria"/>
          <w:sz w:val="24"/>
          <w:szCs w:val="24"/>
        </w:rPr>
        <w:t xml:space="preserve">Anatomy and systematic of the </w:t>
      </w:r>
      <w:proofErr w:type="spellStart"/>
      <w:r w:rsidRPr="00166370">
        <w:rPr>
          <w:rFonts w:ascii="Cambria" w:hAnsi="Cambria" w:cs="Cambria"/>
          <w:sz w:val="24"/>
          <w:szCs w:val="24"/>
        </w:rPr>
        <w:t>Rhomaleosauridae</w:t>
      </w:r>
      <w:proofErr w:type="spellEnd"/>
      <w:r w:rsidRPr="00166370">
        <w:rPr>
          <w:rFonts w:ascii="Cambria" w:hAnsi="Cambria" w:cs="Cambria"/>
          <w:sz w:val="24"/>
          <w:szCs w:val="24"/>
        </w:rPr>
        <w:t xml:space="preserve"> (</w:t>
      </w:r>
      <w:proofErr w:type="spellStart"/>
      <w:r w:rsidRPr="00166370">
        <w:rPr>
          <w:rFonts w:ascii="Cambria" w:hAnsi="Cambria" w:cs="Cambria"/>
          <w:sz w:val="24"/>
          <w:szCs w:val="24"/>
        </w:rPr>
        <w:t>Sauropterygia</w:t>
      </w:r>
      <w:proofErr w:type="spellEnd"/>
      <w:r w:rsidRPr="00166370">
        <w:rPr>
          <w:rFonts w:ascii="Cambria" w:hAnsi="Cambria" w:cs="Cambria"/>
          <w:sz w:val="24"/>
          <w:szCs w:val="24"/>
        </w:rPr>
        <w:t>:</w:t>
      </w: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spellStart"/>
      <w:proofErr w:type="gramStart"/>
      <w:r w:rsidRPr="00166370">
        <w:rPr>
          <w:rFonts w:ascii="Cambria" w:hAnsi="Cambria" w:cs="Cambria"/>
          <w:sz w:val="24"/>
          <w:szCs w:val="24"/>
        </w:rPr>
        <w:t>Plesiosauria</w:t>
      </w:r>
      <w:proofErr w:type="spellEnd"/>
      <w:r w:rsidRPr="00166370">
        <w:rPr>
          <w:rFonts w:ascii="Cambria" w:hAnsi="Cambria" w:cs="Cambria"/>
          <w:sz w:val="24"/>
          <w:szCs w:val="24"/>
        </w:rPr>
        <w:t>).</w:t>
      </w:r>
      <w:proofErr w:type="gramEnd"/>
      <w:r>
        <w:rPr>
          <w:rFonts w:ascii="Cambria" w:hAnsi="Cambria" w:cs="Cambria"/>
          <w:sz w:val="24"/>
          <w:szCs w:val="24"/>
        </w:rPr>
        <w:t xml:space="preserve"> </w:t>
      </w:r>
      <w:proofErr w:type="gramStart"/>
      <w:r>
        <w:rPr>
          <w:rFonts w:ascii="Cambria" w:hAnsi="Cambria" w:cs="Cambria"/>
          <w:sz w:val="24"/>
          <w:szCs w:val="24"/>
        </w:rPr>
        <w:t>Unpublished PhD Thesis, University College Dublin, Republic of Ireland.</w:t>
      </w:r>
      <w:proofErr w:type="gramEnd"/>
      <w:r>
        <w:rPr>
          <w:rFonts w:ascii="Cambria" w:hAnsi="Cambria" w:cs="Cambria"/>
          <w:sz w:val="24"/>
          <w:szCs w:val="24"/>
        </w:rPr>
        <w:t xml:space="preserve"> </w:t>
      </w:r>
      <w:proofErr w:type="gramStart"/>
      <w:r>
        <w:rPr>
          <w:rFonts w:ascii="Cambria" w:hAnsi="Cambria" w:cs="Cambria"/>
          <w:sz w:val="24"/>
          <w:szCs w:val="24"/>
        </w:rPr>
        <w:t>278 pp.</w:t>
      </w:r>
      <w:proofErr w:type="gramEnd"/>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spellStart"/>
      <w:r>
        <w:rPr>
          <w:rFonts w:ascii="Cambria" w:hAnsi="Cambria" w:cs="Cambria"/>
          <w:sz w:val="24"/>
          <w:szCs w:val="24"/>
        </w:rPr>
        <w:t>Sollas</w:t>
      </w:r>
      <w:proofErr w:type="gramStart"/>
      <w:r>
        <w:rPr>
          <w:rFonts w:ascii="Cambria" w:hAnsi="Cambria" w:cs="Cambria"/>
          <w:sz w:val="24"/>
          <w:szCs w:val="24"/>
        </w:rPr>
        <w:t>,W.J</w:t>
      </w:r>
      <w:proofErr w:type="spellEnd"/>
      <w:proofErr w:type="gramEnd"/>
      <w:r>
        <w:rPr>
          <w:rFonts w:ascii="Cambria" w:hAnsi="Cambria" w:cs="Cambria"/>
          <w:sz w:val="24"/>
          <w:szCs w:val="24"/>
        </w:rPr>
        <w:t xml:space="preserve">., 1881. On a new species of </w:t>
      </w:r>
      <w:r>
        <w:rPr>
          <w:rFonts w:ascii="Cambria" w:hAnsi="Cambria" w:cs="Cambria"/>
          <w:i/>
          <w:iCs/>
          <w:sz w:val="24"/>
          <w:szCs w:val="24"/>
        </w:rPr>
        <w:t>Plesiosaurus</w:t>
      </w:r>
      <w:r>
        <w:rPr>
          <w:rFonts w:ascii="Cambria" w:hAnsi="Cambria" w:cs="Cambria"/>
          <w:sz w:val="24"/>
          <w:szCs w:val="24"/>
        </w:rPr>
        <w:t xml:space="preserve"> (</w:t>
      </w:r>
      <w:r>
        <w:rPr>
          <w:rFonts w:ascii="Cambria" w:hAnsi="Cambria" w:cs="Cambria"/>
          <w:i/>
          <w:iCs/>
          <w:sz w:val="24"/>
          <w:szCs w:val="24"/>
        </w:rPr>
        <w:t xml:space="preserve">P. </w:t>
      </w:r>
      <w:proofErr w:type="spellStart"/>
      <w:r>
        <w:rPr>
          <w:rFonts w:ascii="Cambria" w:hAnsi="Cambria" w:cs="Cambria"/>
          <w:i/>
          <w:iCs/>
          <w:sz w:val="24"/>
          <w:szCs w:val="24"/>
        </w:rPr>
        <w:t>conybeari</w:t>
      </w:r>
      <w:proofErr w:type="spellEnd"/>
      <w:r>
        <w:rPr>
          <w:rFonts w:ascii="Cambria" w:hAnsi="Cambria" w:cs="Cambria"/>
          <w:sz w:val="24"/>
          <w:szCs w:val="24"/>
        </w:rPr>
        <w:t xml:space="preserve">) from the Lower </w:t>
      </w:r>
      <w:proofErr w:type="spellStart"/>
      <w:r>
        <w:rPr>
          <w:rFonts w:ascii="Cambria" w:hAnsi="Cambria" w:cs="Cambria"/>
          <w:sz w:val="24"/>
          <w:szCs w:val="24"/>
        </w:rPr>
        <w:t>Lias</w:t>
      </w:r>
      <w:proofErr w:type="spellEnd"/>
      <w:r>
        <w:rPr>
          <w:rFonts w:ascii="Cambria" w:hAnsi="Cambria" w:cs="Cambria"/>
          <w:sz w:val="24"/>
          <w:szCs w:val="24"/>
        </w:rPr>
        <w:t xml:space="preserve"> of</w:t>
      </w:r>
    </w:p>
    <w:p w:rsidR="00874778" w:rsidRDefault="00874778" w:rsidP="00292DB7">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spellStart"/>
      <w:r>
        <w:rPr>
          <w:rFonts w:ascii="Cambria" w:hAnsi="Cambria" w:cs="Cambria"/>
          <w:sz w:val="24"/>
          <w:szCs w:val="24"/>
        </w:rPr>
        <w:t>Charmouth</w:t>
      </w:r>
      <w:proofErr w:type="spellEnd"/>
      <w:r>
        <w:rPr>
          <w:rFonts w:ascii="Cambria" w:hAnsi="Cambria" w:cs="Cambria"/>
          <w:sz w:val="24"/>
          <w:szCs w:val="24"/>
        </w:rPr>
        <w:t xml:space="preserve">; with observations on </w:t>
      </w:r>
      <w:r>
        <w:rPr>
          <w:rFonts w:ascii="Cambria" w:hAnsi="Cambria" w:cs="Cambria"/>
          <w:i/>
          <w:iCs/>
          <w:sz w:val="24"/>
          <w:szCs w:val="24"/>
        </w:rPr>
        <w:t xml:space="preserve">P. </w:t>
      </w:r>
      <w:proofErr w:type="spellStart"/>
      <w:r>
        <w:rPr>
          <w:rFonts w:ascii="Cambria" w:hAnsi="Cambria" w:cs="Cambria"/>
          <w:i/>
          <w:iCs/>
          <w:sz w:val="24"/>
          <w:szCs w:val="24"/>
        </w:rPr>
        <w:t>megacephalus</w:t>
      </w:r>
      <w:proofErr w:type="spellEnd"/>
      <w:r>
        <w:rPr>
          <w:rFonts w:ascii="Cambria" w:hAnsi="Cambria" w:cs="Cambria"/>
          <w:sz w:val="24"/>
          <w:szCs w:val="24"/>
        </w:rPr>
        <w:t xml:space="preserve">, </w:t>
      </w:r>
      <w:proofErr w:type="spellStart"/>
      <w:r>
        <w:rPr>
          <w:rFonts w:ascii="Cambria" w:hAnsi="Cambria" w:cs="Cambria"/>
          <w:sz w:val="24"/>
          <w:szCs w:val="24"/>
        </w:rPr>
        <w:t>Stutchbury</w:t>
      </w:r>
      <w:proofErr w:type="spellEnd"/>
      <w:r>
        <w:rPr>
          <w:rFonts w:ascii="Cambria" w:hAnsi="Cambria" w:cs="Cambria"/>
          <w:sz w:val="24"/>
          <w:szCs w:val="24"/>
        </w:rPr>
        <w:t xml:space="preserve">, and </w:t>
      </w:r>
      <w:r>
        <w:rPr>
          <w:rFonts w:ascii="Cambria" w:hAnsi="Cambria" w:cs="Cambria"/>
          <w:i/>
          <w:iCs/>
          <w:sz w:val="24"/>
          <w:szCs w:val="24"/>
        </w:rPr>
        <w:t xml:space="preserve">P. </w:t>
      </w:r>
      <w:proofErr w:type="spellStart"/>
      <w:r>
        <w:rPr>
          <w:rFonts w:ascii="Cambria" w:hAnsi="Cambria" w:cs="Cambria"/>
          <w:i/>
          <w:iCs/>
          <w:sz w:val="24"/>
          <w:szCs w:val="24"/>
        </w:rPr>
        <w:t>brachycephalus</w:t>
      </w:r>
      <w:proofErr w:type="spellEnd"/>
      <w:r>
        <w:rPr>
          <w:rFonts w:ascii="Cambria" w:hAnsi="Cambria" w:cs="Cambria"/>
          <w:sz w:val="24"/>
          <w:szCs w:val="24"/>
        </w:rPr>
        <w:t>,</w:t>
      </w: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Pr>
          <w:rFonts w:ascii="Cambria" w:hAnsi="Cambria" w:cs="Cambria"/>
          <w:sz w:val="24"/>
          <w:szCs w:val="24"/>
        </w:rPr>
        <w:t xml:space="preserve">Owen. Quarterly Journal of the Geological Society London </w:t>
      </w:r>
      <w:r w:rsidRPr="00516DD1">
        <w:rPr>
          <w:rFonts w:ascii="Cambria" w:hAnsi="Cambria" w:cs="Cambria"/>
          <w:bCs/>
          <w:sz w:val="24"/>
          <w:szCs w:val="24"/>
        </w:rPr>
        <w:t>37</w:t>
      </w:r>
      <w:r>
        <w:rPr>
          <w:rFonts w:ascii="Cambria" w:hAnsi="Cambria" w:cs="Cambria"/>
          <w:sz w:val="24"/>
          <w:szCs w:val="24"/>
        </w:rPr>
        <w:t>: 440–480.</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proofErr w:type="gramStart"/>
      <w:r>
        <w:rPr>
          <w:rFonts w:ascii="Cambria" w:hAnsi="Cambria" w:cs="Cambria"/>
          <w:sz w:val="24"/>
          <w:szCs w:val="24"/>
        </w:rPr>
        <w:t>Sues, H.-D., 1987.</w:t>
      </w:r>
      <w:proofErr w:type="gramEnd"/>
      <w:r>
        <w:rPr>
          <w:rFonts w:ascii="Cambria" w:hAnsi="Cambria" w:cs="Cambria"/>
          <w:sz w:val="24"/>
          <w:szCs w:val="24"/>
        </w:rPr>
        <w:t xml:space="preserve"> </w:t>
      </w:r>
      <w:proofErr w:type="gramStart"/>
      <w:r>
        <w:rPr>
          <w:rFonts w:ascii="Cambria" w:hAnsi="Cambria" w:cs="Cambria"/>
          <w:sz w:val="24"/>
          <w:szCs w:val="24"/>
        </w:rPr>
        <w:t xml:space="preserve">Postcranial skeleton of </w:t>
      </w:r>
      <w:proofErr w:type="spellStart"/>
      <w:r>
        <w:rPr>
          <w:rFonts w:ascii="Cambria" w:hAnsi="Cambria" w:cs="Cambria"/>
          <w:i/>
          <w:iCs/>
          <w:sz w:val="24"/>
          <w:szCs w:val="24"/>
        </w:rPr>
        <w:t>Pistosaurus</w:t>
      </w:r>
      <w:proofErr w:type="spellEnd"/>
      <w:r>
        <w:rPr>
          <w:rFonts w:ascii="Cambria" w:hAnsi="Cambria" w:cs="Cambria"/>
          <w:sz w:val="24"/>
          <w:szCs w:val="24"/>
        </w:rPr>
        <w:t xml:space="preserve"> and interrelationships of the </w:t>
      </w:r>
      <w:proofErr w:type="spellStart"/>
      <w:r>
        <w:rPr>
          <w:rFonts w:ascii="Cambria" w:hAnsi="Cambria" w:cs="Cambria"/>
          <w:sz w:val="24"/>
          <w:szCs w:val="24"/>
        </w:rPr>
        <w:t>Sauropterygia</w:t>
      </w:r>
      <w:proofErr w:type="spellEnd"/>
      <w:r>
        <w:rPr>
          <w:rFonts w:ascii="Cambria" w:hAnsi="Cambria" w:cs="Cambria"/>
          <w:sz w:val="24"/>
          <w:szCs w:val="24"/>
        </w:rPr>
        <w:t xml:space="preserve"> (</w:t>
      </w:r>
      <w:proofErr w:type="spellStart"/>
      <w:r>
        <w:rPr>
          <w:rFonts w:ascii="Cambria" w:hAnsi="Cambria" w:cs="Cambria"/>
          <w:sz w:val="24"/>
          <w:szCs w:val="24"/>
        </w:rPr>
        <w:t>Diapsida</w:t>
      </w:r>
      <w:proofErr w:type="spellEnd"/>
      <w:r>
        <w:rPr>
          <w:rFonts w:ascii="Cambria" w:hAnsi="Cambria" w:cs="Cambria"/>
          <w:sz w:val="24"/>
          <w:szCs w:val="24"/>
        </w:rPr>
        <w:t>).</w:t>
      </w:r>
      <w:proofErr w:type="gramEnd"/>
      <w:r>
        <w:rPr>
          <w:rFonts w:ascii="Cambria" w:hAnsi="Cambria" w:cs="Cambria"/>
          <w:sz w:val="24"/>
          <w:szCs w:val="24"/>
        </w:rPr>
        <w:t xml:space="preserve"> </w:t>
      </w:r>
      <w:r w:rsidRPr="00516DD1">
        <w:rPr>
          <w:rFonts w:ascii="Cambria" w:hAnsi="Cambria" w:cs="Cambria"/>
          <w:iCs/>
          <w:sz w:val="24"/>
          <w:szCs w:val="24"/>
        </w:rPr>
        <w:t>Zool</w:t>
      </w:r>
      <w:r>
        <w:rPr>
          <w:rFonts w:ascii="Cambria" w:hAnsi="Cambria" w:cs="Cambria"/>
          <w:iCs/>
          <w:sz w:val="24"/>
          <w:szCs w:val="24"/>
        </w:rPr>
        <w:t>ogical</w:t>
      </w:r>
      <w:r w:rsidRPr="00516DD1">
        <w:rPr>
          <w:rFonts w:ascii="Cambria" w:hAnsi="Cambria" w:cs="Cambria"/>
          <w:iCs/>
          <w:sz w:val="24"/>
          <w:szCs w:val="24"/>
        </w:rPr>
        <w:t xml:space="preserve"> J</w:t>
      </w:r>
      <w:r>
        <w:rPr>
          <w:rFonts w:ascii="Cambria" w:hAnsi="Cambria" w:cs="Cambria"/>
          <w:iCs/>
          <w:sz w:val="24"/>
          <w:szCs w:val="24"/>
        </w:rPr>
        <w:t>ournal of the</w:t>
      </w:r>
      <w:r w:rsidRPr="00516DD1">
        <w:rPr>
          <w:rFonts w:ascii="Cambria" w:hAnsi="Cambria" w:cs="Cambria"/>
          <w:iCs/>
          <w:sz w:val="24"/>
          <w:szCs w:val="24"/>
        </w:rPr>
        <w:t xml:space="preserve"> Linn</w:t>
      </w:r>
      <w:r>
        <w:rPr>
          <w:rFonts w:ascii="Cambria" w:hAnsi="Cambria" w:cs="Cambria"/>
          <w:iCs/>
          <w:sz w:val="24"/>
          <w:szCs w:val="24"/>
        </w:rPr>
        <w:t>aean</w:t>
      </w:r>
      <w:r w:rsidRPr="00516DD1">
        <w:rPr>
          <w:rFonts w:ascii="Cambria" w:hAnsi="Cambria" w:cs="Cambria"/>
          <w:iCs/>
          <w:sz w:val="24"/>
          <w:szCs w:val="24"/>
        </w:rPr>
        <w:t xml:space="preserve"> Soc</w:t>
      </w:r>
      <w:r>
        <w:rPr>
          <w:rFonts w:ascii="Cambria" w:hAnsi="Cambria" w:cs="Cambria"/>
          <w:iCs/>
          <w:sz w:val="24"/>
          <w:szCs w:val="24"/>
        </w:rPr>
        <w:t xml:space="preserve">iety </w:t>
      </w:r>
      <w:r w:rsidRPr="00516DD1">
        <w:rPr>
          <w:rFonts w:ascii="Cambria" w:hAnsi="Cambria" w:cs="Cambria"/>
          <w:bCs/>
          <w:sz w:val="24"/>
          <w:szCs w:val="24"/>
        </w:rPr>
        <w:t>90</w:t>
      </w:r>
      <w:r>
        <w:rPr>
          <w:rFonts w:ascii="Cambria" w:hAnsi="Cambria" w:cs="Cambria"/>
          <w:sz w:val="24"/>
          <w:szCs w:val="24"/>
        </w:rPr>
        <w:t>: 109–131.</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Pr>
          <w:rFonts w:ascii="Cambria" w:hAnsi="Cambria" w:cs="Cambria"/>
          <w:sz w:val="24"/>
          <w:szCs w:val="24"/>
        </w:rPr>
        <w:t xml:space="preserve">Watson, D.S., 1924. </w:t>
      </w:r>
      <w:proofErr w:type="gramStart"/>
      <w:r>
        <w:rPr>
          <w:rFonts w:ascii="Cambria" w:hAnsi="Cambria" w:cs="Cambria"/>
          <w:sz w:val="24"/>
          <w:szCs w:val="24"/>
        </w:rPr>
        <w:t xml:space="preserve">The </w:t>
      </w:r>
      <w:proofErr w:type="spellStart"/>
      <w:r>
        <w:rPr>
          <w:rFonts w:ascii="Cambria" w:hAnsi="Cambria" w:cs="Cambria"/>
          <w:sz w:val="24"/>
          <w:szCs w:val="24"/>
        </w:rPr>
        <w:t>elasmosaur</w:t>
      </w:r>
      <w:proofErr w:type="spellEnd"/>
      <w:r>
        <w:rPr>
          <w:rFonts w:ascii="Cambria" w:hAnsi="Cambria" w:cs="Cambria"/>
          <w:sz w:val="24"/>
          <w:szCs w:val="24"/>
        </w:rPr>
        <w:t xml:space="preserve"> shoulder girdle and fore-limb.</w:t>
      </w:r>
      <w:proofErr w:type="gramEnd"/>
      <w:r>
        <w:rPr>
          <w:rFonts w:ascii="Cambria" w:hAnsi="Cambria" w:cs="Cambria"/>
          <w:sz w:val="24"/>
          <w:szCs w:val="24"/>
        </w:rPr>
        <w:t xml:space="preserve"> </w:t>
      </w:r>
      <w:r w:rsidRPr="00516DD1">
        <w:rPr>
          <w:rFonts w:ascii="Cambria" w:hAnsi="Cambria" w:cs="Cambria"/>
          <w:iCs/>
          <w:sz w:val="24"/>
          <w:szCs w:val="24"/>
        </w:rPr>
        <w:t>Proc</w:t>
      </w:r>
      <w:r>
        <w:rPr>
          <w:rFonts w:ascii="Cambria" w:hAnsi="Cambria" w:cs="Cambria"/>
          <w:iCs/>
          <w:sz w:val="24"/>
          <w:szCs w:val="24"/>
        </w:rPr>
        <w:t xml:space="preserve">eedings of </w:t>
      </w:r>
      <w:proofErr w:type="gramStart"/>
      <w:r>
        <w:rPr>
          <w:rFonts w:ascii="Cambria" w:hAnsi="Cambria" w:cs="Cambria"/>
          <w:iCs/>
          <w:sz w:val="24"/>
          <w:szCs w:val="24"/>
        </w:rPr>
        <w:t xml:space="preserve">the </w:t>
      </w:r>
      <w:r w:rsidRPr="00516DD1">
        <w:rPr>
          <w:rFonts w:ascii="Cambria" w:hAnsi="Cambria" w:cs="Cambria"/>
          <w:iCs/>
          <w:sz w:val="24"/>
          <w:szCs w:val="24"/>
        </w:rPr>
        <w:t xml:space="preserve"> Zool</w:t>
      </w:r>
      <w:r>
        <w:rPr>
          <w:rFonts w:ascii="Cambria" w:hAnsi="Cambria" w:cs="Cambria"/>
          <w:iCs/>
          <w:sz w:val="24"/>
          <w:szCs w:val="24"/>
        </w:rPr>
        <w:t>ogical</w:t>
      </w:r>
      <w:proofErr w:type="gramEnd"/>
      <w:r w:rsidRPr="00516DD1">
        <w:rPr>
          <w:rFonts w:ascii="Cambria" w:hAnsi="Cambria" w:cs="Cambria"/>
          <w:iCs/>
          <w:sz w:val="24"/>
          <w:szCs w:val="24"/>
        </w:rPr>
        <w:t xml:space="preserve"> Soc</w:t>
      </w:r>
      <w:r>
        <w:rPr>
          <w:rFonts w:ascii="Cambria" w:hAnsi="Cambria" w:cs="Cambria"/>
          <w:iCs/>
          <w:sz w:val="24"/>
          <w:szCs w:val="24"/>
        </w:rPr>
        <w:t>iety</w:t>
      </w:r>
      <w:r w:rsidRPr="00516DD1">
        <w:rPr>
          <w:rFonts w:ascii="Cambria" w:hAnsi="Cambria" w:cs="Cambria"/>
          <w:iCs/>
          <w:sz w:val="24"/>
          <w:szCs w:val="24"/>
        </w:rPr>
        <w:t xml:space="preserve"> London</w:t>
      </w:r>
      <w:r>
        <w:rPr>
          <w:rFonts w:ascii="Cambria" w:hAnsi="Cambria" w:cs="Cambria"/>
          <w:iCs/>
          <w:sz w:val="24"/>
          <w:szCs w:val="24"/>
        </w:rPr>
        <w:t xml:space="preserve"> </w:t>
      </w:r>
      <w:r w:rsidRPr="00516DD1">
        <w:rPr>
          <w:rFonts w:ascii="Cambria" w:hAnsi="Cambria" w:cs="Cambria"/>
          <w:bCs/>
          <w:sz w:val="24"/>
          <w:szCs w:val="24"/>
        </w:rPr>
        <w:t>2</w:t>
      </w:r>
      <w:r>
        <w:rPr>
          <w:rFonts w:ascii="Cambria" w:hAnsi="Cambria" w:cs="Cambria"/>
          <w:sz w:val="24"/>
          <w:szCs w:val="24"/>
        </w:rPr>
        <w:t xml:space="preserve">: 885-917. </w:t>
      </w:r>
    </w:p>
    <w:p w:rsidR="00874778" w:rsidRDefault="00874778" w:rsidP="00292DB7">
      <w:pPr>
        <w:autoSpaceDE w:val="0"/>
        <w:autoSpaceDN w:val="0"/>
        <w:adjustRightInd w:val="0"/>
        <w:spacing w:after="0" w:line="480" w:lineRule="auto"/>
        <w:contextualSpacing/>
        <w:rPr>
          <w:rFonts w:ascii="Cambria" w:hAnsi="Cambria" w:cs="Cambria"/>
          <w:sz w:val="24"/>
          <w:szCs w:val="24"/>
        </w:rPr>
      </w:pPr>
    </w:p>
    <w:p w:rsidR="00874778" w:rsidRDefault="00874778" w:rsidP="007571C2">
      <w:pPr>
        <w:widowControl w:val="0"/>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contextualSpacing/>
        <w:rPr>
          <w:rFonts w:ascii="Cambria" w:hAnsi="Cambria" w:cs="Cambria"/>
          <w:sz w:val="24"/>
          <w:szCs w:val="24"/>
        </w:rPr>
      </w:pPr>
      <w:r>
        <w:rPr>
          <w:rFonts w:ascii="Cambria" w:hAnsi="Cambria" w:cs="Cambria"/>
          <w:sz w:val="24"/>
          <w:szCs w:val="24"/>
        </w:rPr>
        <w:t xml:space="preserve">Welles, S.P., 1962. </w:t>
      </w:r>
      <w:proofErr w:type="gramStart"/>
      <w:r>
        <w:rPr>
          <w:rFonts w:ascii="Cambria" w:hAnsi="Cambria" w:cs="Cambria"/>
          <w:sz w:val="24"/>
          <w:szCs w:val="24"/>
        </w:rPr>
        <w:t xml:space="preserve">A new species of </w:t>
      </w:r>
      <w:proofErr w:type="spellStart"/>
      <w:r>
        <w:rPr>
          <w:rFonts w:ascii="Cambria" w:hAnsi="Cambria" w:cs="Cambria"/>
          <w:sz w:val="24"/>
          <w:szCs w:val="24"/>
        </w:rPr>
        <w:t>elasmosaur</w:t>
      </w:r>
      <w:proofErr w:type="spellEnd"/>
      <w:r>
        <w:rPr>
          <w:rFonts w:ascii="Cambria" w:hAnsi="Cambria" w:cs="Cambria"/>
          <w:sz w:val="24"/>
          <w:szCs w:val="24"/>
        </w:rPr>
        <w:t xml:space="preserve"> from the </w:t>
      </w:r>
      <w:proofErr w:type="spellStart"/>
      <w:r>
        <w:rPr>
          <w:rFonts w:ascii="Cambria" w:hAnsi="Cambria" w:cs="Cambria"/>
          <w:sz w:val="24"/>
          <w:szCs w:val="24"/>
        </w:rPr>
        <w:t>aptian</w:t>
      </w:r>
      <w:proofErr w:type="spellEnd"/>
      <w:r>
        <w:rPr>
          <w:rFonts w:ascii="Cambria" w:hAnsi="Cambria" w:cs="Cambria"/>
          <w:sz w:val="24"/>
          <w:szCs w:val="24"/>
        </w:rPr>
        <w:t xml:space="preserve"> of Colombia and a review of the Cretaceous plesiosaurs.</w:t>
      </w:r>
      <w:proofErr w:type="gramEnd"/>
      <w:r>
        <w:rPr>
          <w:rFonts w:ascii="Cambria" w:hAnsi="Cambria" w:cs="Cambria"/>
          <w:sz w:val="24"/>
          <w:szCs w:val="24"/>
        </w:rPr>
        <w:t xml:space="preserve"> </w:t>
      </w:r>
      <w:r w:rsidRPr="0000454C">
        <w:rPr>
          <w:rFonts w:ascii="Cambria" w:hAnsi="Cambria" w:cs="TimesNewRomanPSMT"/>
          <w:iCs/>
          <w:sz w:val="24"/>
          <w:szCs w:val="24"/>
        </w:rPr>
        <w:t>Univ</w:t>
      </w:r>
      <w:r>
        <w:rPr>
          <w:rFonts w:ascii="Cambria" w:hAnsi="Cambria" w:cs="TimesNewRomanPSMT"/>
          <w:iCs/>
          <w:sz w:val="24"/>
          <w:szCs w:val="24"/>
        </w:rPr>
        <w:t>ersity of</w:t>
      </w:r>
      <w:r w:rsidRPr="0000454C">
        <w:rPr>
          <w:rFonts w:ascii="Cambria" w:hAnsi="Cambria" w:cs="TimesNewRomanPSMT"/>
          <w:iCs/>
          <w:sz w:val="24"/>
          <w:szCs w:val="24"/>
        </w:rPr>
        <w:t xml:space="preserve"> Calif</w:t>
      </w:r>
      <w:r>
        <w:rPr>
          <w:rFonts w:ascii="Cambria" w:hAnsi="Cambria" w:cs="TimesNewRomanPSMT"/>
          <w:iCs/>
          <w:sz w:val="24"/>
          <w:szCs w:val="24"/>
        </w:rPr>
        <w:t>ornia</w:t>
      </w:r>
      <w:r w:rsidRPr="00516DD1">
        <w:rPr>
          <w:rFonts w:ascii="Cambria" w:hAnsi="Cambria" w:cs="Cambria"/>
          <w:iCs/>
          <w:sz w:val="24"/>
          <w:szCs w:val="24"/>
        </w:rPr>
        <w:t xml:space="preserve"> Pub</w:t>
      </w:r>
      <w:r>
        <w:rPr>
          <w:rFonts w:ascii="Cambria" w:hAnsi="Cambria" w:cs="Cambria"/>
          <w:iCs/>
          <w:sz w:val="24"/>
          <w:szCs w:val="24"/>
        </w:rPr>
        <w:t>lications</w:t>
      </w:r>
      <w:r w:rsidRPr="00516DD1">
        <w:rPr>
          <w:rFonts w:ascii="Cambria" w:hAnsi="Cambria" w:cs="Cambria"/>
          <w:iCs/>
          <w:sz w:val="24"/>
          <w:szCs w:val="24"/>
        </w:rPr>
        <w:t xml:space="preserve"> Geol</w:t>
      </w:r>
      <w:r>
        <w:rPr>
          <w:rFonts w:ascii="Cambria" w:hAnsi="Cambria" w:cs="Cambria"/>
          <w:iCs/>
          <w:sz w:val="24"/>
          <w:szCs w:val="24"/>
        </w:rPr>
        <w:t>ogical</w:t>
      </w:r>
      <w:r w:rsidRPr="00516DD1">
        <w:rPr>
          <w:rFonts w:ascii="Cambria" w:hAnsi="Cambria" w:cs="Cambria"/>
          <w:iCs/>
          <w:sz w:val="24"/>
          <w:szCs w:val="24"/>
        </w:rPr>
        <w:t xml:space="preserve"> Sci</w:t>
      </w:r>
      <w:r>
        <w:rPr>
          <w:rFonts w:ascii="Cambria" w:hAnsi="Cambria" w:cs="Cambria"/>
          <w:iCs/>
          <w:sz w:val="24"/>
          <w:szCs w:val="24"/>
        </w:rPr>
        <w:t xml:space="preserve">ences </w:t>
      </w:r>
      <w:r w:rsidRPr="00516DD1">
        <w:rPr>
          <w:rFonts w:ascii="Cambria" w:hAnsi="Cambria" w:cs="Cambria"/>
          <w:bCs/>
          <w:sz w:val="24"/>
          <w:szCs w:val="24"/>
        </w:rPr>
        <w:t>44</w:t>
      </w:r>
      <w:r>
        <w:rPr>
          <w:rFonts w:ascii="Cambria" w:hAnsi="Cambria" w:cs="Cambria"/>
          <w:sz w:val="24"/>
          <w:szCs w:val="24"/>
        </w:rPr>
        <w:t>: 1-96.</w:t>
      </w:r>
    </w:p>
    <w:p w:rsidR="00874778" w:rsidRDefault="00874778" w:rsidP="00CC31A6">
      <w:pPr>
        <w:autoSpaceDE w:val="0"/>
        <w:autoSpaceDN w:val="0"/>
        <w:adjustRightInd w:val="0"/>
        <w:spacing w:after="0" w:line="480" w:lineRule="auto"/>
        <w:contextualSpacing/>
        <w:rPr>
          <w:rFonts w:ascii="Cambria" w:hAnsi="Cambria" w:cs="TimesNewRomanPSMT"/>
          <w:sz w:val="24"/>
          <w:szCs w:val="24"/>
        </w:rPr>
      </w:pPr>
      <w:r w:rsidRPr="0000454C">
        <w:rPr>
          <w:rFonts w:ascii="Cambria" w:hAnsi="Cambria" w:cs="TimesNewRomanPSMT"/>
          <w:sz w:val="24"/>
          <w:szCs w:val="24"/>
        </w:rPr>
        <w:t xml:space="preserve">White, T.E., 1940. </w:t>
      </w:r>
      <w:proofErr w:type="spellStart"/>
      <w:proofErr w:type="gramStart"/>
      <w:r w:rsidRPr="0000454C">
        <w:rPr>
          <w:rFonts w:ascii="Cambria" w:hAnsi="Cambria" w:cs="TimesNewRomanPSMT"/>
          <w:sz w:val="24"/>
          <w:szCs w:val="24"/>
        </w:rPr>
        <w:t>Holotype</w:t>
      </w:r>
      <w:proofErr w:type="spellEnd"/>
      <w:r w:rsidRPr="0000454C">
        <w:rPr>
          <w:rFonts w:ascii="Cambria" w:hAnsi="Cambria" w:cs="TimesNewRomanPSMT"/>
          <w:sz w:val="24"/>
          <w:szCs w:val="24"/>
        </w:rPr>
        <w:t xml:space="preserve"> of </w:t>
      </w:r>
      <w:r w:rsidRPr="0000454C">
        <w:rPr>
          <w:rFonts w:ascii="Cambria" w:hAnsi="Cambria" w:cs="TimesNewRomanPSMT"/>
          <w:i/>
          <w:iCs/>
          <w:sz w:val="24"/>
          <w:szCs w:val="24"/>
        </w:rPr>
        <w:t xml:space="preserve">Plesiosaurus </w:t>
      </w:r>
      <w:proofErr w:type="spellStart"/>
      <w:r w:rsidRPr="0000454C">
        <w:rPr>
          <w:rFonts w:ascii="Cambria" w:hAnsi="Cambria" w:cs="TimesNewRomanPSMT"/>
          <w:i/>
          <w:iCs/>
          <w:sz w:val="24"/>
          <w:szCs w:val="24"/>
        </w:rPr>
        <w:t>longirostris</w:t>
      </w:r>
      <w:proofErr w:type="spellEnd"/>
      <w:r w:rsidRPr="0000454C">
        <w:rPr>
          <w:rFonts w:ascii="Cambria" w:hAnsi="Cambria" w:cs="TimesNewRomanPSMT"/>
          <w:sz w:val="24"/>
          <w:szCs w:val="24"/>
        </w:rPr>
        <w:t xml:space="preserve"> Blake and classification of the Plesiosaurs.</w:t>
      </w:r>
      <w:proofErr w:type="gramEnd"/>
      <w:r w:rsidRPr="0000454C">
        <w:rPr>
          <w:rFonts w:ascii="Cambria" w:hAnsi="Cambria" w:cs="TimesNewRomanPSMT"/>
          <w:sz w:val="24"/>
          <w:szCs w:val="24"/>
        </w:rPr>
        <w:t xml:space="preserve"> </w:t>
      </w:r>
      <w:r w:rsidRPr="0000454C">
        <w:rPr>
          <w:rFonts w:ascii="Cambria" w:hAnsi="Cambria" w:cs="TimesNewRomanPSMT"/>
          <w:iCs/>
          <w:sz w:val="24"/>
          <w:szCs w:val="24"/>
        </w:rPr>
        <w:t>J</w:t>
      </w:r>
      <w:r>
        <w:rPr>
          <w:rFonts w:ascii="Cambria" w:hAnsi="Cambria" w:cs="TimesNewRomanPSMT"/>
          <w:iCs/>
          <w:sz w:val="24"/>
          <w:szCs w:val="24"/>
        </w:rPr>
        <w:t>ournal of</w:t>
      </w:r>
      <w:r w:rsidRPr="0000454C">
        <w:rPr>
          <w:rFonts w:ascii="Cambria" w:hAnsi="Cambria" w:cs="TimesNewRomanPSMT"/>
          <w:iCs/>
          <w:sz w:val="24"/>
          <w:szCs w:val="24"/>
        </w:rPr>
        <w:t xml:space="preserve"> Paleontol</w:t>
      </w:r>
      <w:r>
        <w:rPr>
          <w:rFonts w:ascii="Cambria" w:hAnsi="Cambria" w:cs="TimesNewRomanPSMT"/>
          <w:iCs/>
          <w:sz w:val="24"/>
          <w:szCs w:val="24"/>
        </w:rPr>
        <w:t xml:space="preserve">ogy </w:t>
      </w:r>
      <w:r w:rsidRPr="0000454C">
        <w:rPr>
          <w:rFonts w:ascii="Cambria" w:hAnsi="Cambria" w:cs="TimesNewRomanPSMT"/>
          <w:bCs/>
          <w:sz w:val="24"/>
          <w:szCs w:val="24"/>
        </w:rPr>
        <w:t>14</w:t>
      </w:r>
      <w:r>
        <w:rPr>
          <w:rFonts w:ascii="Cambria" w:hAnsi="Cambria" w:cs="TimesNewRomanPSMT"/>
          <w:sz w:val="24"/>
          <w:szCs w:val="24"/>
        </w:rPr>
        <w:t>:</w:t>
      </w:r>
      <w:r w:rsidRPr="0000454C">
        <w:rPr>
          <w:rFonts w:ascii="Cambria" w:hAnsi="Cambria" w:cs="TimesNewRomanPSMT"/>
          <w:sz w:val="24"/>
          <w:szCs w:val="24"/>
        </w:rPr>
        <w:t xml:space="preserve"> 451–467.</w:t>
      </w:r>
    </w:p>
    <w:p w:rsidR="00874778" w:rsidRPr="0000454C" w:rsidRDefault="00874778" w:rsidP="007571C2">
      <w:pPr>
        <w:widowControl w:val="0"/>
        <w:tabs>
          <w:tab w:val="left" w:pos="720"/>
        </w:tabs>
        <w:autoSpaceDE w:val="0"/>
        <w:autoSpaceDN w:val="0"/>
        <w:adjustRightInd w:val="0"/>
        <w:spacing w:after="0" w:line="480" w:lineRule="auto"/>
        <w:contextualSpacing/>
        <w:rPr>
          <w:rFonts w:ascii="Cambria" w:hAnsi="Cambria" w:cs="TimesNewRomanPSMT"/>
          <w:sz w:val="24"/>
          <w:szCs w:val="24"/>
        </w:rPr>
      </w:pPr>
      <w:r w:rsidRPr="0000454C">
        <w:rPr>
          <w:rFonts w:ascii="Cambria" w:hAnsi="Cambria" w:cs="TimesNewRomanPSMT"/>
          <w:sz w:val="24"/>
          <w:szCs w:val="24"/>
        </w:rPr>
        <w:t xml:space="preserve">Williston, S.W., 1903. </w:t>
      </w:r>
      <w:proofErr w:type="gramStart"/>
      <w:r w:rsidRPr="0000454C">
        <w:rPr>
          <w:rFonts w:ascii="Cambria" w:hAnsi="Cambria" w:cs="TimesNewRomanPSMT"/>
          <w:sz w:val="24"/>
          <w:szCs w:val="24"/>
        </w:rPr>
        <w:t>North American Plesiosaurs.</w:t>
      </w:r>
      <w:proofErr w:type="gramEnd"/>
      <w:r w:rsidRPr="0000454C">
        <w:rPr>
          <w:rFonts w:ascii="Cambria" w:hAnsi="Cambria" w:cs="TimesNewRomanPSMT"/>
          <w:sz w:val="24"/>
          <w:szCs w:val="24"/>
        </w:rPr>
        <w:t xml:space="preserve"> </w:t>
      </w:r>
      <w:r w:rsidRPr="0000454C">
        <w:rPr>
          <w:rFonts w:ascii="Cambria" w:hAnsi="Cambria" w:cs="TimesNewRomanPSMT"/>
          <w:iCs/>
          <w:sz w:val="24"/>
          <w:szCs w:val="24"/>
        </w:rPr>
        <w:t>Field Columbian Museum</w:t>
      </w:r>
      <w:r w:rsidRPr="0000454C">
        <w:rPr>
          <w:rFonts w:ascii="Cambria" w:hAnsi="Cambria" w:cs="TimesNewRomanPSMT"/>
          <w:sz w:val="24"/>
          <w:szCs w:val="24"/>
        </w:rPr>
        <w:t xml:space="preserve">, </w:t>
      </w:r>
      <w:r w:rsidRPr="0000454C">
        <w:rPr>
          <w:rFonts w:ascii="Cambria" w:hAnsi="Cambria" w:cs="TimesNewRomanPSMT"/>
          <w:iCs/>
          <w:sz w:val="24"/>
          <w:szCs w:val="24"/>
        </w:rPr>
        <w:t>Geological Series</w:t>
      </w:r>
      <w:r>
        <w:rPr>
          <w:rFonts w:ascii="Cambria" w:hAnsi="Cambria" w:cs="TimesNewRomanPSMT"/>
          <w:iCs/>
          <w:sz w:val="24"/>
          <w:szCs w:val="24"/>
        </w:rPr>
        <w:t xml:space="preserve"> </w:t>
      </w:r>
      <w:r w:rsidRPr="0000454C">
        <w:rPr>
          <w:rFonts w:ascii="Cambria" w:hAnsi="Cambria" w:cs="TimesNewRomanPSMT"/>
          <w:bCs/>
          <w:sz w:val="24"/>
          <w:szCs w:val="24"/>
        </w:rPr>
        <w:t>2</w:t>
      </w:r>
      <w:r>
        <w:rPr>
          <w:rFonts w:ascii="Cambria" w:hAnsi="Cambria" w:cs="TimesNewRomanPSMT"/>
          <w:sz w:val="24"/>
          <w:szCs w:val="24"/>
        </w:rPr>
        <w:t>:</w:t>
      </w:r>
      <w:r w:rsidRPr="0000454C">
        <w:rPr>
          <w:rFonts w:ascii="Cambria" w:hAnsi="Cambria" w:cs="TimesNewRomanPSMT"/>
          <w:sz w:val="24"/>
          <w:szCs w:val="24"/>
        </w:rPr>
        <w:t xml:space="preserve"> 1–16.</w:t>
      </w:r>
    </w:p>
    <w:p w:rsidR="00874778" w:rsidRDefault="00874778" w:rsidP="00292DB7">
      <w:pPr>
        <w:autoSpaceDE w:val="0"/>
        <w:autoSpaceDN w:val="0"/>
        <w:adjustRightInd w:val="0"/>
        <w:spacing w:after="0" w:line="480" w:lineRule="auto"/>
        <w:contextualSpacing/>
        <w:rPr>
          <w:rFonts w:ascii="Cambria" w:hAnsi="Cambria" w:cs="TimesNewRomanPSMT"/>
          <w:sz w:val="24"/>
          <w:szCs w:val="24"/>
        </w:rPr>
      </w:pPr>
    </w:p>
    <w:p w:rsidR="00874778" w:rsidRPr="00810141" w:rsidRDefault="00874778" w:rsidP="00292DB7">
      <w:pPr>
        <w:autoSpaceDE w:val="0"/>
        <w:autoSpaceDN w:val="0"/>
        <w:adjustRightInd w:val="0"/>
        <w:spacing w:after="0" w:line="480" w:lineRule="auto"/>
        <w:contextualSpacing/>
        <w:rPr>
          <w:rFonts w:ascii="Cambria" w:hAnsi="Cambria" w:cs="TimesNewRomanPSMT"/>
          <w:sz w:val="24"/>
          <w:szCs w:val="24"/>
        </w:rPr>
      </w:pPr>
      <w:r>
        <w:rPr>
          <w:rFonts w:ascii="Cambria" w:hAnsi="Cambria" w:cs="TimesNewRomanPSMT"/>
          <w:sz w:val="24"/>
          <w:szCs w:val="24"/>
        </w:rPr>
        <w:br w:type="page"/>
        <w:t xml:space="preserve">Supplementary </w:t>
      </w:r>
      <w:r w:rsidRPr="00810141">
        <w:rPr>
          <w:rFonts w:ascii="Cambria" w:hAnsi="Cambria" w:cs="TimesNewRomanPSMT"/>
          <w:sz w:val="24"/>
          <w:szCs w:val="24"/>
        </w:rPr>
        <w:t>Table Captions</w:t>
      </w: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Supplementary Table 1</w:t>
      </w:r>
      <w:r>
        <w:rPr>
          <w:rFonts w:ascii="Cambria" w:hAnsi="Cambria"/>
          <w:bCs/>
          <w:sz w:val="24"/>
          <w:szCs w:val="24"/>
        </w:rPr>
        <w:t xml:space="preserve"> – Dataset for figure 7C</w:t>
      </w:r>
      <w:proofErr w:type="gramStart"/>
      <w:r>
        <w:rPr>
          <w:rFonts w:ascii="Cambria" w:hAnsi="Cambria"/>
          <w:bCs/>
          <w:sz w:val="24"/>
          <w:szCs w:val="24"/>
        </w:rPr>
        <w:t>;  Ratio</w:t>
      </w:r>
      <w:proofErr w:type="gramEnd"/>
      <w:r>
        <w:rPr>
          <w:rFonts w:ascii="Cambria" w:hAnsi="Cambria"/>
          <w:bCs/>
          <w:sz w:val="24"/>
          <w:szCs w:val="24"/>
        </w:rPr>
        <w:t xml:space="preserve"> between the dorsal blade of the scapula (cm</w:t>
      </w:r>
      <w:r>
        <w:rPr>
          <w:rFonts w:ascii="Cambria" w:hAnsi="Cambria"/>
          <w:bCs/>
          <w:sz w:val="24"/>
          <w:szCs w:val="24"/>
          <w:vertAlign w:val="superscript"/>
        </w:rPr>
        <w:t>2</w:t>
      </w:r>
      <w:r>
        <w:rPr>
          <w:rFonts w:ascii="Cambria" w:hAnsi="Cambria"/>
          <w:bCs/>
          <w:sz w:val="24"/>
          <w:szCs w:val="24"/>
        </w:rPr>
        <w:t>) and ventral area of the scapula.</w:t>
      </w:r>
    </w:p>
    <w:p w:rsidR="00874778" w:rsidRDefault="00874778" w:rsidP="00085EA6">
      <w:pPr>
        <w:spacing w:after="0" w:line="480" w:lineRule="auto"/>
        <w:contextualSpacing/>
        <w:rPr>
          <w:rFonts w:ascii="Cambria" w:hAnsi="Cambria"/>
          <w:bCs/>
          <w:sz w:val="24"/>
          <w:szCs w:val="24"/>
        </w:rPr>
      </w:pPr>
    </w:p>
    <w:p w:rsidR="00874778" w:rsidRPr="00810141" w:rsidRDefault="00874778" w:rsidP="00085EA6">
      <w:pPr>
        <w:spacing w:after="0" w:line="480" w:lineRule="auto"/>
        <w:contextualSpacing/>
        <w:rPr>
          <w:rFonts w:ascii="Cambria" w:hAnsi="Cambria"/>
          <w:bCs/>
          <w:sz w:val="24"/>
          <w:szCs w:val="24"/>
        </w:rPr>
      </w:pPr>
      <w:proofErr w:type="gramStart"/>
      <w:r w:rsidRPr="00810141">
        <w:rPr>
          <w:rFonts w:ascii="Cambria" w:hAnsi="Cambria"/>
          <w:bCs/>
          <w:sz w:val="24"/>
          <w:szCs w:val="24"/>
        </w:rPr>
        <w:t>Supplementary Table 2</w:t>
      </w:r>
      <w:r>
        <w:rPr>
          <w:rFonts w:ascii="Cambria" w:hAnsi="Cambria"/>
          <w:bCs/>
          <w:sz w:val="24"/>
          <w:szCs w:val="24"/>
        </w:rPr>
        <w:t>– Dataset for figure 7D; Humeral Ratios.</w:t>
      </w:r>
      <w:proofErr w:type="gramEnd"/>
    </w:p>
    <w:p w:rsidR="00874778" w:rsidRPr="00810141" w:rsidRDefault="00874778" w:rsidP="00292DB7">
      <w:pPr>
        <w:spacing w:after="0" w:line="480" w:lineRule="auto"/>
        <w:contextualSpacing/>
        <w:rPr>
          <w:rFonts w:ascii="Cambria" w:hAnsi="Cambria"/>
          <w:bCs/>
          <w:sz w:val="24"/>
          <w:szCs w:val="24"/>
        </w:rPr>
      </w:pPr>
    </w:p>
    <w:p w:rsidR="00874778" w:rsidRPr="00810141" w:rsidRDefault="00874778" w:rsidP="00085EA6">
      <w:pPr>
        <w:spacing w:after="0" w:line="480" w:lineRule="auto"/>
        <w:contextualSpacing/>
        <w:rPr>
          <w:rFonts w:ascii="Cambria" w:hAnsi="Cambria"/>
          <w:bCs/>
          <w:sz w:val="24"/>
          <w:szCs w:val="24"/>
        </w:rPr>
      </w:pPr>
      <w:r w:rsidRPr="00810141">
        <w:rPr>
          <w:rFonts w:ascii="Cambria" w:hAnsi="Cambria"/>
          <w:bCs/>
          <w:sz w:val="24"/>
          <w:szCs w:val="24"/>
        </w:rPr>
        <w:t>Supplementary Table 3</w:t>
      </w:r>
      <w:r>
        <w:rPr>
          <w:rFonts w:ascii="Cambria" w:hAnsi="Cambria"/>
          <w:bCs/>
          <w:sz w:val="24"/>
          <w:szCs w:val="24"/>
        </w:rPr>
        <w:t>– Dataset for figure 7E; Radius Ratios</w:t>
      </w:r>
    </w:p>
    <w:p w:rsidR="00874778" w:rsidRPr="00810141" w:rsidRDefault="00874778" w:rsidP="00085EA6">
      <w:pPr>
        <w:spacing w:after="0" w:line="480" w:lineRule="auto"/>
        <w:contextualSpacing/>
        <w:rPr>
          <w:rFonts w:ascii="Cambria" w:hAnsi="Cambria"/>
          <w:bCs/>
          <w:sz w:val="24"/>
          <w:szCs w:val="24"/>
        </w:rPr>
      </w:pPr>
    </w:p>
    <w:p w:rsidR="00874778" w:rsidRPr="00810141" w:rsidRDefault="00874778" w:rsidP="00292DB7">
      <w:pPr>
        <w:spacing w:after="0" w:line="480" w:lineRule="auto"/>
        <w:contextualSpacing/>
        <w:rPr>
          <w:rFonts w:ascii="Cambria" w:hAnsi="Cambria"/>
          <w:bCs/>
          <w:sz w:val="24"/>
          <w:szCs w:val="24"/>
        </w:rPr>
      </w:pPr>
    </w:p>
    <w:p w:rsidR="00874778" w:rsidRPr="00810141" w:rsidRDefault="00874778" w:rsidP="00292DB7">
      <w:pPr>
        <w:spacing w:after="0" w:line="480" w:lineRule="auto"/>
        <w:contextualSpacing/>
        <w:rPr>
          <w:rFonts w:ascii="Cambria" w:hAnsi="Cambria"/>
          <w:bCs/>
          <w:sz w:val="24"/>
          <w:szCs w:val="24"/>
        </w:rPr>
      </w:pP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Figure Captions</w:t>
      </w:r>
    </w:p>
    <w:p w:rsidR="00874778" w:rsidRDefault="00874778" w:rsidP="00292DB7">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1 </w:t>
      </w:r>
      <w:r>
        <w:rPr>
          <w:rFonts w:ascii="Cambria" w:hAnsi="Cambria"/>
          <w:bCs/>
          <w:sz w:val="24"/>
          <w:szCs w:val="24"/>
        </w:rPr>
        <w:t xml:space="preserve">– </w:t>
      </w:r>
      <w:proofErr w:type="spellStart"/>
      <w:r>
        <w:rPr>
          <w:rFonts w:ascii="Cambria" w:hAnsi="Cambria"/>
          <w:bCs/>
          <w:sz w:val="24"/>
          <w:szCs w:val="24"/>
        </w:rPr>
        <w:t>Phylogenetic</w:t>
      </w:r>
      <w:proofErr w:type="spellEnd"/>
      <w:r>
        <w:rPr>
          <w:rFonts w:ascii="Cambria" w:hAnsi="Cambria"/>
          <w:bCs/>
          <w:sz w:val="24"/>
          <w:szCs w:val="24"/>
        </w:rPr>
        <w:t xml:space="preserve"> tree resulting from Ketchum &amp; Benson (2010) </w:t>
      </w:r>
      <w:proofErr w:type="spellStart"/>
      <w:r>
        <w:rPr>
          <w:rFonts w:ascii="Cambria" w:hAnsi="Cambria"/>
          <w:bCs/>
          <w:sz w:val="24"/>
          <w:szCs w:val="24"/>
        </w:rPr>
        <w:t>datamatrix</w:t>
      </w:r>
      <w:proofErr w:type="spellEnd"/>
      <w:r>
        <w:rPr>
          <w:rFonts w:ascii="Cambria" w:hAnsi="Cambria"/>
          <w:bCs/>
          <w:sz w:val="24"/>
          <w:szCs w:val="24"/>
        </w:rPr>
        <w:t xml:space="preserve"> (refer to methods for details; pruned version of this tree illustrated </w:t>
      </w:r>
      <w:proofErr w:type="gramStart"/>
      <w:r>
        <w:rPr>
          <w:rFonts w:ascii="Cambria" w:hAnsi="Cambria"/>
          <w:bCs/>
          <w:sz w:val="24"/>
          <w:szCs w:val="24"/>
        </w:rPr>
        <w:t>in  Figure</w:t>
      </w:r>
      <w:proofErr w:type="gramEnd"/>
      <w:r>
        <w:rPr>
          <w:rFonts w:ascii="Cambria" w:hAnsi="Cambria"/>
          <w:bCs/>
          <w:sz w:val="24"/>
          <w:szCs w:val="24"/>
        </w:rPr>
        <w:t xml:space="preserve"> 4.)</w:t>
      </w:r>
    </w:p>
    <w:p w:rsidR="00874778" w:rsidRDefault="00874778" w:rsidP="00292DB7">
      <w:pPr>
        <w:spacing w:after="0" w:line="480" w:lineRule="auto"/>
        <w:contextualSpacing/>
        <w:rPr>
          <w:rFonts w:ascii="Cambria" w:hAnsi="Cambria"/>
          <w:bCs/>
          <w:sz w:val="24"/>
          <w:szCs w:val="24"/>
        </w:rPr>
      </w:pP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2 </w:t>
      </w:r>
      <w:r>
        <w:rPr>
          <w:rFonts w:ascii="Cambria" w:hAnsi="Cambria"/>
          <w:bCs/>
          <w:sz w:val="24"/>
          <w:szCs w:val="24"/>
        </w:rPr>
        <w:t xml:space="preserve">– </w:t>
      </w:r>
      <w:proofErr w:type="spellStart"/>
      <w:r>
        <w:rPr>
          <w:rFonts w:ascii="Cambria" w:hAnsi="Cambria"/>
          <w:bCs/>
          <w:sz w:val="24"/>
          <w:szCs w:val="24"/>
        </w:rPr>
        <w:t>Phylogenetic</w:t>
      </w:r>
      <w:proofErr w:type="spellEnd"/>
      <w:r>
        <w:rPr>
          <w:rFonts w:ascii="Cambria" w:hAnsi="Cambria"/>
          <w:bCs/>
          <w:sz w:val="24"/>
          <w:szCs w:val="24"/>
        </w:rPr>
        <w:t xml:space="preserve"> tree using matrix and settings of Vincent et al. (2011).</w:t>
      </w:r>
    </w:p>
    <w:p w:rsidR="00874778" w:rsidRDefault="00874778" w:rsidP="00292DB7">
      <w:pPr>
        <w:spacing w:after="0" w:line="480" w:lineRule="auto"/>
        <w:contextualSpacing/>
        <w:rPr>
          <w:rFonts w:ascii="Cambria" w:hAnsi="Cambria"/>
          <w:bCs/>
          <w:sz w:val="24"/>
          <w:szCs w:val="24"/>
        </w:rPr>
      </w:pP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Supplementary Figure 3</w:t>
      </w:r>
      <w:r>
        <w:rPr>
          <w:rFonts w:ascii="Cambria" w:hAnsi="Cambria"/>
          <w:bCs/>
          <w:sz w:val="24"/>
          <w:szCs w:val="24"/>
        </w:rPr>
        <w:t xml:space="preserve"> – Landmark configurations used for </w:t>
      </w:r>
      <w:proofErr w:type="spellStart"/>
      <w:r>
        <w:rPr>
          <w:rFonts w:ascii="Cambria" w:hAnsi="Cambria"/>
          <w:bCs/>
          <w:sz w:val="24"/>
          <w:szCs w:val="24"/>
        </w:rPr>
        <w:t>phylogenetics</w:t>
      </w:r>
      <w:proofErr w:type="spellEnd"/>
      <w:r>
        <w:rPr>
          <w:rFonts w:ascii="Cambria" w:hAnsi="Cambria"/>
          <w:bCs/>
          <w:sz w:val="24"/>
          <w:szCs w:val="24"/>
        </w:rPr>
        <w:t xml:space="preserve"> </w:t>
      </w:r>
      <w:proofErr w:type="spellStart"/>
      <w:r>
        <w:rPr>
          <w:rFonts w:ascii="Cambria" w:hAnsi="Cambria"/>
          <w:bCs/>
          <w:sz w:val="24"/>
          <w:szCs w:val="24"/>
        </w:rPr>
        <w:t>morphometrics</w:t>
      </w:r>
      <w:proofErr w:type="spellEnd"/>
      <w:r>
        <w:rPr>
          <w:rFonts w:ascii="Cambria" w:hAnsi="Cambria"/>
          <w:bCs/>
          <w:sz w:val="24"/>
          <w:szCs w:val="24"/>
        </w:rPr>
        <w:t xml:space="preserve"> analysis; see Figure 5 for preferred tree.  All trees illustrated in Supplementary Figures 4-13.</w:t>
      </w:r>
    </w:p>
    <w:p w:rsidR="00874778" w:rsidRDefault="00874778" w:rsidP="00292DB7">
      <w:pPr>
        <w:spacing w:after="0" w:line="480" w:lineRule="auto"/>
        <w:contextualSpacing/>
        <w:rPr>
          <w:rFonts w:ascii="Cambria" w:hAnsi="Cambria"/>
          <w:bCs/>
          <w:sz w:val="24"/>
          <w:szCs w:val="24"/>
        </w:rPr>
      </w:pP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4 </w:t>
      </w:r>
      <w:r>
        <w:rPr>
          <w:rFonts w:ascii="Cambria" w:hAnsi="Cambria"/>
          <w:bCs/>
          <w:sz w:val="24"/>
          <w:szCs w:val="24"/>
        </w:rPr>
        <w:t xml:space="preserve">– Best tree using search level of thoroughness 3 with </w:t>
      </w:r>
      <w:r w:rsidRPr="00810141">
        <w:rPr>
          <w:rFonts w:ascii="Cambria" w:hAnsi="Cambria"/>
          <w:bCs/>
          <w:sz w:val="24"/>
          <w:szCs w:val="24"/>
        </w:rPr>
        <w:t xml:space="preserve">Heuristic </w:t>
      </w:r>
      <w:r>
        <w:rPr>
          <w:rFonts w:ascii="Cambria" w:hAnsi="Cambria"/>
          <w:bCs/>
          <w:sz w:val="24"/>
          <w:szCs w:val="24"/>
        </w:rPr>
        <w:t>re-alignment.</w:t>
      </w:r>
    </w:p>
    <w:p w:rsidR="00874778" w:rsidRDefault="00874778" w:rsidP="00292DB7">
      <w:pPr>
        <w:spacing w:after="0" w:line="480" w:lineRule="auto"/>
        <w:contextualSpacing/>
        <w:rPr>
          <w:rFonts w:ascii="Cambria" w:hAnsi="Cambria"/>
          <w:bCs/>
          <w:sz w:val="24"/>
          <w:szCs w:val="24"/>
        </w:rPr>
      </w:pP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5 </w:t>
      </w:r>
      <w:r>
        <w:rPr>
          <w:rFonts w:ascii="Cambria" w:hAnsi="Cambria"/>
          <w:bCs/>
          <w:sz w:val="24"/>
          <w:szCs w:val="24"/>
        </w:rPr>
        <w:t xml:space="preserve">– Best tree using search level of thoroughness 4 with </w:t>
      </w:r>
      <w:r w:rsidRPr="00810141">
        <w:rPr>
          <w:rFonts w:ascii="Cambria" w:hAnsi="Cambria"/>
          <w:bCs/>
          <w:sz w:val="24"/>
          <w:szCs w:val="24"/>
        </w:rPr>
        <w:t xml:space="preserve">Heuristic </w:t>
      </w:r>
      <w:r>
        <w:rPr>
          <w:rFonts w:ascii="Cambria" w:hAnsi="Cambria"/>
          <w:bCs/>
          <w:sz w:val="24"/>
          <w:szCs w:val="24"/>
        </w:rPr>
        <w:t>re-alignment.</w:t>
      </w:r>
    </w:p>
    <w:p w:rsidR="00874778" w:rsidRPr="00810141" w:rsidRDefault="00874778" w:rsidP="00810141">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6 </w:t>
      </w:r>
      <w:r>
        <w:rPr>
          <w:rFonts w:ascii="Cambria" w:hAnsi="Cambria"/>
          <w:bCs/>
          <w:sz w:val="24"/>
          <w:szCs w:val="24"/>
        </w:rPr>
        <w:t xml:space="preserve">– Tree using search level of thoroughness 0 with </w:t>
      </w:r>
      <w:r w:rsidRPr="00810141">
        <w:rPr>
          <w:rFonts w:ascii="Cambria" w:hAnsi="Cambria"/>
          <w:bCs/>
          <w:sz w:val="24"/>
          <w:szCs w:val="24"/>
        </w:rPr>
        <w:t xml:space="preserve">Heuristic </w:t>
      </w:r>
      <w:r>
        <w:rPr>
          <w:rFonts w:ascii="Cambria" w:hAnsi="Cambria"/>
          <w:bCs/>
          <w:sz w:val="24"/>
          <w:szCs w:val="24"/>
        </w:rPr>
        <w:t>re-alignment.</w:t>
      </w: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7 </w:t>
      </w:r>
      <w:r>
        <w:rPr>
          <w:rFonts w:ascii="Cambria" w:hAnsi="Cambria"/>
          <w:bCs/>
          <w:sz w:val="24"/>
          <w:szCs w:val="24"/>
        </w:rPr>
        <w:t xml:space="preserve">– Tree using search level of thoroughness1 with </w:t>
      </w:r>
      <w:r w:rsidRPr="00810141">
        <w:rPr>
          <w:rFonts w:ascii="Cambria" w:hAnsi="Cambria"/>
          <w:bCs/>
          <w:sz w:val="24"/>
          <w:szCs w:val="24"/>
        </w:rPr>
        <w:t xml:space="preserve">Heuristic </w:t>
      </w:r>
      <w:r>
        <w:rPr>
          <w:rFonts w:ascii="Cambria" w:hAnsi="Cambria"/>
          <w:bCs/>
          <w:sz w:val="24"/>
          <w:szCs w:val="24"/>
        </w:rPr>
        <w:t>re-alignment.</w:t>
      </w:r>
    </w:p>
    <w:p w:rsidR="00874778" w:rsidRDefault="00874778" w:rsidP="00292DB7">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8 </w:t>
      </w:r>
      <w:r>
        <w:rPr>
          <w:rFonts w:ascii="Cambria" w:hAnsi="Cambria"/>
          <w:bCs/>
          <w:sz w:val="24"/>
          <w:szCs w:val="24"/>
        </w:rPr>
        <w:t xml:space="preserve">– Tree using search level of thoroughness 2 with </w:t>
      </w:r>
      <w:r w:rsidRPr="00810141">
        <w:rPr>
          <w:rFonts w:ascii="Cambria" w:hAnsi="Cambria"/>
          <w:bCs/>
          <w:sz w:val="24"/>
          <w:szCs w:val="24"/>
        </w:rPr>
        <w:t xml:space="preserve">Heuristic </w:t>
      </w:r>
      <w:r>
        <w:rPr>
          <w:rFonts w:ascii="Cambria" w:hAnsi="Cambria"/>
          <w:bCs/>
          <w:sz w:val="24"/>
          <w:szCs w:val="24"/>
        </w:rPr>
        <w:t>re-alignment.</w:t>
      </w: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9 </w:t>
      </w:r>
      <w:r>
        <w:rPr>
          <w:rFonts w:ascii="Cambria" w:hAnsi="Cambria"/>
          <w:bCs/>
          <w:sz w:val="24"/>
          <w:szCs w:val="24"/>
        </w:rPr>
        <w:t>– Tree using search level of thoroughness 0 with RFTRA re-alignment.</w:t>
      </w:r>
    </w:p>
    <w:p w:rsidR="00874778" w:rsidRPr="00810141" w:rsidRDefault="00874778" w:rsidP="00292DB7">
      <w:pPr>
        <w:spacing w:after="0" w:line="480" w:lineRule="auto"/>
        <w:contextualSpacing/>
        <w:rPr>
          <w:rFonts w:ascii="Cambria" w:hAnsi="Cambria"/>
          <w:bCs/>
          <w:sz w:val="24"/>
          <w:szCs w:val="24"/>
        </w:rPr>
      </w:pPr>
      <w:proofErr w:type="gramStart"/>
      <w:r w:rsidRPr="00810141">
        <w:rPr>
          <w:rFonts w:ascii="Cambria" w:hAnsi="Cambria"/>
          <w:bCs/>
          <w:sz w:val="24"/>
          <w:szCs w:val="24"/>
        </w:rPr>
        <w:t>Supplementary Figure 10</w:t>
      </w:r>
      <w:r>
        <w:rPr>
          <w:rFonts w:ascii="Cambria" w:hAnsi="Cambria"/>
          <w:bCs/>
          <w:sz w:val="24"/>
          <w:szCs w:val="24"/>
        </w:rPr>
        <w:t>– Tree using search level of thoroughness 1 with RFTRA re-alignment.</w:t>
      </w:r>
      <w:proofErr w:type="gramEnd"/>
    </w:p>
    <w:p w:rsidR="00874778" w:rsidRPr="00810141" w:rsidRDefault="00874778" w:rsidP="00292DB7">
      <w:pPr>
        <w:spacing w:after="0" w:line="480" w:lineRule="auto"/>
        <w:contextualSpacing/>
        <w:rPr>
          <w:rFonts w:ascii="Cambria" w:hAnsi="Cambria"/>
          <w:bCs/>
          <w:sz w:val="24"/>
          <w:szCs w:val="24"/>
        </w:rPr>
      </w:pPr>
      <w:r>
        <w:rPr>
          <w:rFonts w:ascii="Cambria" w:hAnsi="Cambria"/>
          <w:bCs/>
          <w:sz w:val="24"/>
          <w:szCs w:val="24"/>
        </w:rPr>
        <w:t>Supplementary Figure 11</w:t>
      </w:r>
      <w:r w:rsidRPr="00A1751C">
        <w:rPr>
          <w:rFonts w:ascii="Cambria" w:hAnsi="Cambria"/>
          <w:bCs/>
          <w:sz w:val="24"/>
          <w:szCs w:val="24"/>
        </w:rPr>
        <w:t xml:space="preserve"> – Tree using</w:t>
      </w:r>
      <w:r>
        <w:rPr>
          <w:rFonts w:ascii="Cambria" w:hAnsi="Cambria"/>
          <w:bCs/>
          <w:sz w:val="24"/>
          <w:szCs w:val="24"/>
        </w:rPr>
        <w:t xml:space="preserve"> search level of thoroughness 2 with RFTRA re-alignment.</w:t>
      </w: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12 </w:t>
      </w:r>
      <w:r>
        <w:rPr>
          <w:rFonts w:ascii="Cambria" w:hAnsi="Cambria"/>
          <w:bCs/>
          <w:sz w:val="24"/>
          <w:szCs w:val="24"/>
        </w:rPr>
        <w:t>– Tree using search level of thoroughness 3 with RFTRA re-alignment.</w:t>
      </w:r>
    </w:p>
    <w:p w:rsidR="00874778" w:rsidRPr="00810141" w:rsidRDefault="00874778" w:rsidP="00292DB7">
      <w:pPr>
        <w:spacing w:after="0" w:line="480" w:lineRule="auto"/>
        <w:contextualSpacing/>
        <w:rPr>
          <w:rFonts w:ascii="Cambria" w:hAnsi="Cambria"/>
          <w:bCs/>
          <w:sz w:val="24"/>
          <w:szCs w:val="24"/>
        </w:rPr>
      </w:pPr>
      <w:r w:rsidRPr="00810141">
        <w:rPr>
          <w:rFonts w:ascii="Cambria" w:hAnsi="Cambria"/>
          <w:bCs/>
          <w:sz w:val="24"/>
          <w:szCs w:val="24"/>
        </w:rPr>
        <w:t xml:space="preserve">Supplementary Figure 13 </w:t>
      </w:r>
      <w:bookmarkStart w:id="1" w:name="_GoBack"/>
      <w:bookmarkEnd w:id="1"/>
      <w:r>
        <w:rPr>
          <w:rFonts w:ascii="Cambria" w:hAnsi="Cambria"/>
          <w:bCs/>
          <w:sz w:val="24"/>
          <w:szCs w:val="24"/>
        </w:rPr>
        <w:t>– Tree using search level of thoroughness 4 with RFTRA re-alignment.</w:t>
      </w:r>
    </w:p>
    <w:sectPr w:rsidR="00874778" w:rsidRPr="00810141" w:rsidSect="00452E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auto"/>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FF14B6"/>
    <w:rsid w:val="0000454C"/>
    <w:rsid w:val="00085EA6"/>
    <w:rsid w:val="00131662"/>
    <w:rsid w:val="00166370"/>
    <w:rsid w:val="00172494"/>
    <w:rsid w:val="001B2581"/>
    <w:rsid w:val="00204213"/>
    <w:rsid w:val="002118EB"/>
    <w:rsid w:val="00236A8C"/>
    <w:rsid w:val="00250316"/>
    <w:rsid w:val="00254B65"/>
    <w:rsid w:val="00292DB7"/>
    <w:rsid w:val="002A15D0"/>
    <w:rsid w:val="002B6AA2"/>
    <w:rsid w:val="002D6DC2"/>
    <w:rsid w:val="002E4732"/>
    <w:rsid w:val="0032264E"/>
    <w:rsid w:val="003306EC"/>
    <w:rsid w:val="00335709"/>
    <w:rsid w:val="0034467B"/>
    <w:rsid w:val="0039734B"/>
    <w:rsid w:val="00452EA8"/>
    <w:rsid w:val="004F07B7"/>
    <w:rsid w:val="00516DD1"/>
    <w:rsid w:val="00525EC2"/>
    <w:rsid w:val="005973DA"/>
    <w:rsid w:val="005E264A"/>
    <w:rsid w:val="005E3DAB"/>
    <w:rsid w:val="005E5EDA"/>
    <w:rsid w:val="0061011B"/>
    <w:rsid w:val="006410D1"/>
    <w:rsid w:val="00647403"/>
    <w:rsid w:val="00664C6F"/>
    <w:rsid w:val="00673FB0"/>
    <w:rsid w:val="0069292D"/>
    <w:rsid w:val="006C098B"/>
    <w:rsid w:val="006E3F97"/>
    <w:rsid w:val="00720D2E"/>
    <w:rsid w:val="00726221"/>
    <w:rsid w:val="007571C2"/>
    <w:rsid w:val="00765B35"/>
    <w:rsid w:val="007A1C08"/>
    <w:rsid w:val="0080196F"/>
    <w:rsid w:val="00810141"/>
    <w:rsid w:val="0085535C"/>
    <w:rsid w:val="00874778"/>
    <w:rsid w:val="008B3F78"/>
    <w:rsid w:val="0095692A"/>
    <w:rsid w:val="00985F1D"/>
    <w:rsid w:val="009878B4"/>
    <w:rsid w:val="009C68BE"/>
    <w:rsid w:val="009E6233"/>
    <w:rsid w:val="009F758E"/>
    <w:rsid w:val="009F7CB2"/>
    <w:rsid w:val="00A0161C"/>
    <w:rsid w:val="00A1751C"/>
    <w:rsid w:val="00A6197F"/>
    <w:rsid w:val="00A71275"/>
    <w:rsid w:val="00AD4E91"/>
    <w:rsid w:val="00B227F4"/>
    <w:rsid w:val="00B27F91"/>
    <w:rsid w:val="00B95023"/>
    <w:rsid w:val="00B96DD7"/>
    <w:rsid w:val="00BA2FC3"/>
    <w:rsid w:val="00BB6949"/>
    <w:rsid w:val="00BC2F4B"/>
    <w:rsid w:val="00BD22B2"/>
    <w:rsid w:val="00C14EFE"/>
    <w:rsid w:val="00CC31A6"/>
    <w:rsid w:val="00D37BAF"/>
    <w:rsid w:val="00D4644A"/>
    <w:rsid w:val="00D54803"/>
    <w:rsid w:val="00D724CE"/>
    <w:rsid w:val="00DA39E0"/>
    <w:rsid w:val="00E31287"/>
    <w:rsid w:val="00EE2FA0"/>
    <w:rsid w:val="00EF198B"/>
    <w:rsid w:val="00EF3E34"/>
    <w:rsid w:val="00F25646"/>
    <w:rsid w:val="00F5493E"/>
    <w:rsid w:val="00F61547"/>
    <w:rsid w:val="00F82D00"/>
    <w:rsid w:val="00FF14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4B6"/>
    <w:pPr>
      <w:spacing w:after="200" w:line="276"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F14B6"/>
    <w:pPr>
      <w:spacing w:after="0" w:line="240" w:lineRule="auto"/>
    </w:pPr>
    <w:rPr>
      <w:rFonts w:ascii="Tahoma" w:eastAsia="Calibri" w:hAnsi="Tahoma" w:cs="Times New Roman"/>
      <w:sz w:val="16"/>
      <w:szCs w:val="16"/>
      <w:lang w:eastAsia="ko-KR"/>
    </w:rPr>
  </w:style>
  <w:style w:type="character" w:customStyle="1" w:styleId="BalloonTextChar">
    <w:name w:val="Balloon Text Char"/>
    <w:basedOn w:val="DefaultParagraphFont"/>
    <w:link w:val="BalloonText"/>
    <w:uiPriority w:val="99"/>
    <w:semiHidden/>
    <w:locked/>
    <w:rsid w:val="00FF14B6"/>
    <w:rPr>
      <w:rFonts w:ascii="Tahoma" w:hAnsi="Tahoma" w:cs="Times New Roman"/>
      <w:sz w:val="16"/>
    </w:rPr>
  </w:style>
  <w:style w:type="character" w:styleId="CommentReference">
    <w:name w:val="annotation reference"/>
    <w:basedOn w:val="DefaultParagraphFont"/>
    <w:uiPriority w:val="99"/>
    <w:semiHidden/>
    <w:rsid w:val="00FF14B6"/>
    <w:rPr>
      <w:rFonts w:cs="Times New Roman"/>
      <w:sz w:val="16"/>
    </w:rPr>
  </w:style>
  <w:style w:type="paragraph" w:styleId="CommentText">
    <w:name w:val="annotation text"/>
    <w:basedOn w:val="Normal"/>
    <w:link w:val="CommentTextChar"/>
    <w:uiPriority w:val="99"/>
    <w:semiHidden/>
    <w:rsid w:val="00FF14B6"/>
    <w:pPr>
      <w:spacing w:line="240" w:lineRule="auto"/>
    </w:pPr>
    <w:rPr>
      <w:rFonts w:cs="Times New Roman"/>
      <w:sz w:val="20"/>
      <w:szCs w:val="20"/>
      <w:lang w:eastAsia="ko-KR"/>
    </w:rPr>
  </w:style>
  <w:style w:type="character" w:customStyle="1" w:styleId="CommentTextChar">
    <w:name w:val="Comment Text Char"/>
    <w:basedOn w:val="DefaultParagraphFont"/>
    <w:link w:val="CommentText"/>
    <w:uiPriority w:val="99"/>
    <w:semiHidden/>
    <w:locked/>
    <w:rsid w:val="00FF14B6"/>
    <w:rPr>
      <w:rFonts w:eastAsia="Times New Roman" w:cs="Times New Roman"/>
      <w:sz w:val="20"/>
    </w:rPr>
  </w:style>
  <w:style w:type="character" w:styleId="Hyperlink">
    <w:name w:val="Hyperlink"/>
    <w:basedOn w:val="DefaultParagraphFont"/>
    <w:uiPriority w:val="99"/>
    <w:rsid w:val="009F758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9662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maraujo@s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3294</Words>
  <Characters>18781</Characters>
  <Application>Microsoft Office Word</Application>
  <DocSecurity>0</DocSecurity>
  <Lines>156</Lines>
  <Paragraphs>44</Paragraphs>
  <ScaleCrop>false</ScaleCrop>
  <Company/>
  <LinksUpToDate>false</LinksUpToDate>
  <CharactersWithSpaces>22031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dc:creator>
  <cp:lastModifiedBy>Mike</cp:lastModifiedBy>
  <cp:revision>2</cp:revision>
  <cp:lastPrinted>2014-12-01T18:05:00Z</cp:lastPrinted>
  <dcterms:created xsi:type="dcterms:W3CDTF">2014-12-01T19:24:00Z</dcterms:created>
  <dcterms:modified xsi:type="dcterms:W3CDTF">2014-12-01T19:24:00Z</dcterms:modified>
</cp:coreProperties>
</file>