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F73" w:rsidRPr="00E35398" w:rsidRDefault="00734CD5" w:rsidP="004E1F73">
      <w:pPr>
        <w:jc w:val="both"/>
        <w:rPr>
          <w:lang w:val="en-US"/>
        </w:rPr>
      </w:pPr>
      <w:r w:rsidRPr="00734CD5">
        <w:rPr>
          <w:b/>
          <w:lang w:val="en-US"/>
        </w:rPr>
        <w:t>S</w:t>
      </w:r>
      <w:r w:rsidRPr="00350F17">
        <w:rPr>
          <w:b/>
          <w:lang w:val="en-US"/>
        </w:rPr>
        <w:t>uppl. Method</w:t>
      </w:r>
      <w:del w:id="0" w:author="User" w:date="2015-01-29T15:07:00Z">
        <w:r w:rsidRPr="00350F17" w:rsidDel="00CB00AD">
          <w:rPr>
            <w:b/>
            <w:lang w:val="en-US"/>
          </w:rPr>
          <w:delText>s</w:delText>
        </w:r>
      </w:del>
      <w:r w:rsidR="004E1F73" w:rsidRPr="003E4535">
        <w:rPr>
          <w:b/>
          <w:lang w:val="en-US"/>
        </w:rPr>
        <w:t xml:space="preserve">. </w:t>
      </w:r>
      <w:r w:rsidR="004E1F73" w:rsidRPr="00D573D2">
        <w:rPr>
          <w:lang w:val="en-US"/>
        </w:rPr>
        <w:t xml:space="preserve">Calculation of an </w:t>
      </w:r>
      <w:proofErr w:type="spellStart"/>
      <w:r w:rsidR="004E1F73" w:rsidRPr="00875084">
        <w:rPr>
          <w:lang w:val="en-US"/>
        </w:rPr>
        <w:t>Intraclass</w:t>
      </w:r>
      <w:proofErr w:type="spellEnd"/>
      <w:r w:rsidR="004E1F73" w:rsidRPr="00875084">
        <w:rPr>
          <w:lang w:val="en-US"/>
        </w:rPr>
        <w:t xml:space="preserve"> correlation coefficient</w:t>
      </w:r>
      <w:r w:rsidR="004E1F73" w:rsidRPr="00D573D2">
        <w:rPr>
          <w:lang w:val="en-US"/>
        </w:rPr>
        <w:t xml:space="preserve"> </w:t>
      </w:r>
      <w:r w:rsidR="004E1F73" w:rsidRPr="0043755F">
        <w:rPr>
          <w:lang w:val="en-US"/>
        </w:rPr>
        <w:t>(</w:t>
      </w:r>
      <w:r w:rsidR="004E1F73" w:rsidRPr="00D573D2">
        <w:rPr>
          <w:lang w:val="en-US"/>
        </w:rPr>
        <w:t>ICC</w:t>
      </w:r>
      <w:r w:rsidR="004E1F73" w:rsidRPr="0043755F">
        <w:rPr>
          <w:lang w:val="en-US"/>
        </w:rPr>
        <w:t>)</w:t>
      </w:r>
      <w:r w:rsidR="004E1F73" w:rsidRPr="00D573D2">
        <w:rPr>
          <w:lang w:val="en-US"/>
        </w:rPr>
        <w:t xml:space="preserve"> in generalized linear mixed models (GLMMs) with </w:t>
      </w:r>
      <w:proofErr w:type="spellStart"/>
      <w:r w:rsidR="004E1F73" w:rsidRPr="00D573D2">
        <w:rPr>
          <w:lang w:val="en-US"/>
        </w:rPr>
        <w:t>overdispersed</w:t>
      </w:r>
      <w:proofErr w:type="spellEnd"/>
      <w:r w:rsidR="004E1F73" w:rsidRPr="00D573D2">
        <w:rPr>
          <w:lang w:val="en-US"/>
        </w:rPr>
        <w:t xml:space="preserve"> count data </w:t>
      </w:r>
      <w:r w:rsidR="004E1F73" w:rsidRPr="0019135E">
        <w:rPr>
          <w:i/>
          <w:lang w:val="en-US"/>
        </w:rPr>
        <w:t>(Carrasco, 2010)</w:t>
      </w:r>
      <w:r w:rsidR="004E1F73" w:rsidRPr="0019135E">
        <w:rPr>
          <w:lang w:val="en-US"/>
        </w:rPr>
        <w:t xml:space="preserve">: </w:t>
      </w:r>
      <w:r w:rsidR="004E1F73" w:rsidRPr="00D573D2">
        <w:rPr>
          <w:lang w:val="en-US"/>
        </w:rPr>
        <w:t>a</w:t>
      </w:r>
      <w:r w:rsidR="004E1F73">
        <w:rPr>
          <w:lang w:val="en-US"/>
        </w:rPr>
        <w:t>dap</w:t>
      </w:r>
      <w:r w:rsidR="004E1F73" w:rsidRPr="00D573D2">
        <w:rPr>
          <w:lang w:val="en-US"/>
        </w:rPr>
        <w:t xml:space="preserve">tation to a </w:t>
      </w:r>
      <w:r w:rsidR="00350F17" w:rsidRPr="00350F17">
        <w:rPr>
          <w:lang w:val="en-US"/>
        </w:rPr>
        <w:t>2</w:t>
      </w:r>
      <w:r w:rsidR="004E1F73" w:rsidRPr="00D573D2">
        <w:rPr>
          <w:lang w:val="en-US"/>
        </w:rPr>
        <w:t>-level negative binomial GLMM wit</w:t>
      </w:r>
      <w:r w:rsidR="00FF0F34">
        <w:rPr>
          <w:lang w:val="en-US"/>
        </w:rPr>
        <w:t xml:space="preserve">h </w:t>
      </w:r>
      <w:r w:rsidR="00FF0F34" w:rsidRPr="00FF0F34">
        <w:rPr>
          <w:lang w:val="en-US"/>
        </w:rPr>
        <w:t xml:space="preserve">episode count as dependent variable, </w:t>
      </w:r>
      <w:r w:rsidR="00FF0F34">
        <w:rPr>
          <w:lang w:val="en-US"/>
        </w:rPr>
        <w:t>family a</w:t>
      </w:r>
      <w:r w:rsidR="00FF0F34" w:rsidRPr="00FF0F34">
        <w:rPr>
          <w:lang w:val="en-US"/>
        </w:rPr>
        <w:t>s</w:t>
      </w:r>
      <w:r w:rsidR="00FF0F34">
        <w:rPr>
          <w:lang w:val="en-US"/>
        </w:rPr>
        <w:t xml:space="preserve"> random effect</w:t>
      </w:r>
      <w:r w:rsidR="00FF0F34" w:rsidRPr="00FF0F34">
        <w:rPr>
          <w:lang w:val="en-US"/>
        </w:rPr>
        <w:t xml:space="preserve">, </w:t>
      </w:r>
      <w:r w:rsidR="004E1F73" w:rsidRPr="00D573D2">
        <w:rPr>
          <w:lang w:val="en-US"/>
        </w:rPr>
        <w:t>center as fixed effect</w:t>
      </w:r>
      <w:r w:rsidR="004E1F73" w:rsidRPr="00E35398">
        <w:rPr>
          <w:lang w:val="en-US"/>
        </w:rPr>
        <w:t xml:space="preserve"> </w:t>
      </w:r>
      <w:r w:rsidR="00350F17" w:rsidRPr="00350F17">
        <w:rPr>
          <w:lang w:val="en-US"/>
        </w:rPr>
        <w:t xml:space="preserve">covariate </w:t>
      </w:r>
      <w:r w:rsidR="004E1F73" w:rsidRPr="00E35398">
        <w:rPr>
          <w:lang w:val="en-US"/>
        </w:rPr>
        <w:t>(</w:t>
      </w:r>
      <w:r w:rsidR="00350F17" w:rsidRPr="00AC1A8E">
        <w:rPr>
          <w:sz w:val="24"/>
          <w:szCs w:val="24"/>
          <w:lang w:val="en-US"/>
        </w:rPr>
        <w:t xml:space="preserve">subjects nested within families; </w:t>
      </w:r>
      <w:r w:rsidR="00350F17" w:rsidRPr="00962EC2">
        <w:rPr>
          <w:sz w:val="24"/>
          <w:szCs w:val="24"/>
          <w:lang w:val="en-US"/>
        </w:rPr>
        <w:t xml:space="preserve">families nested </w:t>
      </w:r>
      <w:r w:rsidR="00350F17">
        <w:rPr>
          <w:sz w:val="24"/>
          <w:szCs w:val="24"/>
          <w:lang w:val="en-US"/>
        </w:rPr>
        <w:t>with</w:t>
      </w:r>
      <w:r w:rsidR="00350F17" w:rsidRPr="00962EC2">
        <w:rPr>
          <w:sz w:val="24"/>
          <w:szCs w:val="24"/>
          <w:lang w:val="en-US"/>
        </w:rPr>
        <w:t>in centers</w:t>
      </w:r>
      <w:r w:rsidR="004E1F73" w:rsidRPr="00E35398">
        <w:rPr>
          <w:lang w:val="en-US"/>
        </w:rPr>
        <w:t>)</w:t>
      </w:r>
      <w:r w:rsidR="00FF0F34" w:rsidRPr="00FF0F34">
        <w:rPr>
          <w:lang w:val="en-US"/>
        </w:rPr>
        <w:t xml:space="preserve"> and no subject-level covariates (age, </w:t>
      </w:r>
      <w:del w:id="1" w:author="PF" w:date="2014-12-21T05:32:00Z">
        <w:r w:rsidR="00FF0F34" w:rsidRPr="00FF0F34" w:rsidDel="002F6D82">
          <w:rPr>
            <w:lang w:val="en-US"/>
          </w:rPr>
          <w:delText>gender</w:delText>
        </w:r>
      </w:del>
      <w:ins w:id="2" w:author="PF" w:date="2014-12-21T05:32:00Z">
        <w:r w:rsidR="002F6D82">
          <w:rPr>
            <w:lang w:val="en-US"/>
          </w:rPr>
          <w:t>sex</w:t>
        </w:r>
      </w:ins>
      <w:r w:rsidR="00FF0F34" w:rsidRPr="00FF0F34">
        <w:rPr>
          <w:lang w:val="en-US"/>
        </w:rPr>
        <w:t>)</w:t>
      </w:r>
      <w:r w:rsidR="004E1F73" w:rsidRPr="00D573D2">
        <w:rPr>
          <w:lang w:val="en-US"/>
        </w:rPr>
        <w:t>.</w:t>
      </w:r>
    </w:p>
    <w:p w:rsidR="004E1F73" w:rsidRPr="00FD5E7F" w:rsidRDefault="004E1F73" w:rsidP="004E1F73">
      <w:pPr>
        <w:spacing w:after="0" w:line="216" w:lineRule="auto"/>
        <w:jc w:val="both"/>
        <w:rPr>
          <w:lang w:val="en-US"/>
        </w:rPr>
      </w:pPr>
      <w:r w:rsidRPr="00E35398">
        <w:rPr>
          <w:lang w:val="en-US"/>
        </w:rPr>
        <w:t xml:space="preserve">     </w:t>
      </w:r>
      <w:r w:rsidRPr="00E35398">
        <w:rPr>
          <w:lang w:val="en-US"/>
        </w:rPr>
        <w:tab/>
      </w:r>
      <w:r w:rsidRPr="00E35398">
        <w:rPr>
          <w:lang w:val="en-US"/>
        </w:rPr>
        <w:tab/>
      </w:r>
      <w:r w:rsidRPr="00FD5E7F">
        <w:rPr>
          <w:lang w:val="en-US"/>
        </w:rPr>
        <w:t xml:space="preserve">           </w:t>
      </w:r>
    </w:p>
    <w:p w:rsidR="004E1F73" w:rsidRPr="00FD5E7F" w:rsidRDefault="004E1F73" w:rsidP="004E1F73">
      <w:pPr>
        <w:tabs>
          <w:tab w:val="left" w:pos="3633"/>
        </w:tabs>
        <w:spacing w:after="0" w:line="216" w:lineRule="auto"/>
        <w:jc w:val="both"/>
        <w:rPr>
          <w:lang w:val="en-US"/>
        </w:rPr>
      </w:pPr>
      <w:r w:rsidRPr="00957747">
        <w:rPr>
          <w:b/>
          <w:lang w:val="en-US"/>
        </w:rPr>
        <w:t>Family-level ICC</w:t>
      </w:r>
      <m:oMath>
        <m:r>
          <w:rPr>
            <w:rFonts w:ascii="Cambria Math" w:hAnsi="Cambria Math"/>
            <w:sz w:val="28"/>
            <w:szCs w:val="28"/>
            <w:lang w:val="en-US"/>
          </w:rPr>
          <m:t xml:space="preserve"> 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 xml:space="preserve"> 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μ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*(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vertAlign w:val="superscript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vertAlign w:val="superscript"/>
                    <w:lang w:val="en-US"/>
                  </w:rPr>
                  <m:t>e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vertAlign w:val="superscript"/>
                    <w:lang w:val="en-US"/>
                  </w:rPr>
                  <m:t>Vf</m:t>
                </m:r>
                <m:r>
                  <w:rPr>
                    <w:rFonts w:ascii="Cambria Math" w:hAnsi="Cambria Math"/>
                    <w:sz w:val="28"/>
                    <w:szCs w:val="28"/>
                    <w:vertAlign w:val="superscript"/>
                    <w:lang w:val="en-US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vertAlign w:val="superscript"/>
                    <w:lang w:val="en-US"/>
                  </w:rPr>
                  <m:t>Vc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en-US"/>
              </w:rPr>
              <m:t xml:space="preserve"> -1)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μ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*{(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α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 xml:space="preserve">+1)* 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vertAlign w:val="superscript"/>
                    <w:lang w:val="en-US"/>
                  </w:rPr>
                  <m:t>Vf</m:t>
                </m:r>
                <m:r>
                  <w:rPr>
                    <w:rFonts w:ascii="Cambria Math" w:hAnsi="Cambria Math"/>
                    <w:sz w:val="28"/>
                    <w:szCs w:val="28"/>
                    <w:vertAlign w:val="superscript"/>
                    <w:lang w:val="en-US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vertAlign w:val="superscript"/>
                    <w:lang w:val="en-US"/>
                  </w:rPr>
                  <m:t>Vc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en-US"/>
              </w:rPr>
              <m:t>-1}+1</m:t>
            </m:r>
          </m:den>
        </m:f>
      </m:oMath>
      <w:r w:rsidRPr="00D12C00">
        <w:rPr>
          <w:rFonts w:eastAsiaTheme="minorEastAsia"/>
          <w:lang w:val="en-US"/>
        </w:rPr>
        <w:t xml:space="preserve"> </w:t>
      </w:r>
      <w:ins w:id="3" w:author="PF" w:date="2014-12-25T03:49:00Z">
        <w:r w:rsidR="00BC5927" w:rsidRPr="00D12C00">
          <w:rPr>
            <w:rFonts w:eastAsiaTheme="minorEastAsia"/>
            <w:lang w:val="en-US"/>
          </w:rPr>
          <w:t xml:space="preserve"> </w:t>
        </w:r>
      </w:ins>
      <w:ins w:id="4" w:author="PF" w:date="2014-12-25T03:56:00Z">
        <w:r w:rsidR="00A311B2" w:rsidRPr="00D12C00">
          <w:rPr>
            <w:rFonts w:eastAsiaTheme="minorEastAsia"/>
            <w:lang w:val="en-US"/>
          </w:rPr>
          <w:t xml:space="preserve">  </w:t>
        </w:r>
      </w:ins>
      <w:ins w:id="5" w:author="PF" w:date="2014-12-25T03:49:00Z">
        <w:r w:rsidR="00BC5927" w:rsidRPr="00D12C00">
          <w:rPr>
            <w:rFonts w:eastAsiaTheme="minorEastAsia"/>
            <w:lang w:val="en-US"/>
          </w:rPr>
          <w:t>(</w:t>
        </w:r>
        <w:r w:rsidR="00BC5927" w:rsidRPr="00D12C00">
          <w:rPr>
            <w:b/>
            <w:lang w:val="en-US"/>
          </w:rPr>
          <w:t>ICC</w:t>
        </w:r>
        <w:r w:rsidR="00BC5927" w:rsidRPr="00D12C00">
          <w:rPr>
            <w:lang w:val="en-US"/>
          </w:rPr>
          <w:t>=0.074, SE=0.012)</w:t>
        </w:r>
      </w:ins>
      <w:bookmarkStart w:id="6" w:name="_GoBack"/>
      <w:bookmarkEnd w:id="6"/>
    </w:p>
    <w:p w:rsidR="004E1F73" w:rsidRPr="00957747" w:rsidRDefault="004E1F73" w:rsidP="004E1F73">
      <w:pPr>
        <w:spacing w:after="0" w:line="216" w:lineRule="auto"/>
        <w:jc w:val="both"/>
        <w:rPr>
          <w:lang w:val="en-US"/>
        </w:rPr>
      </w:pPr>
      <w:r w:rsidRPr="00FD5E7F">
        <w:rPr>
          <w:lang w:val="en-US"/>
        </w:rPr>
        <w:t xml:space="preserve">    </w:t>
      </w:r>
      <w:r w:rsidRPr="00FD5E7F">
        <w:rPr>
          <w:lang w:val="en-US"/>
        </w:rPr>
        <w:tab/>
      </w:r>
      <w:r w:rsidRPr="00FD5E7F">
        <w:rPr>
          <w:lang w:val="en-US"/>
        </w:rPr>
        <w:tab/>
        <w:t xml:space="preserve">   </w:t>
      </w:r>
    </w:p>
    <w:p w:rsidR="00A44D85" w:rsidRPr="00957747" w:rsidRDefault="00A44D85" w:rsidP="00A44D85">
      <w:pPr>
        <w:rPr>
          <w:lang w:val="en-US"/>
        </w:rPr>
      </w:pPr>
      <w:proofErr w:type="gramStart"/>
      <w:r w:rsidRPr="00957747">
        <w:rPr>
          <w:rFonts w:cs="CMMI8"/>
          <w:b/>
          <w:iCs/>
          <w:lang w:val="en-US"/>
        </w:rPr>
        <w:t>ln(</w:t>
      </w:r>
      <w:proofErr w:type="gramEnd"/>
      <w:r w:rsidRPr="00957747">
        <w:rPr>
          <w:rFonts w:cs="CMMI8"/>
          <w:b/>
          <w:iCs/>
        </w:rPr>
        <w:t>μ</w:t>
      </w:r>
      <w:proofErr w:type="spellStart"/>
      <w:r w:rsidRPr="00957747">
        <w:rPr>
          <w:rFonts w:cs="CMMI8"/>
          <w:b/>
          <w:iCs/>
          <w:vertAlign w:val="subscript"/>
          <w:lang w:val="en-US"/>
        </w:rPr>
        <w:t>ij</w:t>
      </w:r>
      <w:proofErr w:type="spellEnd"/>
      <w:r w:rsidRPr="00957747">
        <w:rPr>
          <w:rFonts w:cs="CMMI8"/>
          <w:b/>
          <w:iCs/>
          <w:lang w:val="en-US"/>
        </w:rPr>
        <w:t>)</w:t>
      </w:r>
      <w:r w:rsidRPr="00957747">
        <w:rPr>
          <w:rFonts w:cs="CMMI8"/>
          <w:iCs/>
          <w:lang w:val="en-US"/>
        </w:rPr>
        <w:t xml:space="preserve"> = ln(episode frequency conditional mean</w:t>
      </w:r>
      <w:r>
        <w:rPr>
          <w:rFonts w:cs="CMMI8"/>
          <w:iCs/>
          <w:lang w:val="en-US"/>
        </w:rPr>
        <w:t xml:space="preserve"> given </w:t>
      </w:r>
      <w:proofErr w:type="spellStart"/>
      <w:r w:rsidRPr="00957747">
        <w:rPr>
          <w:rFonts w:ascii="Cambria Math" w:hAnsi="Cambria Math"/>
          <w:i/>
          <w:sz w:val="24"/>
          <w:szCs w:val="24"/>
          <w:lang w:val="en-US"/>
        </w:rPr>
        <w:t>u</w:t>
      </w:r>
      <w:r w:rsidRPr="00957747">
        <w:rPr>
          <w:rFonts w:ascii="Cambria Math" w:hAnsi="Cambria Math"/>
          <w:i/>
          <w:sz w:val="24"/>
          <w:szCs w:val="24"/>
          <w:vertAlign w:val="subscript"/>
          <w:lang w:val="en-US"/>
        </w:rPr>
        <w:t>i</w:t>
      </w:r>
      <w:proofErr w:type="spellEnd"/>
      <w:r w:rsidRPr="00957747">
        <w:rPr>
          <w:rFonts w:cs="CMMI8"/>
          <w:iCs/>
          <w:lang w:val="en-US"/>
        </w:rPr>
        <w:t xml:space="preserve">)= </w:t>
      </w:r>
      <w:r w:rsidRPr="00957747">
        <w:rPr>
          <w:rFonts w:ascii="Cambria Math" w:hAnsi="Cambria Math" w:cs="CMMI12"/>
          <w:i/>
          <w:iCs/>
          <w:sz w:val="24"/>
          <w:szCs w:val="24"/>
        </w:rPr>
        <w:t>β</w:t>
      </w:r>
      <w:r w:rsidRPr="00957747">
        <w:rPr>
          <w:rFonts w:ascii="Cambria Math" w:hAnsi="Cambria Math" w:cs="CMMI12"/>
          <w:i/>
          <w:iCs/>
          <w:sz w:val="24"/>
          <w:szCs w:val="24"/>
          <w:vertAlign w:val="subscript"/>
          <w:lang w:val="en-US"/>
        </w:rPr>
        <w:t>0</w:t>
      </w:r>
      <w:r w:rsidRPr="00957747">
        <w:rPr>
          <w:rFonts w:ascii="Cambria Math" w:hAnsi="Cambria Math" w:cs="CMMI12"/>
          <w:i/>
          <w:iCs/>
          <w:sz w:val="24"/>
          <w:szCs w:val="24"/>
          <w:lang w:val="en-US"/>
        </w:rPr>
        <w:t>+</w:t>
      </w:r>
      <m:oMath>
        <m:nary>
          <m:naryPr>
            <m:chr m:val="∑"/>
            <m:grow m:val="1"/>
            <m:ctrlPr>
              <w:rPr>
                <w:rFonts w:ascii="Cambria Math" w:hAnsi="Cambria Math"/>
                <w:i/>
                <w:sz w:val="28"/>
                <w:szCs w:val="24"/>
                <w:lang w:val="en-US"/>
              </w:rPr>
            </m:ctrlPr>
          </m:naryPr>
          <m:sub>
            <m:r>
              <w:rPr>
                <w:rFonts w:ascii="Cambria Math" w:eastAsia="Cambria Math" w:hAnsi="Cambria Math" w:cs="Cambria Math"/>
                <w:sz w:val="28"/>
                <w:szCs w:val="24"/>
                <w:lang w:val="en-US"/>
              </w:rPr>
              <m:t>j=1</m:t>
            </m:r>
          </m:sub>
          <m:sup>
            <m:r>
              <w:rPr>
                <w:rFonts w:ascii="Cambria Math" w:eastAsia="Cambria Math" w:hAnsi="Cambria Math" w:cs="Cambria Math"/>
                <w:sz w:val="28"/>
                <w:szCs w:val="24"/>
                <w:lang w:val="en-US"/>
              </w:rPr>
              <m:t>k</m:t>
            </m:r>
          </m:sup>
          <m:e>
            <m:r>
              <w:rPr>
                <w:rFonts w:ascii="Cambria Math" w:hAnsi="Cambria Math" w:cs="CMMI12"/>
                <w:sz w:val="28"/>
                <w:szCs w:val="24"/>
              </w:rPr>
              <m:t>β</m:t>
            </m:r>
            <m:r>
              <w:rPr>
                <w:rFonts w:ascii="Cambria Math" w:hAnsi="Cambria Math" w:cs="CMMI8"/>
                <w:sz w:val="18"/>
                <w:szCs w:val="16"/>
                <w:lang w:val="en-US"/>
              </w:rPr>
              <m:t>j</m:t>
            </m:r>
          </m:e>
        </m:nary>
      </m:oMath>
      <w:r w:rsidRPr="00957747">
        <w:rPr>
          <w:rFonts w:ascii="CMMI12" w:eastAsiaTheme="minorEastAsia" w:hAnsi="CMMI12" w:cs="CMMI12"/>
          <w:i/>
          <w:sz w:val="24"/>
          <w:szCs w:val="24"/>
          <w:lang w:val="en-US"/>
        </w:rPr>
        <w:t>*</w:t>
      </w:r>
      <w:r w:rsidRPr="00957747">
        <w:rPr>
          <w:i/>
          <w:lang w:val="en-US"/>
        </w:rPr>
        <w:t xml:space="preserve"> </w:t>
      </w:r>
      <w:proofErr w:type="spellStart"/>
      <w:r w:rsidRPr="00957747">
        <w:rPr>
          <w:rFonts w:ascii="Cambria Math" w:hAnsi="Cambria Math"/>
          <w:i/>
          <w:sz w:val="24"/>
          <w:szCs w:val="24"/>
          <w:lang w:val="en-US"/>
        </w:rPr>
        <w:t>X</w:t>
      </w:r>
      <w:r w:rsidRPr="00957747">
        <w:rPr>
          <w:rFonts w:ascii="Cambria Math" w:hAnsi="Cambria Math"/>
          <w:i/>
          <w:sz w:val="24"/>
          <w:szCs w:val="24"/>
          <w:vertAlign w:val="subscript"/>
          <w:lang w:val="en-US"/>
        </w:rPr>
        <w:t>j</w:t>
      </w:r>
      <w:proofErr w:type="spellEnd"/>
      <w:r w:rsidRPr="00957747">
        <w:rPr>
          <w:rFonts w:ascii="Cambria Math" w:hAnsi="Cambria Math"/>
          <w:i/>
          <w:sz w:val="24"/>
          <w:szCs w:val="24"/>
          <w:vertAlign w:val="subscript"/>
          <w:lang w:val="en-US"/>
        </w:rPr>
        <w:t xml:space="preserve"> </w:t>
      </w:r>
      <w:r w:rsidRPr="00957747">
        <w:rPr>
          <w:rFonts w:ascii="Cambria Math" w:hAnsi="Cambria Math"/>
          <w:i/>
          <w:sz w:val="24"/>
          <w:szCs w:val="24"/>
          <w:lang w:val="en-US"/>
        </w:rPr>
        <w:t>+</w:t>
      </w:r>
      <w:proofErr w:type="spellStart"/>
      <w:r w:rsidRPr="00957747">
        <w:rPr>
          <w:rFonts w:ascii="Cambria Math" w:hAnsi="Cambria Math"/>
          <w:i/>
          <w:sz w:val="24"/>
          <w:szCs w:val="24"/>
          <w:lang w:val="en-US"/>
        </w:rPr>
        <w:t>u</w:t>
      </w:r>
      <w:r w:rsidRPr="00957747">
        <w:rPr>
          <w:rFonts w:ascii="Cambria Math" w:hAnsi="Cambria Math"/>
          <w:i/>
          <w:sz w:val="24"/>
          <w:szCs w:val="24"/>
          <w:vertAlign w:val="subscript"/>
          <w:lang w:val="en-US"/>
        </w:rPr>
        <w:t>i</w:t>
      </w:r>
      <w:proofErr w:type="spellEnd"/>
    </w:p>
    <w:p w:rsidR="004E1F73" w:rsidRPr="00957747" w:rsidRDefault="004E1F73" w:rsidP="004E1F73">
      <w:pPr>
        <w:spacing w:after="0" w:line="216" w:lineRule="auto"/>
        <w:jc w:val="both"/>
        <w:rPr>
          <w:lang w:val="en-US"/>
        </w:rPr>
      </w:pPr>
    </w:p>
    <w:p w:rsidR="004E1F73" w:rsidRPr="00E35398" w:rsidRDefault="004E1F73" w:rsidP="004E1F73">
      <w:pPr>
        <w:jc w:val="both"/>
        <w:rPr>
          <w:lang w:val="en-US"/>
        </w:rPr>
      </w:pPr>
      <w:r w:rsidRPr="00533DED">
        <w:rPr>
          <w:b/>
        </w:rPr>
        <w:t>α</w:t>
      </w:r>
      <w:r w:rsidRPr="00957747">
        <w:rPr>
          <w:b/>
          <w:lang w:val="en-US"/>
        </w:rPr>
        <w:t xml:space="preserve"> </w:t>
      </w:r>
      <w:r w:rsidRPr="00FD5E7F">
        <w:rPr>
          <w:lang w:val="en-US"/>
        </w:rPr>
        <w:t>=</w:t>
      </w:r>
      <w:r w:rsidRPr="00957747">
        <w:rPr>
          <w:lang w:val="en-US"/>
        </w:rPr>
        <w:t xml:space="preserve"> </w:t>
      </w:r>
      <w:r w:rsidRPr="00FD5E7F">
        <w:rPr>
          <w:lang w:val="en-US"/>
        </w:rPr>
        <w:t>alpha (</w:t>
      </w:r>
      <w:proofErr w:type="spellStart"/>
      <w:r w:rsidRPr="00FD5E7F">
        <w:rPr>
          <w:lang w:val="en-US"/>
        </w:rPr>
        <w:t>overdispersion</w:t>
      </w:r>
      <w:proofErr w:type="spellEnd"/>
      <w:r w:rsidRPr="00FD5E7F">
        <w:rPr>
          <w:lang w:val="en-US"/>
        </w:rPr>
        <w:t>) parameter</w:t>
      </w:r>
      <w:ins w:id="7" w:author="PF" w:date="2014-12-25T03:47:00Z">
        <w:r w:rsidR="00BC5927" w:rsidRPr="00D12C00">
          <w:rPr>
            <w:lang w:val="en-US"/>
          </w:rPr>
          <w:t xml:space="preserve"> </w:t>
        </w:r>
      </w:ins>
      <w:ins w:id="8" w:author="PF" w:date="2014-12-25T03:56:00Z">
        <w:r w:rsidR="00A311B2" w:rsidRPr="00D12C00">
          <w:rPr>
            <w:lang w:val="en-US"/>
          </w:rPr>
          <w:t xml:space="preserve">  </w:t>
        </w:r>
      </w:ins>
      <w:ins w:id="9" w:author="PF" w:date="2014-12-25T03:47:00Z">
        <w:r w:rsidR="00BC5927" w:rsidRPr="00D12C00">
          <w:rPr>
            <w:lang w:val="en-US"/>
          </w:rPr>
          <w:t>(</w:t>
        </w:r>
        <w:r w:rsidR="00BC5927" w:rsidRPr="00D12C00">
          <w:rPr>
            <w:b/>
          </w:rPr>
          <w:t>α</w:t>
        </w:r>
        <w:r w:rsidR="00BC5927" w:rsidRPr="00D12C00">
          <w:rPr>
            <w:lang w:val="en-US"/>
          </w:rPr>
          <w:t>=0.309, SE=0.028)</w:t>
        </w:r>
      </w:ins>
    </w:p>
    <w:p w:rsidR="004E1F73" w:rsidRPr="00FD5E7F" w:rsidRDefault="004E1F73" w:rsidP="004E1F73">
      <w:pPr>
        <w:jc w:val="both"/>
        <w:rPr>
          <w:lang w:val="en-US"/>
        </w:rPr>
      </w:pPr>
      <w:proofErr w:type="spellStart"/>
      <w:proofErr w:type="gramStart"/>
      <w:r w:rsidRPr="00533DED">
        <w:rPr>
          <w:b/>
          <w:lang w:val="en-US"/>
        </w:rPr>
        <w:t>Vf</w:t>
      </w:r>
      <w:proofErr w:type="spellEnd"/>
      <w:proofErr w:type="gramEnd"/>
      <w:r w:rsidRPr="00957747">
        <w:rPr>
          <w:b/>
          <w:lang w:val="en-US"/>
        </w:rPr>
        <w:t xml:space="preserve"> </w:t>
      </w:r>
      <w:r w:rsidRPr="00FD5E7F">
        <w:rPr>
          <w:lang w:val="en-US"/>
        </w:rPr>
        <w:t>= family random effect variance</w:t>
      </w:r>
      <w:ins w:id="10" w:author="PF" w:date="2014-12-25T03:47:00Z">
        <w:r w:rsidR="00BC5927" w:rsidRPr="00D12C00">
          <w:rPr>
            <w:lang w:val="en-US"/>
          </w:rPr>
          <w:t xml:space="preserve"> </w:t>
        </w:r>
      </w:ins>
      <w:ins w:id="11" w:author="PF" w:date="2014-12-25T03:56:00Z">
        <w:r w:rsidR="00A311B2" w:rsidRPr="00D12C00">
          <w:rPr>
            <w:lang w:val="en-US"/>
          </w:rPr>
          <w:t xml:space="preserve">  </w:t>
        </w:r>
      </w:ins>
      <w:ins w:id="12" w:author="PF" w:date="2014-12-25T03:47:00Z">
        <w:r w:rsidR="00BC5927" w:rsidRPr="00D12C00">
          <w:rPr>
            <w:lang w:val="en-US"/>
          </w:rPr>
          <w:t>(</w:t>
        </w:r>
        <w:proofErr w:type="spellStart"/>
        <w:r w:rsidR="00BC5927" w:rsidRPr="00D12C00">
          <w:rPr>
            <w:b/>
            <w:lang w:val="en-US"/>
          </w:rPr>
          <w:t>Vf</w:t>
        </w:r>
        <w:proofErr w:type="spellEnd"/>
        <w:r w:rsidR="00BC5927" w:rsidRPr="00D12C00">
          <w:rPr>
            <w:lang w:val="en-US"/>
          </w:rPr>
          <w:t>=0.227, SE=0.035)</w:t>
        </w:r>
      </w:ins>
    </w:p>
    <w:p w:rsidR="004E1F73" w:rsidRPr="00D12C00" w:rsidRDefault="004E1F73" w:rsidP="004E1F73">
      <w:pPr>
        <w:jc w:val="both"/>
        <w:rPr>
          <w:rFonts w:cs="CMMI8"/>
          <w:iCs/>
          <w:lang w:val="fr-FR"/>
        </w:rPr>
      </w:pPr>
      <w:proofErr w:type="spellStart"/>
      <w:r w:rsidRPr="00BC5927">
        <w:rPr>
          <w:b/>
          <w:lang w:val="fr-FR"/>
        </w:rPr>
        <w:t>Vc</w:t>
      </w:r>
      <w:proofErr w:type="spellEnd"/>
      <w:r w:rsidRPr="00BC5927">
        <w:rPr>
          <w:b/>
          <w:lang w:val="fr-FR"/>
        </w:rPr>
        <w:t xml:space="preserve"> </w:t>
      </w:r>
      <w:r w:rsidRPr="00BC5927">
        <w:rPr>
          <w:lang w:val="fr-FR"/>
        </w:rPr>
        <w:t>= center variance</w:t>
      </w:r>
      <m:oMath>
        <m:r>
          <w:rPr>
            <w:rFonts w:ascii="Cambria Math" w:eastAsia="Cambria Math" w:hAnsi="Cambria Math" w:cs="Cambria Math"/>
            <w:sz w:val="24"/>
            <w:szCs w:val="24"/>
            <w:lang w:val="fr-FR"/>
          </w:rPr>
          <m:t>=</m:t>
        </m:r>
        <m:f>
          <m:fPr>
            <m:ctrlPr>
              <w:rPr>
                <w:rFonts w:ascii="Cambria Math" w:eastAsia="Cambria Math" w:hAnsi="Cambria Math" w:cs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Cambria Math" w:hAnsi="Cambria Math" w:cs="Cambria Math"/>
                <w:sz w:val="24"/>
                <w:szCs w:val="24"/>
                <w:lang w:val="fr-FR"/>
              </w:rPr>
              <m:t>1</m:t>
            </m:r>
          </m:num>
          <m:den>
            <m:r>
              <w:rPr>
                <w:rFonts w:ascii="Cambria Math" w:eastAsia="Cambria Math" w:hAnsi="Cambria Math" w:cs="Cambria Math"/>
                <w:sz w:val="24"/>
                <w:szCs w:val="24"/>
                <w:lang w:val="en-US"/>
              </w:rPr>
              <m:t>k</m:t>
            </m:r>
            <m:r>
              <w:rPr>
                <w:rFonts w:ascii="Cambria Math" w:eastAsia="Cambria Math" w:hAnsi="Cambria Math" w:cs="Cambria Math"/>
                <w:sz w:val="24"/>
                <w:szCs w:val="24"/>
                <w:lang w:val="fr-FR"/>
              </w:rPr>
              <m:t>-1</m:t>
            </m:r>
          </m:den>
        </m:f>
        <m:nary>
          <m:naryPr>
            <m:chr m:val="∑"/>
            <m:grow m:val="1"/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eastAsia="Cambria Math" w:hAnsi="Cambria Math" w:cs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eastAsia="Cambria Math" w:hAnsi="Cambria Math" w:cs="Cambria Math"/>
                <w:sz w:val="24"/>
                <w:szCs w:val="24"/>
                <w:lang w:val="fr-FR"/>
              </w:rPr>
              <m:t>=1</m:t>
            </m:r>
          </m:sub>
          <m:sup>
            <m:r>
              <w:rPr>
                <w:rFonts w:ascii="Cambria Math" w:eastAsia="Cambria Math" w:hAnsi="Cambria Math" w:cs="Cambria Math"/>
                <w:sz w:val="24"/>
                <w:szCs w:val="24"/>
                <w:lang w:val="en-US"/>
              </w:rPr>
              <m:t>k</m:t>
            </m:r>
          </m:sup>
          <m:e>
            <m:sSup>
              <m:sSupPr>
                <m:ctrlPr>
                  <w:rPr>
                    <w:rFonts w:ascii="Cambria Math" w:hAnsi="Cambria Math"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CMMI12"/>
                    <w:sz w:val="24"/>
                    <w:szCs w:val="24"/>
                  </w:rPr>
                  <m:t>β</m:t>
                </m:r>
                <m:r>
                  <w:rPr>
                    <w:rFonts w:ascii="Cambria Math" w:hAnsi="Cambria Math" w:cs="CMMI8"/>
                    <w:sz w:val="16"/>
                    <w:szCs w:val="16"/>
                    <w:lang w:val="en-US"/>
                  </w:rPr>
                  <m:t>j</m:t>
                </m:r>
                <m:ctrlPr>
                  <w:rPr>
                    <w:rFonts w:ascii="Cambria Math" w:hAnsi="Cambria Math" w:cs="CMMI8"/>
                    <w:i/>
                    <w:iCs/>
                    <w:sz w:val="16"/>
                    <w:szCs w:val="16"/>
                    <w:lang w:val="en-US"/>
                  </w:rPr>
                </m:ctrlPr>
              </m:e>
              <m:sup>
                <m:r>
                  <w:rPr>
                    <w:rFonts w:ascii="Cambria Math" w:eastAsia="Cambria Math" w:hAnsi="Cambria Math" w:cs="Cambria Math"/>
                    <w:sz w:val="24"/>
                    <w:szCs w:val="24"/>
                    <w:lang w:val="fr-FR"/>
                  </w:rPr>
                  <m:t>2</m:t>
                </m:r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4"/>
                    <w:lang w:val="en-US"/>
                  </w:rPr>
                </m:ctrlPr>
              </m:sup>
            </m:sSup>
          </m:e>
        </m:nary>
      </m:oMath>
      <w:ins w:id="13" w:author="PF" w:date="2014-12-25T03:47:00Z">
        <w:r w:rsidR="00BC5927" w:rsidRPr="00D12C00">
          <w:rPr>
            <w:rFonts w:eastAsiaTheme="minorEastAsia"/>
            <w:lang w:val="fr-FR"/>
          </w:rPr>
          <w:t xml:space="preserve"> </w:t>
        </w:r>
      </w:ins>
      <w:ins w:id="14" w:author="PF" w:date="2014-12-25T03:56:00Z">
        <w:r w:rsidR="00A311B2" w:rsidRPr="00D12C00">
          <w:rPr>
            <w:rFonts w:eastAsiaTheme="minorEastAsia"/>
            <w:lang w:val="fr-FR"/>
          </w:rPr>
          <w:t xml:space="preserve">  </w:t>
        </w:r>
      </w:ins>
      <w:ins w:id="15" w:author="PF" w:date="2014-12-25T03:48:00Z">
        <w:r w:rsidR="00BC5927" w:rsidRPr="00D12C00">
          <w:rPr>
            <w:lang w:val="fr-FR"/>
          </w:rPr>
          <w:t>(</w:t>
        </w:r>
        <w:proofErr w:type="spellStart"/>
        <w:r w:rsidR="00BC5927" w:rsidRPr="00D12C00">
          <w:rPr>
            <w:b/>
            <w:lang w:val="fr-FR"/>
          </w:rPr>
          <w:t>Vc</w:t>
        </w:r>
        <w:proofErr w:type="spellEnd"/>
        <w:r w:rsidR="00BC5927" w:rsidRPr="00D12C00">
          <w:rPr>
            <w:lang w:val="fr-FR"/>
          </w:rPr>
          <w:t>=0.058, SE=0.020)</w:t>
        </w:r>
      </w:ins>
    </w:p>
    <w:p w:rsidR="005A3030" w:rsidRPr="005A3030" w:rsidRDefault="005A3030" w:rsidP="004E1F73">
      <w:pPr>
        <w:jc w:val="both"/>
        <w:rPr>
          <w:rFonts w:cs="CMMI8"/>
          <w:iCs/>
          <w:lang w:val="en-US"/>
        </w:rPr>
      </w:pPr>
      <w:r>
        <w:rPr>
          <w:rFonts w:cs="CMMI8"/>
          <w:iCs/>
          <w:lang w:val="en-US"/>
        </w:rPr>
        <w:t xml:space="preserve">The centers are </w:t>
      </w:r>
      <w:r w:rsidRPr="005A3030">
        <w:rPr>
          <w:rFonts w:cs="CMMI8"/>
          <w:iCs/>
          <w:lang w:val="en-US"/>
        </w:rPr>
        <w:t>included</w:t>
      </w:r>
      <w:r>
        <w:rPr>
          <w:rFonts w:cs="CMMI8"/>
          <w:iCs/>
          <w:lang w:val="en-US"/>
        </w:rPr>
        <w:t xml:space="preserve"> as fixed effects</w:t>
      </w:r>
      <w:r w:rsidR="00EE5AE7" w:rsidRPr="00EE5AE7">
        <w:rPr>
          <w:rFonts w:cs="CMMI8"/>
          <w:iCs/>
          <w:lang w:val="en-US"/>
        </w:rPr>
        <w:t xml:space="preserve"> using dummy variables with deviation coding (deviations from the grand mean effect of center)</w:t>
      </w:r>
      <w:r w:rsidRPr="005A3030">
        <w:rPr>
          <w:rFonts w:cs="CMMI8"/>
          <w:iCs/>
          <w:lang w:val="en-US"/>
        </w:rPr>
        <w:t>;</w:t>
      </w:r>
      <w:r>
        <w:rPr>
          <w:rFonts w:cs="CMMI8"/>
          <w:iCs/>
          <w:lang w:val="en-US"/>
        </w:rPr>
        <w:t xml:space="preserve"> the between centers variability is estimated in a </w:t>
      </w:r>
      <w:r w:rsidRPr="005A3030">
        <w:rPr>
          <w:rFonts w:cs="CMMI8"/>
          <w:iCs/>
          <w:lang w:val="en-US"/>
        </w:rPr>
        <w:t xml:space="preserve">second </w:t>
      </w:r>
      <w:r>
        <w:rPr>
          <w:rFonts w:cs="CMMI8"/>
          <w:iCs/>
          <w:lang w:val="en-US"/>
        </w:rPr>
        <w:t>step after the parameters of the 2-level model have been estimated</w:t>
      </w:r>
      <w:r w:rsidRPr="005A3030">
        <w:rPr>
          <w:rFonts w:cs="CMMI8"/>
          <w:iCs/>
          <w:lang w:val="en-US"/>
        </w:rPr>
        <w:t>.</w:t>
      </w:r>
    </w:p>
    <w:p w:rsidR="004E1F73" w:rsidRPr="00957747" w:rsidRDefault="004E1F73" w:rsidP="004E1F73">
      <w:pPr>
        <w:jc w:val="both"/>
        <w:rPr>
          <w:rFonts w:eastAsiaTheme="minorEastAsia" w:cs="CMMI8"/>
          <w:iCs/>
          <w:lang w:val="en-US"/>
        </w:rPr>
      </w:pPr>
      <w:r w:rsidRPr="00533DED">
        <w:rPr>
          <w:rFonts w:cs="CMMI8"/>
          <w:b/>
          <w:iCs/>
        </w:rPr>
        <w:t>μ</w:t>
      </w:r>
      <w:r w:rsidRPr="00957747">
        <w:rPr>
          <w:rFonts w:cs="CMMI8"/>
          <w:b/>
          <w:iCs/>
          <w:lang w:val="en-US"/>
        </w:rPr>
        <w:t xml:space="preserve"> </w:t>
      </w:r>
      <w:r w:rsidRPr="00606BBA">
        <w:rPr>
          <w:rFonts w:cs="CMMI8"/>
          <w:iCs/>
          <w:lang w:val="en-US"/>
        </w:rPr>
        <w:t xml:space="preserve">= </w:t>
      </w:r>
      <w:proofErr w:type="spellStart"/>
      <w:r w:rsidRPr="00957747">
        <w:rPr>
          <w:rFonts w:cs="CMMI8"/>
          <w:iCs/>
          <w:lang w:val="en-US"/>
        </w:rPr>
        <w:t>E</w:t>
      </w:r>
      <w:r w:rsidRPr="00957747">
        <w:rPr>
          <w:rFonts w:cs="CMMI8"/>
          <w:iCs/>
          <w:vertAlign w:val="subscript"/>
          <w:lang w:val="en-US"/>
        </w:rPr>
        <w:t>u</w:t>
      </w:r>
      <w:proofErr w:type="spellEnd"/>
      <w:r w:rsidRPr="00957747">
        <w:rPr>
          <w:rFonts w:cs="CMMI8"/>
          <w:iCs/>
          <w:lang w:val="en-US"/>
        </w:rPr>
        <w:t>(</w:t>
      </w:r>
      <w:proofErr w:type="spellStart"/>
      <w:r w:rsidRPr="00957747">
        <w:rPr>
          <w:rFonts w:cs="CMMI8"/>
          <w:iCs/>
          <w:lang w:val="en-US"/>
        </w:rPr>
        <w:t>μ</w:t>
      </w:r>
      <w:r w:rsidRPr="00957747">
        <w:rPr>
          <w:rFonts w:cs="CMMI8"/>
          <w:iCs/>
          <w:vertAlign w:val="subscript"/>
          <w:lang w:val="en-US"/>
        </w:rPr>
        <w:t>ij</w:t>
      </w:r>
      <w:proofErr w:type="spellEnd"/>
      <w:r w:rsidRPr="00957747">
        <w:rPr>
          <w:rFonts w:cs="CMMI8"/>
          <w:iCs/>
          <w:lang w:val="en-US"/>
        </w:rPr>
        <w:t>) = episode frequency marginal expectation</w:t>
      </w:r>
      <m:oMath>
        <m:r>
          <w:rPr>
            <w:rFonts w:ascii="Cambria Math" w:hAnsi="Cambria Math" w:cs="CMMI8"/>
            <w:sz w:val="28"/>
            <w:szCs w:val="28"/>
            <w:lang w:val="en-US"/>
          </w:rPr>
          <m:t>=</m:t>
        </m:r>
        <m:sSup>
          <m:sSupPr>
            <m:ctrlPr>
              <w:rPr>
                <w:rFonts w:ascii="Cambria Math" w:hAnsi="Cambria Math" w:cs="CMMI8"/>
                <w:i/>
                <w:iCs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CMMI8"/>
                <w:sz w:val="28"/>
                <w:szCs w:val="28"/>
              </w:rPr>
              <m:t>e</m:t>
            </m:r>
            <m:ctrlPr>
              <w:rPr>
                <w:rFonts w:ascii="Cambria Math" w:hAnsi="Cambria Math" w:cs="CMMI8"/>
                <w:i/>
                <w:iCs/>
                <w:sz w:val="28"/>
                <w:szCs w:val="28"/>
              </w:rPr>
            </m:ctrlPr>
          </m:e>
          <m:sup>
            <m:r>
              <w:rPr>
                <w:rFonts w:ascii="Cambria Math" w:hAnsi="Cambria Math" w:cs="CMMI8"/>
                <w:sz w:val="28"/>
                <w:szCs w:val="28"/>
              </w:rPr>
              <m:t>β</m:t>
            </m:r>
            <m:r>
              <w:rPr>
                <w:rFonts w:ascii="Cambria Math" w:hAnsi="Cambria Math" w:cs="CMMI8"/>
                <w:sz w:val="28"/>
                <w:szCs w:val="28"/>
                <w:vertAlign w:val="subscript"/>
                <w:lang w:val="en-US"/>
              </w:rPr>
              <m:t>0</m:t>
            </m:r>
            <m:r>
              <w:rPr>
                <w:rFonts w:ascii="Cambria Math" w:hAnsi="Cambria Math" w:cs="CMMI8"/>
                <w:sz w:val="28"/>
                <w:szCs w:val="28"/>
                <w:lang w:val="en-US"/>
              </w:rPr>
              <m:t>+</m:t>
            </m:r>
            <m:f>
              <m:fPr>
                <m:ctrlPr>
                  <w:rPr>
                    <w:rFonts w:ascii="Cambria Math" w:hAnsi="Cambria Math" w:cs="CMMI8"/>
                    <w:i/>
                    <w:iCs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CMMI8"/>
                    <w:sz w:val="28"/>
                    <w:szCs w:val="28"/>
                    <w:lang w:val="en-US"/>
                  </w:rPr>
                  <m:t>Vf+Vc</m:t>
                </m:r>
                <m:ctrlPr>
                  <w:rPr>
                    <w:rFonts w:ascii="Cambria Math" w:hAnsi="Cambria Math" w:cs="CMMI8"/>
                    <w:i/>
                    <w:iCs/>
                    <w:sz w:val="28"/>
                    <w:szCs w:val="28"/>
                  </w:rPr>
                </m:ctrlPr>
              </m:num>
              <m:den>
                <m:r>
                  <w:rPr>
                    <w:rFonts w:ascii="Cambria Math" w:hAnsi="Cambria Math" w:cs="CMMI8"/>
                    <w:sz w:val="28"/>
                    <w:szCs w:val="28"/>
                    <w:lang w:val="en-US"/>
                  </w:rPr>
                  <m:t>2</m:t>
                </m:r>
              </m:den>
            </m:f>
          </m:sup>
        </m:sSup>
      </m:oMath>
      <w:ins w:id="16" w:author="PF" w:date="2014-12-25T03:48:00Z">
        <w:r w:rsidR="00BC5927" w:rsidRPr="00D12C00">
          <w:rPr>
            <w:rFonts w:eastAsiaTheme="minorEastAsia" w:cs="CMMI8"/>
            <w:iCs/>
            <w:lang w:val="en-US"/>
          </w:rPr>
          <w:t xml:space="preserve"> </w:t>
        </w:r>
      </w:ins>
      <w:ins w:id="17" w:author="PF" w:date="2014-12-25T03:56:00Z">
        <w:r w:rsidR="00A311B2" w:rsidRPr="00D12C00">
          <w:rPr>
            <w:rFonts w:eastAsiaTheme="minorEastAsia" w:cs="CMMI8"/>
            <w:iCs/>
            <w:lang w:val="en-US"/>
          </w:rPr>
          <w:t xml:space="preserve">   </w:t>
        </w:r>
      </w:ins>
      <w:ins w:id="18" w:author="PF" w:date="2014-12-25T03:48:00Z">
        <w:r w:rsidR="00BC5927" w:rsidRPr="00D12C00">
          <w:rPr>
            <w:lang w:val="en-US"/>
          </w:rPr>
          <w:t>(</w:t>
        </w:r>
        <w:r w:rsidR="00BC5927" w:rsidRPr="00D12C00">
          <w:rPr>
            <w:b/>
          </w:rPr>
          <w:t>μ</w:t>
        </w:r>
        <w:r w:rsidR="00BC5927" w:rsidRPr="00D12C00">
          <w:rPr>
            <w:lang w:val="en-US"/>
          </w:rPr>
          <w:t>=0.268, SE=0.013)</w:t>
        </w:r>
      </w:ins>
    </w:p>
    <w:p w:rsidR="004E1F73" w:rsidRPr="00FE2221" w:rsidRDefault="004E1F73" w:rsidP="004E1F73">
      <w:pPr>
        <w:jc w:val="both"/>
        <w:rPr>
          <w:rFonts w:eastAsiaTheme="minorEastAsia" w:cs="CMMI8"/>
          <w:iCs/>
          <w:lang w:val="en-US"/>
        </w:rPr>
      </w:pPr>
      <w:proofErr w:type="gramStart"/>
      <w:r w:rsidRPr="00FE2221">
        <w:rPr>
          <w:rFonts w:eastAsiaTheme="minorEastAsia" w:cs="CMMI8"/>
          <w:iCs/>
          <w:lang w:val="en-US"/>
        </w:rPr>
        <w:t>where</w:t>
      </w:r>
      <w:proofErr w:type="gramEnd"/>
      <w:r w:rsidRPr="00FE2221">
        <w:rPr>
          <w:rFonts w:eastAsiaTheme="minorEastAsia" w:cs="CMMI8"/>
          <w:iCs/>
          <w:lang w:val="en-US"/>
        </w:rPr>
        <w:t>:</w:t>
      </w:r>
    </w:p>
    <w:p w:rsidR="004E1F73" w:rsidRPr="00A52B7A" w:rsidRDefault="004E1F73" w:rsidP="004E1F73">
      <w:pPr>
        <w:jc w:val="both"/>
        <w:rPr>
          <w:rFonts w:eastAsiaTheme="minorEastAsia" w:cs="CMMI8"/>
          <w:iCs/>
          <w:lang w:val="en-US"/>
        </w:rPr>
      </w:pPr>
      <w:r w:rsidRPr="00957747">
        <w:rPr>
          <w:rFonts w:ascii="Cambria Math" w:hAnsi="Cambria Math" w:cs="CMMI12"/>
          <w:i/>
          <w:iCs/>
          <w:sz w:val="24"/>
          <w:szCs w:val="24"/>
        </w:rPr>
        <w:t>β</w:t>
      </w:r>
      <w:r w:rsidRPr="00957747">
        <w:rPr>
          <w:rFonts w:ascii="Cambria Math" w:hAnsi="Cambria Math" w:cs="CMMI12"/>
          <w:i/>
          <w:iCs/>
          <w:sz w:val="24"/>
          <w:szCs w:val="24"/>
          <w:vertAlign w:val="subscript"/>
          <w:lang w:val="en-US"/>
        </w:rPr>
        <w:t>0</w:t>
      </w:r>
      <w:r w:rsidRPr="004C23DE">
        <w:rPr>
          <w:rFonts w:ascii="CMMI12" w:hAnsi="CMMI12" w:cs="CMMI12"/>
          <w:i/>
          <w:iCs/>
          <w:sz w:val="24"/>
          <w:szCs w:val="24"/>
          <w:lang w:val="en-US"/>
        </w:rPr>
        <w:t xml:space="preserve"> </w:t>
      </w:r>
      <w:r w:rsidRPr="00957747">
        <w:rPr>
          <w:rFonts w:eastAsiaTheme="minorEastAsia" w:cs="CMMI8"/>
          <w:iCs/>
          <w:lang w:val="en-US"/>
        </w:rPr>
        <w:t xml:space="preserve">= </w:t>
      </w:r>
      <w:r w:rsidR="006E2018">
        <w:rPr>
          <w:lang w:val="en-US"/>
        </w:rPr>
        <w:t>intercept</w:t>
      </w:r>
      <w:r w:rsidRPr="00957747">
        <w:rPr>
          <w:rFonts w:eastAsiaTheme="minorEastAsia" w:cs="CMMI8"/>
          <w:iCs/>
          <w:lang w:val="en-US"/>
        </w:rPr>
        <w:t>,</w:t>
      </w:r>
    </w:p>
    <w:p w:rsidR="00A52B7A" w:rsidRPr="00A52B7A" w:rsidRDefault="00A52B7A" w:rsidP="004E1F73">
      <w:pPr>
        <w:jc w:val="both"/>
        <w:rPr>
          <w:rFonts w:eastAsiaTheme="minorEastAsia" w:cs="CMMI8"/>
          <w:iCs/>
          <w:lang w:val="en-US"/>
        </w:rPr>
      </w:pPr>
      <w:proofErr w:type="gramStart"/>
      <w:r w:rsidRPr="00A52B7A">
        <w:rPr>
          <w:rFonts w:eastAsiaTheme="minorEastAsia" w:cs="CMMI8"/>
          <w:i/>
          <w:iCs/>
          <w:lang w:val="en-US"/>
        </w:rPr>
        <w:t>j</w:t>
      </w:r>
      <w:proofErr w:type="gramEnd"/>
      <w:r w:rsidRPr="00A52B7A">
        <w:rPr>
          <w:rFonts w:eastAsiaTheme="minorEastAsia" w:cs="CMMI8"/>
          <w:i/>
          <w:iCs/>
          <w:lang w:val="en-US"/>
        </w:rPr>
        <w:t xml:space="preserve"> </w:t>
      </w:r>
      <w:r w:rsidRPr="00A52B7A">
        <w:rPr>
          <w:rFonts w:eastAsiaTheme="minorEastAsia" w:cs="CMMI8"/>
          <w:iCs/>
          <w:lang w:val="en-US"/>
        </w:rPr>
        <w:t xml:space="preserve">represents centers </w:t>
      </w:r>
      <w:r w:rsidRPr="00957747">
        <w:rPr>
          <w:rFonts w:cs="CMMI8"/>
          <w:iCs/>
          <w:lang w:val="en-US"/>
        </w:rPr>
        <w:t>(</w:t>
      </w:r>
      <w:r w:rsidRPr="00957747">
        <w:rPr>
          <w:rFonts w:cs="CMMI8"/>
          <w:i/>
          <w:iCs/>
          <w:lang w:val="en-US"/>
        </w:rPr>
        <w:t>j=1</w:t>
      </w:r>
      <w:r w:rsidRPr="00350F17">
        <w:rPr>
          <w:rFonts w:cs="CMMI8"/>
          <w:i/>
          <w:iCs/>
          <w:lang w:val="en-US"/>
        </w:rPr>
        <w:t xml:space="preserve"> to </w:t>
      </w:r>
      <m:oMath>
        <m:r>
          <w:rPr>
            <w:rFonts w:ascii="Cambria Math" w:eastAsia="Cambria Math" w:hAnsi="Cambria Math" w:cs="Cambria Math"/>
            <w:sz w:val="24"/>
            <w:szCs w:val="24"/>
            <w:lang w:val="en-US"/>
          </w:rPr>
          <m:t>k</m:t>
        </m:r>
      </m:oMath>
      <w:r w:rsidRPr="00957747">
        <w:rPr>
          <w:rFonts w:cs="CMMI8"/>
          <w:iCs/>
          <w:lang w:val="en-US"/>
        </w:rPr>
        <w:t>)</w:t>
      </w:r>
      <w:r w:rsidRPr="00A52B7A">
        <w:rPr>
          <w:rFonts w:cs="CMMI8"/>
          <w:iCs/>
          <w:lang w:val="en-US"/>
        </w:rPr>
        <w:t>,</w:t>
      </w:r>
    </w:p>
    <w:p w:rsidR="004E1F73" w:rsidRPr="00A44D85" w:rsidRDefault="004E1F73" w:rsidP="004E1F73">
      <w:pPr>
        <w:jc w:val="both"/>
        <w:rPr>
          <w:rFonts w:cs="CMMI8"/>
          <w:iCs/>
          <w:lang w:val="en-US"/>
        </w:rPr>
      </w:pPr>
      <w:r w:rsidRPr="009A4FB7">
        <w:rPr>
          <w:rFonts w:ascii="Cambria Math" w:hAnsi="Cambria Math" w:cs="CMMI12"/>
          <w:i/>
          <w:iCs/>
          <w:sz w:val="24"/>
          <w:szCs w:val="24"/>
        </w:rPr>
        <w:t>β</w:t>
      </w:r>
      <w:r w:rsidRPr="009A4FB7">
        <w:rPr>
          <w:rFonts w:ascii="Cambria Math" w:hAnsi="Cambria Math" w:cs="CMMI8"/>
          <w:i/>
          <w:iCs/>
          <w:sz w:val="24"/>
          <w:szCs w:val="24"/>
          <w:vertAlign w:val="subscript"/>
          <w:lang w:val="en-US"/>
        </w:rPr>
        <w:t>j</w:t>
      </w:r>
      <w:r w:rsidRPr="009A4FB7">
        <w:rPr>
          <w:rFonts w:ascii="Cambria Math" w:hAnsi="Cambria Math" w:cs="CMMI8"/>
          <w:iCs/>
          <w:sz w:val="24"/>
          <w:szCs w:val="24"/>
          <w:lang w:val="en-US"/>
        </w:rPr>
        <w:t xml:space="preserve"> </w:t>
      </w:r>
      <w:r w:rsidRPr="00957747">
        <w:rPr>
          <w:rFonts w:cs="CMMI8"/>
          <w:iCs/>
          <w:lang w:val="en-US"/>
        </w:rPr>
        <w:t xml:space="preserve">= </w:t>
      </w:r>
      <w:r w:rsidRPr="00BD07C6">
        <w:rPr>
          <w:rFonts w:cs="CMMI8"/>
          <w:iCs/>
          <w:lang w:val="en-US"/>
        </w:rPr>
        <w:t xml:space="preserve">deviation </w:t>
      </w:r>
      <w:r w:rsidR="00A44D85" w:rsidRPr="00BD07C6">
        <w:rPr>
          <w:rFonts w:cs="CMMI8"/>
          <w:iCs/>
          <w:lang w:val="en-US"/>
        </w:rPr>
        <w:t xml:space="preserve">of center </w:t>
      </w:r>
      <w:r w:rsidR="00A44D85" w:rsidRPr="00957747">
        <w:rPr>
          <w:rFonts w:cs="CMMI8"/>
          <w:i/>
          <w:iCs/>
          <w:lang w:val="en-US"/>
        </w:rPr>
        <w:t xml:space="preserve">j </w:t>
      </w:r>
      <w:r w:rsidRPr="00BD07C6">
        <w:rPr>
          <w:rFonts w:cs="CMMI8"/>
          <w:iCs/>
          <w:lang w:val="en-US"/>
        </w:rPr>
        <w:t xml:space="preserve">from the </w:t>
      </w:r>
      <w:r w:rsidR="00A44D85" w:rsidRPr="00A44D85">
        <w:rPr>
          <w:rFonts w:cs="CMMI8"/>
          <w:iCs/>
          <w:lang w:val="en-US"/>
        </w:rPr>
        <w:t xml:space="preserve">grand </w:t>
      </w:r>
      <w:r w:rsidRPr="00BD07C6">
        <w:rPr>
          <w:rFonts w:cs="CMMI8"/>
          <w:iCs/>
          <w:lang w:val="en-US"/>
        </w:rPr>
        <w:t>mean effect</w:t>
      </w:r>
      <w:r w:rsidR="00A44D85" w:rsidRPr="00A44D85">
        <w:rPr>
          <w:rFonts w:cs="CMMI8"/>
          <w:iCs/>
          <w:lang w:val="en-US"/>
        </w:rPr>
        <w:t xml:space="preserve"> of center, so that </w:t>
      </w:r>
      <m:oMath>
        <m:nary>
          <m:naryPr>
            <m:chr m:val="∑"/>
            <m:grow m:val="1"/>
            <m:ctrlPr>
              <w:rPr>
                <w:rFonts w:ascii="Cambria Math" w:hAnsi="Cambria Math"/>
                <w:i/>
                <w:sz w:val="28"/>
                <w:szCs w:val="24"/>
                <w:lang w:val="en-US"/>
              </w:rPr>
            </m:ctrlPr>
          </m:naryPr>
          <m:sub>
            <m:r>
              <w:rPr>
                <w:rFonts w:ascii="Cambria Math" w:eastAsia="Cambria Math" w:hAnsi="Cambria Math" w:cs="Cambria Math"/>
                <w:sz w:val="28"/>
                <w:szCs w:val="24"/>
                <w:lang w:val="en-US"/>
              </w:rPr>
              <m:t>j=1</m:t>
            </m:r>
          </m:sub>
          <m:sup>
            <m:r>
              <w:rPr>
                <w:rFonts w:ascii="Cambria Math" w:eastAsia="Cambria Math" w:hAnsi="Cambria Math" w:cs="Cambria Math"/>
                <w:sz w:val="28"/>
                <w:szCs w:val="24"/>
                <w:lang w:val="en-US"/>
              </w:rPr>
              <m:t>k</m:t>
            </m:r>
          </m:sup>
          <m:e>
            <m:r>
              <w:rPr>
                <w:rFonts w:ascii="Cambria Math" w:hAnsi="Cambria Math" w:cs="CMMI12"/>
                <w:sz w:val="28"/>
                <w:szCs w:val="24"/>
              </w:rPr>
              <m:t>β</m:t>
            </m:r>
            <m:r>
              <w:rPr>
                <w:rFonts w:ascii="Cambria Math" w:hAnsi="Cambria Math" w:cs="CMMI8"/>
                <w:sz w:val="18"/>
                <w:szCs w:val="16"/>
                <w:lang w:val="en-US"/>
              </w:rPr>
              <m:t>j</m:t>
            </m:r>
          </m:e>
        </m:nary>
      </m:oMath>
      <w:r w:rsidR="00A44D85" w:rsidRPr="00A44D85">
        <w:rPr>
          <w:rFonts w:cs="CMMI8"/>
          <w:iCs/>
          <w:lang w:val="en-US"/>
        </w:rPr>
        <w:t>=</w:t>
      </w:r>
      <w:r w:rsidR="00A52B7A" w:rsidRPr="00A52B7A">
        <w:rPr>
          <w:rFonts w:cs="CMMI8"/>
          <w:iCs/>
          <w:lang w:val="en-US"/>
        </w:rPr>
        <w:t xml:space="preserve"> </w:t>
      </w:r>
      <w:r w:rsidR="00A44D85" w:rsidRPr="00A44D85">
        <w:rPr>
          <w:rFonts w:cs="CMMI8"/>
          <w:iCs/>
          <w:lang w:val="en-US"/>
        </w:rPr>
        <w:t>0</w:t>
      </w:r>
    </w:p>
    <w:p w:rsidR="004E1F73" w:rsidRPr="00957747" w:rsidRDefault="004E1F73" w:rsidP="004E1F73">
      <w:pPr>
        <w:jc w:val="both"/>
        <w:rPr>
          <w:rFonts w:ascii="Cambria Math" w:hAnsi="Cambria Math" w:cs="CMMI12"/>
          <w:iCs/>
          <w:sz w:val="24"/>
          <w:szCs w:val="24"/>
          <w:lang w:val="en-US"/>
        </w:rPr>
      </w:pPr>
      <m:oMath>
        <m:r>
          <w:rPr>
            <w:rFonts w:ascii="Cambria Math" w:eastAsia="Cambria Math" w:hAnsi="Cambria Math" w:cs="Cambria Math"/>
            <w:sz w:val="24"/>
            <w:szCs w:val="24"/>
            <w:lang w:val="en-US"/>
          </w:rPr>
          <m:t>k</m:t>
        </m:r>
      </m:oMath>
      <w:r w:rsidRPr="00957747">
        <w:rPr>
          <w:rFonts w:cs="CMMI8"/>
          <w:i/>
          <w:iCs/>
          <w:lang w:val="en-US"/>
        </w:rPr>
        <w:t xml:space="preserve"> </w:t>
      </w:r>
      <w:r w:rsidRPr="00957747">
        <w:rPr>
          <w:rFonts w:cs="CMMI8"/>
          <w:iCs/>
          <w:lang w:val="en-US"/>
        </w:rPr>
        <w:t xml:space="preserve">= </w:t>
      </w:r>
      <w:r>
        <w:rPr>
          <w:rFonts w:cs="CMMI8"/>
          <w:iCs/>
          <w:lang w:val="en-US"/>
        </w:rPr>
        <w:t>number of centers</w:t>
      </w:r>
      <w:r w:rsidRPr="00957747">
        <w:rPr>
          <w:rFonts w:cs="CMMI8"/>
          <w:iCs/>
          <w:lang w:val="en-US"/>
        </w:rPr>
        <w:t xml:space="preserve"> (</w:t>
      </w:r>
      <m:oMath>
        <m:r>
          <w:rPr>
            <w:rFonts w:ascii="Cambria Math" w:eastAsia="Cambria Math" w:hAnsi="Cambria Math" w:cs="Cambria Math"/>
            <w:sz w:val="24"/>
            <w:szCs w:val="24"/>
            <w:lang w:val="en-US"/>
          </w:rPr>
          <m:t>k</m:t>
        </m:r>
      </m:oMath>
      <w:r w:rsidRPr="00957747">
        <w:rPr>
          <w:rFonts w:cs="CMMI8"/>
          <w:iCs/>
          <w:lang w:val="en-US"/>
        </w:rPr>
        <w:t>=8)</w:t>
      </w:r>
      <w:r w:rsidRPr="00957747">
        <w:rPr>
          <w:rFonts w:ascii="Cambria Math" w:hAnsi="Cambria Math" w:cs="CMMI12"/>
          <w:iCs/>
          <w:sz w:val="24"/>
          <w:szCs w:val="24"/>
          <w:lang w:val="en-US"/>
        </w:rPr>
        <w:t>,</w:t>
      </w:r>
    </w:p>
    <w:p w:rsidR="004E1F73" w:rsidRPr="002F6D82" w:rsidRDefault="004E1F73" w:rsidP="004E1F73">
      <w:pPr>
        <w:jc w:val="both"/>
        <w:rPr>
          <w:lang w:val="en-US"/>
        </w:rPr>
      </w:pPr>
      <w:proofErr w:type="spellStart"/>
      <w:r w:rsidRPr="00957747">
        <w:rPr>
          <w:rFonts w:ascii="Cambria Math" w:hAnsi="Cambria Math"/>
          <w:i/>
          <w:sz w:val="24"/>
          <w:szCs w:val="24"/>
          <w:lang w:val="en-US"/>
        </w:rPr>
        <w:t>X</w:t>
      </w:r>
      <w:r w:rsidRPr="00957747">
        <w:rPr>
          <w:rFonts w:ascii="Cambria Math" w:hAnsi="Cambria Math"/>
          <w:i/>
          <w:sz w:val="24"/>
          <w:szCs w:val="24"/>
          <w:vertAlign w:val="subscript"/>
          <w:lang w:val="en-US"/>
        </w:rPr>
        <w:t>j</w:t>
      </w:r>
      <w:proofErr w:type="spellEnd"/>
      <w:r w:rsidRPr="00957747">
        <w:rPr>
          <w:rFonts w:ascii="Cambria Math" w:hAnsi="Cambria Math"/>
          <w:sz w:val="24"/>
          <w:szCs w:val="24"/>
          <w:lang w:val="en-US"/>
        </w:rPr>
        <w:t xml:space="preserve"> </w:t>
      </w:r>
      <w:r w:rsidRPr="00957747">
        <w:rPr>
          <w:lang w:val="en-US"/>
        </w:rPr>
        <w:t>= center dummy variable</w:t>
      </w:r>
      <w:r w:rsidR="00B405CA" w:rsidRPr="00B405CA">
        <w:rPr>
          <w:lang w:val="en-US"/>
        </w:rPr>
        <w:t xml:space="preserve"> </w:t>
      </w:r>
      <w:r w:rsidR="00A52B7A" w:rsidRPr="00A52B7A">
        <w:rPr>
          <w:lang w:val="en-US"/>
        </w:rPr>
        <w:t>(</w:t>
      </w:r>
      <w:r w:rsidR="00B405CA" w:rsidRPr="00B405CA">
        <w:rPr>
          <w:lang w:val="en-US"/>
        </w:rPr>
        <w:t>using deviation coding</w:t>
      </w:r>
      <w:r w:rsidR="00A52B7A" w:rsidRPr="00A52B7A">
        <w:rPr>
          <w:lang w:val="en-US"/>
        </w:rPr>
        <w:t>)</w:t>
      </w:r>
      <w:r w:rsidRPr="00957747">
        <w:rPr>
          <w:lang w:val="en-US"/>
        </w:rPr>
        <w:t xml:space="preserve">, </w:t>
      </w:r>
    </w:p>
    <w:p w:rsidR="00A52B7A" w:rsidRPr="00A52B7A" w:rsidRDefault="00A52B7A" w:rsidP="004E1F73">
      <w:pPr>
        <w:jc w:val="both"/>
        <w:rPr>
          <w:lang w:val="en-US"/>
        </w:rPr>
      </w:pPr>
      <w:proofErr w:type="spellStart"/>
      <w:proofErr w:type="gramStart"/>
      <w:r w:rsidRPr="00A52B7A">
        <w:rPr>
          <w:i/>
          <w:lang w:val="en-US"/>
        </w:rPr>
        <w:t>i</w:t>
      </w:r>
      <w:proofErr w:type="spellEnd"/>
      <w:proofErr w:type="gramEnd"/>
      <w:r w:rsidRPr="00A52B7A">
        <w:rPr>
          <w:i/>
          <w:lang w:val="en-US"/>
        </w:rPr>
        <w:t xml:space="preserve"> </w:t>
      </w:r>
      <w:r w:rsidRPr="00A52B7A">
        <w:rPr>
          <w:lang w:val="en-US"/>
        </w:rPr>
        <w:t xml:space="preserve">represents families </w:t>
      </w:r>
      <w:r w:rsidRPr="00957747">
        <w:rPr>
          <w:lang w:val="en-US"/>
        </w:rPr>
        <w:t>(</w:t>
      </w:r>
      <w:proofErr w:type="spellStart"/>
      <w:r w:rsidRPr="00957747">
        <w:rPr>
          <w:i/>
          <w:lang w:val="en-US"/>
        </w:rPr>
        <w:t>i</w:t>
      </w:r>
      <w:proofErr w:type="spellEnd"/>
      <w:r>
        <w:rPr>
          <w:lang w:val="en-US"/>
        </w:rPr>
        <w:t>=1</w:t>
      </w:r>
      <w:r w:rsidRPr="00350F17">
        <w:rPr>
          <w:lang w:val="en-US"/>
        </w:rPr>
        <w:t xml:space="preserve"> to </w:t>
      </w:r>
      <w:r w:rsidRPr="00680E91">
        <w:rPr>
          <w:lang w:val="en-US"/>
        </w:rPr>
        <w:t>691</w:t>
      </w:r>
      <w:r w:rsidRPr="00957747">
        <w:rPr>
          <w:lang w:val="en-US"/>
        </w:rPr>
        <w:t>)</w:t>
      </w:r>
      <w:r w:rsidRPr="00A52B7A">
        <w:rPr>
          <w:lang w:val="en-US"/>
        </w:rPr>
        <w:t>,</w:t>
      </w:r>
    </w:p>
    <w:p w:rsidR="004E1F73" w:rsidRPr="00957747" w:rsidRDefault="004E1F73" w:rsidP="004E1F73">
      <w:pPr>
        <w:jc w:val="both"/>
        <w:rPr>
          <w:rFonts w:eastAsiaTheme="minorEastAsia" w:cs="CMMI8"/>
          <w:iCs/>
          <w:lang w:val="en-US"/>
        </w:rPr>
      </w:pPr>
      <w:proofErr w:type="spellStart"/>
      <w:proofErr w:type="gramStart"/>
      <w:r w:rsidRPr="00957747">
        <w:rPr>
          <w:rFonts w:ascii="Cambria Math" w:hAnsi="Cambria Math"/>
          <w:i/>
          <w:sz w:val="24"/>
          <w:szCs w:val="24"/>
          <w:lang w:val="en-US"/>
        </w:rPr>
        <w:t>u</w:t>
      </w:r>
      <w:r w:rsidRPr="00957747">
        <w:rPr>
          <w:rFonts w:ascii="Cambria Math" w:hAnsi="Cambria Math"/>
          <w:i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957747">
        <w:rPr>
          <w:rFonts w:ascii="Cambria Math" w:hAnsi="Cambria Math"/>
          <w:sz w:val="24"/>
          <w:szCs w:val="24"/>
          <w:lang w:val="en-US"/>
        </w:rPr>
        <w:t xml:space="preserve"> </w:t>
      </w:r>
      <w:r w:rsidRPr="009A4FB7">
        <w:rPr>
          <w:lang w:val="en-US"/>
        </w:rPr>
        <w:t xml:space="preserve">= </w:t>
      </w:r>
      <w:r w:rsidRPr="00957747">
        <w:rPr>
          <w:lang w:val="en-US"/>
        </w:rPr>
        <w:t xml:space="preserve">family </w:t>
      </w:r>
      <w:proofErr w:type="spellStart"/>
      <w:r w:rsidRPr="00957747">
        <w:rPr>
          <w:i/>
          <w:lang w:val="en-US"/>
        </w:rPr>
        <w:t>i</w:t>
      </w:r>
      <w:proofErr w:type="spellEnd"/>
      <w:r w:rsidRPr="00957747">
        <w:rPr>
          <w:lang w:val="en-US"/>
        </w:rPr>
        <w:t xml:space="preserve"> random effect </w:t>
      </w:r>
    </w:p>
    <w:p w:rsidR="004E1F73" w:rsidRPr="00957747" w:rsidRDefault="004E1F73" w:rsidP="004E1F73">
      <w:pPr>
        <w:jc w:val="both"/>
        <w:rPr>
          <w:rFonts w:eastAsiaTheme="minorEastAsia" w:cs="CMMI8"/>
          <w:iCs/>
          <w:lang w:val="en-US"/>
        </w:rPr>
      </w:pPr>
    </w:p>
    <w:p w:rsidR="004E1F73" w:rsidRPr="00957747" w:rsidRDefault="004E1F73" w:rsidP="004E1F73">
      <w:pPr>
        <w:rPr>
          <w:i/>
          <w:lang w:val="en-US"/>
        </w:rPr>
      </w:pPr>
    </w:p>
    <w:p w:rsidR="004E1F73" w:rsidRPr="00680E91" w:rsidRDefault="004E1F73">
      <w:pPr>
        <w:rPr>
          <w:b/>
          <w:lang w:val="en-US"/>
        </w:rPr>
      </w:pPr>
    </w:p>
    <w:sectPr w:rsidR="004E1F73" w:rsidRPr="00680E91" w:rsidSect="006C784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MMI8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MMI12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2"/>
  </w:compat>
  <w:rsids>
    <w:rsidRoot w:val="000A68BB"/>
    <w:rsid w:val="0000199E"/>
    <w:rsid w:val="000034B1"/>
    <w:rsid w:val="00007255"/>
    <w:rsid w:val="00010A24"/>
    <w:rsid w:val="00010F2A"/>
    <w:rsid w:val="00011905"/>
    <w:rsid w:val="0001792B"/>
    <w:rsid w:val="00025358"/>
    <w:rsid w:val="00025817"/>
    <w:rsid w:val="00025A83"/>
    <w:rsid w:val="00027777"/>
    <w:rsid w:val="00033C49"/>
    <w:rsid w:val="00044C75"/>
    <w:rsid w:val="00045C5D"/>
    <w:rsid w:val="00054B6E"/>
    <w:rsid w:val="00061A55"/>
    <w:rsid w:val="00062CB2"/>
    <w:rsid w:val="000633DD"/>
    <w:rsid w:val="00066A33"/>
    <w:rsid w:val="00067EAB"/>
    <w:rsid w:val="00073350"/>
    <w:rsid w:val="000769CA"/>
    <w:rsid w:val="00081F8C"/>
    <w:rsid w:val="00083999"/>
    <w:rsid w:val="000846E0"/>
    <w:rsid w:val="000960BF"/>
    <w:rsid w:val="00096436"/>
    <w:rsid w:val="000A2BC6"/>
    <w:rsid w:val="000A68BB"/>
    <w:rsid w:val="000B758B"/>
    <w:rsid w:val="000B7591"/>
    <w:rsid w:val="000C125F"/>
    <w:rsid w:val="000C3743"/>
    <w:rsid w:val="000C3F42"/>
    <w:rsid w:val="000D06C8"/>
    <w:rsid w:val="000D2787"/>
    <w:rsid w:val="000D474E"/>
    <w:rsid w:val="000D5123"/>
    <w:rsid w:val="000D6A9F"/>
    <w:rsid w:val="000E4D3F"/>
    <w:rsid w:val="000F03CA"/>
    <w:rsid w:val="000F09BC"/>
    <w:rsid w:val="000F51F2"/>
    <w:rsid w:val="001024F2"/>
    <w:rsid w:val="00103CC4"/>
    <w:rsid w:val="00106C2F"/>
    <w:rsid w:val="00112EB7"/>
    <w:rsid w:val="001162CC"/>
    <w:rsid w:val="001277BE"/>
    <w:rsid w:val="00127A94"/>
    <w:rsid w:val="00147D7E"/>
    <w:rsid w:val="00166841"/>
    <w:rsid w:val="001805D2"/>
    <w:rsid w:val="00183657"/>
    <w:rsid w:val="00190E3B"/>
    <w:rsid w:val="00191536"/>
    <w:rsid w:val="00192625"/>
    <w:rsid w:val="00195266"/>
    <w:rsid w:val="001A4E98"/>
    <w:rsid w:val="001A533C"/>
    <w:rsid w:val="001A58BE"/>
    <w:rsid w:val="001A70B9"/>
    <w:rsid w:val="001B0D80"/>
    <w:rsid w:val="001B11DE"/>
    <w:rsid w:val="001B4837"/>
    <w:rsid w:val="001B5EB8"/>
    <w:rsid w:val="001B7339"/>
    <w:rsid w:val="001C5F47"/>
    <w:rsid w:val="001C772B"/>
    <w:rsid w:val="001D301B"/>
    <w:rsid w:val="001D47F9"/>
    <w:rsid w:val="001D7484"/>
    <w:rsid w:val="001E226D"/>
    <w:rsid w:val="001E5FC3"/>
    <w:rsid w:val="001F04F5"/>
    <w:rsid w:val="001F14B0"/>
    <w:rsid w:val="001F511F"/>
    <w:rsid w:val="001F536D"/>
    <w:rsid w:val="0020131C"/>
    <w:rsid w:val="00201DE5"/>
    <w:rsid w:val="00202DAC"/>
    <w:rsid w:val="002105BF"/>
    <w:rsid w:val="00215244"/>
    <w:rsid w:val="00217FFE"/>
    <w:rsid w:val="00226279"/>
    <w:rsid w:val="002278C0"/>
    <w:rsid w:val="00234C17"/>
    <w:rsid w:val="002358E0"/>
    <w:rsid w:val="00242448"/>
    <w:rsid w:val="00245B9A"/>
    <w:rsid w:val="00250126"/>
    <w:rsid w:val="002520BB"/>
    <w:rsid w:val="00252198"/>
    <w:rsid w:val="002521B9"/>
    <w:rsid w:val="0025709B"/>
    <w:rsid w:val="00262FCE"/>
    <w:rsid w:val="002722B3"/>
    <w:rsid w:val="00272DAE"/>
    <w:rsid w:val="00286EB4"/>
    <w:rsid w:val="002900ED"/>
    <w:rsid w:val="00290B6B"/>
    <w:rsid w:val="002A0A55"/>
    <w:rsid w:val="002A4B7E"/>
    <w:rsid w:val="002A5ECC"/>
    <w:rsid w:val="002B327F"/>
    <w:rsid w:val="002B5519"/>
    <w:rsid w:val="002B5805"/>
    <w:rsid w:val="002C4C0A"/>
    <w:rsid w:val="002C52BD"/>
    <w:rsid w:val="002C5F27"/>
    <w:rsid w:val="002C7807"/>
    <w:rsid w:val="002D0AE4"/>
    <w:rsid w:val="002D1875"/>
    <w:rsid w:val="002D198D"/>
    <w:rsid w:val="002D19E4"/>
    <w:rsid w:val="002D6F94"/>
    <w:rsid w:val="002E0F45"/>
    <w:rsid w:val="002E21FF"/>
    <w:rsid w:val="002E22D5"/>
    <w:rsid w:val="002E2915"/>
    <w:rsid w:val="002F6D82"/>
    <w:rsid w:val="002F6F07"/>
    <w:rsid w:val="00304DDB"/>
    <w:rsid w:val="0030775C"/>
    <w:rsid w:val="00314438"/>
    <w:rsid w:val="003149E4"/>
    <w:rsid w:val="0031534D"/>
    <w:rsid w:val="0032473B"/>
    <w:rsid w:val="00333F9E"/>
    <w:rsid w:val="00335D9B"/>
    <w:rsid w:val="00336D69"/>
    <w:rsid w:val="00336FDF"/>
    <w:rsid w:val="0034012C"/>
    <w:rsid w:val="00341ECC"/>
    <w:rsid w:val="0034356C"/>
    <w:rsid w:val="00343AFD"/>
    <w:rsid w:val="00343F51"/>
    <w:rsid w:val="00344041"/>
    <w:rsid w:val="003505E5"/>
    <w:rsid w:val="00350F17"/>
    <w:rsid w:val="00354D46"/>
    <w:rsid w:val="00357E7E"/>
    <w:rsid w:val="00366D8E"/>
    <w:rsid w:val="00373D69"/>
    <w:rsid w:val="00381E1A"/>
    <w:rsid w:val="00382883"/>
    <w:rsid w:val="00385759"/>
    <w:rsid w:val="00391B1F"/>
    <w:rsid w:val="0039776F"/>
    <w:rsid w:val="003A0684"/>
    <w:rsid w:val="003B44D1"/>
    <w:rsid w:val="003B4827"/>
    <w:rsid w:val="003C7978"/>
    <w:rsid w:val="003D2644"/>
    <w:rsid w:val="003D26E6"/>
    <w:rsid w:val="003D35B1"/>
    <w:rsid w:val="003D4E8D"/>
    <w:rsid w:val="003D6542"/>
    <w:rsid w:val="003E2033"/>
    <w:rsid w:val="003E4535"/>
    <w:rsid w:val="003E78FD"/>
    <w:rsid w:val="003E79C0"/>
    <w:rsid w:val="003F6034"/>
    <w:rsid w:val="0042233C"/>
    <w:rsid w:val="004331B0"/>
    <w:rsid w:val="004432FB"/>
    <w:rsid w:val="00450051"/>
    <w:rsid w:val="00453BD1"/>
    <w:rsid w:val="00461059"/>
    <w:rsid w:val="004610E4"/>
    <w:rsid w:val="0046673D"/>
    <w:rsid w:val="00466893"/>
    <w:rsid w:val="0048288B"/>
    <w:rsid w:val="00482B5B"/>
    <w:rsid w:val="00483F18"/>
    <w:rsid w:val="004843A7"/>
    <w:rsid w:val="00485650"/>
    <w:rsid w:val="004872FD"/>
    <w:rsid w:val="0049082B"/>
    <w:rsid w:val="004A07FC"/>
    <w:rsid w:val="004A1E25"/>
    <w:rsid w:val="004B0B53"/>
    <w:rsid w:val="004B1C21"/>
    <w:rsid w:val="004B1C70"/>
    <w:rsid w:val="004B4614"/>
    <w:rsid w:val="004B5816"/>
    <w:rsid w:val="004B6DF8"/>
    <w:rsid w:val="004C234F"/>
    <w:rsid w:val="004C23DE"/>
    <w:rsid w:val="004C332A"/>
    <w:rsid w:val="004C5426"/>
    <w:rsid w:val="004C62C7"/>
    <w:rsid w:val="004D1826"/>
    <w:rsid w:val="004D26FF"/>
    <w:rsid w:val="004E09BF"/>
    <w:rsid w:val="004E0BA1"/>
    <w:rsid w:val="004E10DA"/>
    <w:rsid w:val="004E1F73"/>
    <w:rsid w:val="004E4AB2"/>
    <w:rsid w:val="004F2942"/>
    <w:rsid w:val="004F3D4A"/>
    <w:rsid w:val="004F4B87"/>
    <w:rsid w:val="004F6E1F"/>
    <w:rsid w:val="00503215"/>
    <w:rsid w:val="0050464B"/>
    <w:rsid w:val="005055E0"/>
    <w:rsid w:val="005058A2"/>
    <w:rsid w:val="00523A85"/>
    <w:rsid w:val="00533DED"/>
    <w:rsid w:val="00535B59"/>
    <w:rsid w:val="00543BBD"/>
    <w:rsid w:val="005502E7"/>
    <w:rsid w:val="00554239"/>
    <w:rsid w:val="00557AB0"/>
    <w:rsid w:val="0056552B"/>
    <w:rsid w:val="005656FF"/>
    <w:rsid w:val="00571F08"/>
    <w:rsid w:val="00571F69"/>
    <w:rsid w:val="00577062"/>
    <w:rsid w:val="00577504"/>
    <w:rsid w:val="00585526"/>
    <w:rsid w:val="00591C46"/>
    <w:rsid w:val="00593A5A"/>
    <w:rsid w:val="00597A38"/>
    <w:rsid w:val="005A3030"/>
    <w:rsid w:val="005A426A"/>
    <w:rsid w:val="005A618B"/>
    <w:rsid w:val="005A61FC"/>
    <w:rsid w:val="005B3885"/>
    <w:rsid w:val="005B5E06"/>
    <w:rsid w:val="005D171C"/>
    <w:rsid w:val="005E0DD8"/>
    <w:rsid w:val="005E0ED5"/>
    <w:rsid w:val="005E5315"/>
    <w:rsid w:val="005F5827"/>
    <w:rsid w:val="005F5BE0"/>
    <w:rsid w:val="00603D9F"/>
    <w:rsid w:val="00604035"/>
    <w:rsid w:val="00606BBA"/>
    <w:rsid w:val="00612189"/>
    <w:rsid w:val="006147D0"/>
    <w:rsid w:val="00620EFC"/>
    <w:rsid w:val="00621EEE"/>
    <w:rsid w:val="006259FD"/>
    <w:rsid w:val="006363E2"/>
    <w:rsid w:val="00637596"/>
    <w:rsid w:val="00642649"/>
    <w:rsid w:val="0064451E"/>
    <w:rsid w:val="006447F4"/>
    <w:rsid w:val="006450B1"/>
    <w:rsid w:val="00650A19"/>
    <w:rsid w:val="006554C0"/>
    <w:rsid w:val="00660906"/>
    <w:rsid w:val="0066210F"/>
    <w:rsid w:val="0066295A"/>
    <w:rsid w:val="00662DC3"/>
    <w:rsid w:val="0066345D"/>
    <w:rsid w:val="00664510"/>
    <w:rsid w:val="0066745F"/>
    <w:rsid w:val="00673D63"/>
    <w:rsid w:val="00675FA4"/>
    <w:rsid w:val="0067634A"/>
    <w:rsid w:val="006768C0"/>
    <w:rsid w:val="00680E91"/>
    <w:rsid w:val="00684345"/>
    <w:rsid w:val="00684C9D"/>
    <w:rsid w:val="0068677D"/>
    <w:rsid w:val="00686DE2"/>
    <w:rsid w:val="006931C0"/>
    <w:rsid w:val="006939D6"/>
    <w:rsid w:val="00693BD2"/>
    <w:rsid w:val="0069519B"/>
    <w:rsid w:val="00696589"/>
    <w:rsid w:val="006A1759"/>
    <w:rsid w:val="006A7C0F"/>
    <w:rsid w:val="006C4D8B"/>
    <w:rsid w:val="006C784B"/>
    <w:rsid w:val="006D32BF"/>
    <w:rsid w:val="006D3B8C"/>
    <w:rsid w:val="006D44E3"/>
    <w:rsid w:val="006E0099"/>
    <w:rsid w:val="006E0BA7"/>
    <w:rsid w:val="006E1681"/>
    <w:rsid w:val="006E2018"/>
    <w:rsid w:val="006E2671"/>
    <w:rsid w:val="006F523F"/>
    <w:rsid w:val="006F54A5"/>
    <w:rsid w:val="00706F1A"/>
    <w:rsid w:val="007119CA"/>
    <w:rsid w:val="00711EDD"/>
    <w:rsid w:val="007127EB"/>
    <w:rsid w:val="00713A73"/>
    <w:rsid w:val="007208C1"/>
    <w:rsid w:val="00723478"/>
    <w:rsid w:val="00724088"/>
    <w:rsid w:val="007276EF"/>
    <w:rsid w:val="00731A41"/>
    <w:rsid w:val="0073323E"/>
    <w:rsid w:val="007335A5"/>
    <w:rsid w:val="00734CD5"/>
    <w:rsid w:val="00736DB5"/>
    <w:rsid w:val="00750088"/>
    <w:rsid w:val="0075393D"/>
    <w:rsid w:val="00765B69"/>
    <w:rsid w:val="0077248E"/>
    <w:rsid w:val="00774C2C"/>
    <w:rsid w:val="00783B71"/>
    <w:rsid w:val="00794923"/>
    <w:rsid w:val="007A1C2F"/>
    <w:rsid w:val="007A4757"/>
    <w:rsid w:val="007B3C0B"/>
    <w:rsid w:val="007C56DF"/>
    <w:rsid w:val="007D4760"/>
    <w:rsid w:val="007D47C8"/>
    <w:rsid w:val="007E1266"/>
    <w:rsid w:val="007E1BE6"/>
    <w:rsid w:val="0080501B"/>
    <w:rsid w:val="00810FEB"/>
    <w:rsid w:val="00817FCF"/>
    <w:rsid w:val="00825C1A"/>
    <w:rsid w:val="0082622B"/>
    <w:rsid w:val="008321DD"/>
    <w:rsid w:val="0084143F"/>
    <w:rsid w:val="008439E5"/>
    <w:rsid w:val="008473B2"/>
    <w:rsid w:val="00860E17"/>
    <w:rsid w:val="008629FD"/>
    <w:rsid w:val="0086614E"/>
    <w:rsid w:val="008673BA"/>
    <w:rsid w:val="00876B0E"/>
    <w:rsid w:val="008801E2"/>
    <w:rsid w:val="00896D02"/>
    <w:rsid w:val="008B1A98"/>
    <w:rsid w:val="008B3F59"/>
    <w:rsid w:val="008B446F"/>
    <w:rsid w:val="008D1385"/>
    <w:rsid w:val="008D4435"/>
    <w:rsid w:val="008D5476"/>
    <w:rsid w:val="008D6BB4"/>
    <w:rsid w:val="008E2FA2"/>
    <w:rsid w:val="008F122F"/>
    <w:rsid w:val="008F5015"/>
    <w:rsid w:val="008F54BE"/>
    <w:rsid w:val="0090380A"/>
    <w:rsid w:val="009046D4"/>
    <w:rsid w:val="00907DDC"/>
    <w:rsid w:val="00923DAC"/>
    <w:rsid w:val="00925446"/>
    <w:rsid w:val="0093182D"/>
    <w:rsid w:val="009356BA"/>
    <w:rsid w:val="00940070"/>
    <w:rsid w:val="00940D58"/>
    <w:rsid w:val="00942AC5"/>
    <w:rsid w:val="00942BB0"/>
    <w:rsid w:val="00951986"/>
    <w:rsid w:val="0095210D"/>
    <w:rsid w:val="009534A3"/>
    <w:rsid w:val="00953B02"/>
    <w:rsid w:val="009544C6"/>
    <w:rsid w:val="00955A5D"/>
    <w:rsid w:val="00963121"/>
    <w:rsid w:val="009647C8"/>
    <w:rsid w:val="00967C51"/>
    <w:rsid w:val="00970FD9"/>
    <w:rsid w:val="009727E9"/>
    <w:rsid w:val="00981FBC"/>
    <w:rsid w:val="00983053"/>
    <w:rsid w:val="0099022E"/>
    <w:rsid w:val="009907CA"/>
    <w:rsid w:val="009A1928"/>
    <w:rsid w:val="009A6D11"/>
    <w:rsid w:val="009A7DE9"/>
    <w:rsid w:val="009B03FB"/>
    <w:rsid w:val="009B646D"/>
    <w:rsid w:val="009B6FE7"/>
    <w:rsid w:val="009C3384"/>
    <w:rsid w:val="009C69E6"/>
    <w:rsid w:val="009C76C2"/>
    <w:rsid w:val="009D204E"/>
    <w:rsid w:val="009D6C0E"/>
    <w:rsid w:val="009E0B58"/>
    <w:rsid w:val="009F016F"/>
    <w:rsid w:val="009F0851"/>
    <w:rsid w:val="009F37D8"/>
    <w:rsid w:val="009F7B69"/>
    <w:rsid w:val="00A062D5"/>
    <w:rsid w:val="00A12B9E"/>
    <w:rsid w:val="00A13730"/>
    <w:rsid w:val="00A21E35"/>
    <w:rsid w:val="00A25BC4"/>
    <w:rsid w:val="00A25C96"/>
    <w:rsid w:val="00A311B2"/>
    <w:rsid w:val="00A372D0"/>
    <w:rsid w:val="00A44D85"/>
    <w:rsid w:val="00A47D9A"/>
    <w:rsid w:val="00A5055B"/>
    <w:rsid w:val="00A527B2"/>
    <w:rsid w:val="00A52B7A"/>
    <w:rsid w:val="00A53A93"/>
    <w:rsid w:val="00A542B9"/>
    <w:rsid w:val="00A54DBC"/>
    <w:rsid w:val="00A56078"/>
    <w:rsid w:val="00A5765D"/>
    <w:rsid w:val="00A62943"/>
    <w:rsid w:val="00A73AE0"/>
    <w:rsid w:val="00A74C59"/>
    <w:rsid w:val="00A77BB9"/>
    <w:rsid w:val="00A84162"/>
    <w:rsid w:val="00A86B4B"/>
    <w:rsid w:val="00A87474"/>
    <w:rsid w:val="00A924D2"/>
    <w:rsid w:val="00AA595C"/>
    <w:rsid w:val="00AA5C03"/>
    <w:rsid w:val="00AA69E0"/>
    <w:rsid w:val="00AB565E"/>
    <w:rsid w:val="00AB6662"/>
    <w:rsid w:val="00AD0BED"/>
    <w:rsid w:val="00AE69E3"/>
    <w:rsid w:val="00AF16A1"/>
    <w:rsid w:val="00AF2469"/>
    <w:rsid w:val="00AF3345"/>
    <w:rsid w:val="00AF68B6"/>
    <w:rsid w:val="00B00178"/>
    <w:rsid w:val="00B00694"/>
    <w:rsid w:val="00B01A98"/>
    <w:rsid w:val="00B05893"/>
    <w:rsid w:val="00B1414B"/>
    <w:rsid w:val="00B14441"/>
    <w:rsid w:val="00B229AE"/>
    <w:rsid w:val="00B22FD7"/>
    <w:rsid w:val="00B243EE"/>
    <w:rsid w:val="00B253B1"/>
    <w:rsid w:val="00B25FAD"/>
    <w:rsid w:val="00B304F4"/>
    <w:rsid w:val="00B30830"/>
    <w:rsid w:val="00B34104"/>
    <w:rsid w:val="00B363D6"/>
    <w:rsid w:val="00B405CA"/>
    <w:rsid w:val="00B42461"/>
    <w:rsid w:val="00B434A0"/>
    <w:rsid w:val="00B52CE7"/>
    <w:rsid w:val="00B547D4"/>
    <w:rsid w:val="00B576D1"/>
    <w:rsid w:val="00B649EF"/>
    <w:rsid w:val="00B6771E"/>
    <w:rsid w:val="00B71D03"/>
    <w:rsid w:val="00B73B09"/>
    <w:rsid w:val="00B82757"/>
    <w:rsid w:val="00B83F21"/>
    <w:rsid w:val="00B84F6A"/>
    <w:rsid w:val="00B9302F"/>
    <w:rsid w:val="00B97AA5"/>
    <w:rsid w:val="00BA13D3"/>
    <w:rsid w:val="00BA2813"/>
    <w:rsid w:val="00BA28A6"/>
    <w:rsid w:val="00BA7C85"/>
    <w:rsid w:val="00BB0886"/>
    <w:rsid w:val="00BC04A6"/>
    <w:rsid w:val="00BC5927"/>
    <w:rsid w:val="00BC747F"/>
    <w:rsid w:val="00BD07C6"/>
    <w:rsid w:val="00BD311A"/>
    <w:rsid w:val="00BD3250"/>
    <w:rsid w:val="00BD359B"/>
    <w:rsid w:val="00BE0F40"/>
    <w:rsid w:val="00BE5541"/>
    <w:rsid w:val="00BE6D3B"/>
    <w:rsid w:val="00BE7C12"/>
    <w:rsid w:val="00BF3496"/>
    <w:rsid w:val="00BF5697"/>
    <w:rsid w:val="00C039D3"/>
    <w:rsid w:val="00C1036D"/>
    <w:rsid w:val="00C11744"/>
    <w:rsid w:val="00C138D8"/>
    <w:rsid w:val="00C14344"/>
    <w:rsid w:val="00C14F20"/>
    <w:rsid w:val="00C159FD"/>
    <w:rsid w:val="00C15DAA"/>
    <w:rsid w:val="00C22A9B"/>
    <w:rsid w:val="00C231DD"/>
    <w:rsid w:val="00C31366"/>
    <w:rsid w:val="00C33CFE"/>
    <w:rsid w:val="00C3530E"/>
    <w:rsid w:val="00C37997"/>
    <w:rsid w:val="00C40A92"/>
    <w:rsid w:val="00C41DA5"/>
    <w:rsid w:val="00C504CA"/>
    <w:rsid w:val="00C50C61"/>
    <w:rsid w:val="00C51CE0"/>
    <w:rsid w:val="00C55137"/>
    <w:rsid w:val="00C55989"/>
    <w:rsid w:val="00C61E86"/>
    <w:rsid w:val="00C62236"/>
    <w:rsid w:val="00C6424D"/>
    <w:rsid w:val="00C71C14"/>
    <w:rsid w:val="00C75559"/>
    <w:rsid w:val="00C755D7"/>
    <w:rsid w:val="00C77BBF"/>
    <w:rsid w:val="00C920D7"/>
    <w:rsid w:val="00C94CE2"/>
    <w:rsid w:val="00C96F4C"/>
    <w:rsid w:val="00CA3E40"/>
    <w:rsid w:val="00CA51DB"/>
    <w:rsid w:val="00CB00AD"/>
    <w:rsid w:val="00CB300C"/>
    <w:rsid w:val="00CB5815"/>
    <w:rsid w:val="00CB5FB9"/>
    <w:rsid w:val="00CC16BC"/>
    <w:rsid w:val="00CC379E"/>
    <w:rsid w:val="00CD0417"/>
    <w:rsid w:val="00CD20A3"/>
    <w:rsid w:val="00CD6EEB"/>
    <w:rsid w:val="00CD7474"/>
    <w:rsid w:val="00CD749B"/>
    <w:rsid w:val="00CD7862"/>
    <w:rsid w:val="00CD7BBF"/>
    <w:rsid w:val="00CF0ACC"/>
    <w:rsid w:val="00CF1481"/>
    <w:rsid w:val="00D00197"/>
    <w:rsid w:val="00D0396C"/>
    <w:rsid w:val="00D04696"/>
    <w:rsid w:val="00D04CCB"/>
    <w:rsid w:val="00D06F89"/>
    <w:rsid w:val="00D12C00"/>
    <w:rsid w:val="00D13780"/>
    <w:rsid w:val="00D148AC"/>
    <w:rsid w:val="00D364B1"/>
    <w:rsid w:val="00D37C3E"/>
    <w:rsid w:val="00D4102D"/>
    <w:rsid w:val="00D42FDA"/>
    <w:rsid w:val="00D44D0A"/>
    <w:rsid w:val="00D514C1"/>
    <w:rsid w:val="00D51618"/>
    <w:rsid w:val="00D5212B"/>
    <w:rsid w:val="00D52980"/>
    <w:rsid w:val="00D56C8B"/>
    <w:rsid w:val="00D573D2"/>
    <w:rsid w:val="00D57A67"/>
    <w:rsid w:val="00D61C07"/>
    <w:rsid w:val="00D64629"/>
    <w:rsid w:val="00D66A29"/>
    <w:rsid w:val="00D73E38"/>
    <w:rsid w:val="00D776D4"/>
    <w:rsid w:val="00D80389"/>
    <w:rsid w:val="00D8432C"/>
    <w:rsid w:val="00D85CB4"/>
    <w:rsid w:val="00D8625F"/>
    <w:rsid w:val="00D972B4"/>
    <w:rsid w:val="00DA131B"/>
    <w:rsid w:val="00DA1567"/>
    <w:rsid w:val="00DA157E"/>
    <w:rsid w:val="00DA2F90"/>
    <w:rsid w:val="00DB043D"/>
    <w:rsid w:val="00DB4BA1"/>
    <w:rsid w:val="00DC326B"/>
    <w:rsid w:val="00DD24CE"/>
    <w:rsid w:val="00DD29F1"/>
    <w:rsid w:val="00DD6B24"/>
    <w:rsid w:val="00DE0178"/>
    <w:rsid w:val="00DF37AD"/>
    <w:rsid w:val="00E0095D"/>
    <w:rsid w:val="00E01D20"/>
    <w:rsid w:val="00E02DD0"/>
    <w:rsid w:val="00E06162"/>
    <w:rsid w:val="00E07DF1"/>
    <w:rsid w:val="00E1302C"/>
    <w:rsid w:val="00E14D9C"/>
    <w:rsid w:val="00E1775C"/>
    <w:rsid w:val="00E24CD0"/>
    <w:rsid w:val="00E25D40"/>
    <w:rsid w:val="00E266B2"/>
    <w:rsid w:val="00E31801"/>
    <w:rsid w:val="00E35398"/>
    <w:rsid w:val="00E44395"/>
    <w:rsid w:val="00E475BF"/>
    <w:rsid w:val="00E50BCC"/>
    <w:rsid w:val="00E577A7"/>
    <w:rsid w:val="00E60765"/>
    <w:rsid w:val="00E66D10"/>
    <w:rsid w:val="00E75FA2"/>
    <w:rsid w:val="00E8013A"/>
    <w:rsid w:val="00E87ABB"/>
    <w:rsid w:val="00E90897"/>
    <w:rsid w:val="00E93029"/>
    <w:rsid w:val="00EA23EB"/>
    <w:rsid w:val="00EB32E2"/>
    <w:rsid w:val="00EB4FAF"/>
    <w:rsid w:val="00EB61B6"/>
    <w:rsid w:val="00EC021E"/>
    <w:rsid w:val="00EC3EB5"/>
    <w:rsid w:val="00EC46A6"/>
    <w:rsid w:val="00EC507F"/>
    <w:rsid w:val="00EC7221"/>
    <w:rsid w:val="00EC76C8"/>
    <w:rsid w:val="00ED4916"/>
    <w:rsid w:val="00EE2D9D"/>
    <w:rsid w:val="00EE5AE7"/>
    <w:rsid w:val="00EF2225"/>
    <w:rsid w:val="00EF5485"/>
    <w:rsid w:val="00F01409"/>
    <w:rsid w:val="00F07F1E"/>
    <w:rsid w:val="00F121B0"/>
    <w:rsid w:val="00F1782F"/>
    <w:rsid w:val="00F214C7"/>
    <w:rsid w:val="00F25934"/>
    <w:rsid w:val="00F2788C"/>
    <w:rsid w:val="00F313DC"/>
    <w:rsid w:val="00F543D9"/>
    <w:rsid w:val="00F55ADA"/>
    <w:rsid w:val="00F57952"/>
    <w:rsid w:val="00F60937"/>
    <w:rsid w:val="00F61EC0"/>
    <w:rsid w:val="00F66106"/>
    <w:rsid w:val="00F722A6"/>
    <w:rsid w:val="00F76228"/>
    <w:rsid w:val="00F8009B"/>
    <w:rsid w:val="00F90596"/>
    <w:rsid w:val="00F90846"/>
    <w:rsid w:val="00F90FF8"/>
    <w:rsid w:val="00FA01FB"/>
    <w:rsid w:val="00FA1FB8"/>
    <w:rsid w:val="00FA29A7"/>
    <w:rsid w:val="00FA4C12"/>
    <w:rsid w:val="00FB5DB5"/>
    <w:rsid w:val="00FC71C9"/>
    <w:rsid w:val="00FD1DDD"/>
    <w:rsid w:val="00FD32FA"/>
    <w:rsid w:val="00FD4492"/>
    <w:rsid w:val="00FD5E7F"/>
    <w:rsid w:val="00FD7E79"/>
    <w:rsid w:val="00FE1FAE"/>
    <w:rsid w:val="00FE6219"/>
    <w:rsid w:val="00FE646A"/>
    <w:rsid w:val="00FF05AB"/>
    <w:rsid w:val="00FF0F34"/>
    <w:rsid w:val="00FF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84C572E-FB88-46BF-8D9C-D84E9AF5F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78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6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229A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9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10400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</dc:creator>
  <cp:keywords/>
  <dc:description/>
  <cp:lastModifiedBy>User</cp:lastModifiedBy>
  <cp:revision>92</cp:revision>
  <dcterms:created xsi:type="dcterms:W3CDTF">2014-06-29T23:37:00Z</dcterms:created>
  <dcterms:modified xsi:type="dcterms:W3CDTF">2015-01-29T15:07:00Z</dcterms:modified>
</cp:coreProperties>
</file>