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825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1503"/>
        <w:gridCol w:w="831"/>
        <w:gridCol w:w="1068"/>
        <w:gridCol w:w="1011"/>
        <w:gridCol w:w="441"/>
        <w:gridCol w:w="635"/>
        <w:gridCol w:w="747"/>
        <w:gridCol w:w="739"/>
        <w:gridCol w:w="907"/>
        <w:gridCol w:w="1123"/>
        <w:gridCol w:w="810"/>
        <w:gridCol w:w="1123"/>
        <w:gridCol w:w="649"/>
        <w:gridCol w:w="1097"/>
        <w:tblGridChange w:id="0">
          <w:tblGrid>
            <w:gridCol w:w="1460"/>
            <w:gridCol w:w="1503"/>
            <w:gridCol w:w="831"/>
            <w:gridCol w:w="1068"/>
            <w:gridCol w:w="1011"/>
            <w:gridCol w:w="441"/>
            <w:gridCol w:w="635"/>
            <w:gridCol w:w="747"/>
            <w:gridCol w:w="739"/>
            <w:gridCol w:w="907"/>
            <w:gridCol w:w="1123"/>
            <w:gridCol w:w="810"/>
            <w:gridCol w:w="1123"/>
            <w:gridCol w:w="649"/>
            <w:gridCol w:w="1097"/>
          </w:tblGrid>
        </w:tblGridChange>
      </w:tblGrid>
      <w:tr w:rsidR="006A7D86" w:rsidRPr="00AD1922" w:rsidTr="00C42B80">
        <w:trPr>
          <w:trHeight w:val="300"/>
        </w:trPr>
        <w:tc>
          <w:tcPr>
            <w:tcW w:w="0" w:type="auto"/>
            <w:gridSpan w:val="15"/>
            <w:tcBorders>
              <w:bottom w:val="single" w:sz="4" w:space="0" w:color="auto"/>
            </w:tcBorders>
          </w:tcPr>
          <w:p w:rsidR="006A7D86" w:rsidRPr="00AD1922" w:rsidRDefault="006A7D86" w:rsidP="008650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D1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Table S1. </w:t>
            </w:r>
            <w:r w:rsidRPr="00AD19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General Linear Models (LM) or </w:t>
            </w:r>
            <w:r w:rsidRPr="00AD19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Generalized Linear Models (GLM) results for </w:t>
            </w:r>
            <w:del w:id="1" w:author="DCV" w:date="2019-11-06T11:41:00Z"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the </w:delText>
              </w:r>
            </w:del>
            <w:r w:rsidRPr="00AD19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germination, stem length and radicle length of </w:t>
            </w:r>
            <w:proofErr w:type="spellStart"/>
            <w:r w:rsidRPr="00AD192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Lactuca</w:t>
            </w:r>
            <w:proofErr w:type="spellEnd"/>
            <w:r w:rsidRPr="00AD192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 sativa </w:t>
            </w:r>
            <w:r w:rsidRPr="00AD1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response to </w:t>
            </w:r>
            <w:del w:id="2" w:author="DCV" w:date="2019-11-06T11:41:00Z">
              <w:r w:rsidRPr="00AD1922" w:rsidDel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the </w:delText>
              </w:r>
            </w:del>
            <w:r w:rsidRPr="00AD1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application of </w:t>
            </w:r>
            <w:ins w:id="3" w:author="PL" w:date="2019-10-27T19:23:00Z">
              <w:r w:rsidR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the commercial formulation of </w:t>
              </w:r>
            </w:ins>
            <w:del w:id="4" w:author="PL" w:date="2019-10-27T19:23:00Z">
              <w:r w:rsidR="00C42B80" w:rsidDel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the</w:delText>
              </w:r>
            </w:del>
            <w:r w:rsidRPr="00AD1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methyl </w:t>
            </w:r>
            <w:proofErr w:type="spellStart"/>
            <w:r w:rsidRPr="00AD1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cinnamate</w:t>
            </w:r>
            <w:proofErr w:type="spellEnd"/>
            <w:r w:rsidRPr="00AD1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methyl anisate</w:t>
            </w:r>
            <w:del w:id="5" w:author="PL" w:date="2019-10-27T19:23:00Z">
              <w:r w:rsidRPr="00AD1922" w:rsidDel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extracted from </w:delText>
              </w:r>
              <w:r w:rsidRPr="00AD1922" w:rsidDel="00C42B80">
                <w:rPr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delText xml:space="preserve">Acacia dealbata </w:delText>
              </w:r>
              <w:r w:rsidRPr="00AD1922" w:rsidDel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flowers</w:delText>
              </w:r>
            </w:del>
            <w:r w:rsidRPr="00AD19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. </w:t>
            </w:r>
            <w:del w:id="6" w:author="DCV" w:date="2019-11-06T11:42:00Z"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Df: degrees of freedom</w:delText>
              </w:r>
              <w:r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;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Sum Sq: sum of squares</w:delText>
              </w:r>
              <w:r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;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</w:delText>
              </w:r>
              <w:r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Mean Sq: m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ean square</w:delText>
              </w:r>
              <w:r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;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Resid Df: residual degrees of freedom</w:delText>
              </w:r>
              <w:r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;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Resid Deviance: residual deviance</w:delText>
              </w:r>
              <w:r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. </w:delText>
              </w:r>
              <w:r w:rsidRPr="00AD1922" w:rsidDel="008650EF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delText>Values in bold indicate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significance at </w:delText>
              </w:r>
              <w:r w:rsidRPr="00AD1922" w:rsidDel="008650EF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delText>P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≤ 0.05 level.</w:delText>
              </w:r>
            </w:del>
          </w:p>
        </w:tc>
      </w:tr>
      <w:tr w:rsidR="006A7D86" w:rsidRPr="00AD1922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Molecule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Model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Error </w:t>
            </w:r>
          </w:p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family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Link </w:t>
            </w:r>
          </w:p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function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Sum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Mean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6F372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Pr</w:t>
            </w:r>
            <w:proofErr w:type="spellEnd"/>
            <w:r w:rsidRPr="006F3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(&gt;</w:t>
            </w:r>
            <w:r w:rsidRPr="006F372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  <w:r w:rsidRPr="006F3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LRT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AD192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AD19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Pr</w:t>
            </w:r>
            <w:r w:rsidRPr="00AD1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(&gt;</w:t>
            </w:r>
            <w:r w:rsidRPr="00AD19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Chi</w:t>
            </w:r>
            <w:r w:rsidRPr="00AD1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)</w:t>
            </w:r>
          </w:p>
        </w:tc>
      </w:tr>
      <w:tr w:rsidR="006A7D86" w:rsidRPr="00FA43CA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Methyl </w:t>
            </w: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cinnamate</w:t>
            </w:r>
            <w:proofErr w:type="spellEnd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Germination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binomial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cloglog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212.81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0.289</w:t>
            </w:r>
          </w:p>
        </w:tc>
      </w:tr>
      <w:tr w:rsidR="006A7D86" w:rsidRPr="00FA43CA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 xml:space="preserve">Stem length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</w:t>
            </w:r>
            <w:r w:rsidRPr="00FA4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001</w:t>
            </w:r>
          </w:p>
        </w:tc>
      </w:tr>
      <w:tr w:rsidR="006A7D86" w:rsidRPr="00FA43CA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Radicle length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</w:t>
            </w:r>
            <w:r w:rsidRPr="00FA4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001</w:t>
            </w:r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Methyl anisate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Germination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binomial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cloglog</w:t>
            </w:r>
            <w:proofErr w:type="spellEnd"/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136.87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0.449</w:t>
            </w:r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 xml:space="preserve">Stem length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21.01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</w:t>
            </w:r>
            <w:r w:rsidRPr="00FA4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001</w:t>
            </w:r>
          </w:p>
        </w:tc>
        <w:tc>
          <w:tcPr>
            <w:tcW w:w="0" w:type="auto"/>
            <w:vAlign w:val="bottom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D86" w:rsidRPr="00234903" w:rsidTr="008650EF">
        <w:tblPrEx>
          <w:tblW w:w="0" w:type="auto"/>
          <w:tblCellMar>
            <w:left w:w="70" w:type="dxa"/>
            <w:right w:w="70" w:type="dxa"/>
          </w:tblCellMar>
          <w:tblPrExChange w:id="7" w:author="DCV" w:date="2019-11-06T11:42:00Z">
            <w:tblPrEx>
              <w:tblW w:w="0" w:type="auto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8" w:author="DCV" w:date="2019-11-06T11:42:00Z">
            <w:trPr>
              <w:trHeight w:val="300"/>
            </w:trPr>
          </w:trPrChange>
        </w:trPr>
        <w:tc>
          <w:tcPr>
            <w:tcW w:w="0" w:type="auto"/>
            <w:tcBorders>
              <w:bottom w:val="single" w:sz="4" w:space="0" w:color="auto"/>
            </w:tcBorders>
            <w:tcPrChange w:id="9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0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Radicle length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11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12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gamma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13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4" w:author="DCV" w:date="2019-11-06T11:42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5" w:author="DCV" w:date="2019-11-06T11:42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6" w:author="DCV" w:date="2019-11-06T11:42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7" w:author="DCV" w:date="2019-11-06T11:42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8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9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20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21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22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23" w:author="DCV" w:date="2019-11-06T11:42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</w:t>
            </w:r>
            <w:r w:rsidRPr="00FA4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001</w:t>
            </w:r>
          </w:p>
        </w:tc>
      </w:tr>
      <w:tr w:rsidR="008650EF" w:rsidRPr="00234903" w:rsidTr="00412AD1">
        <w:trPr>
          <w:trHeight w:val="300"/>
          <w:ins w:id="24" w:author="DCV" w:date="2019-11-06T11:42:00Z"/>
        </w:trPr>
        <w:tc>
          <w:tcPr>
            <w:tcW w:w="0" w:type="auto"/>
            <w:gridSpan w:val="15"/>
            <w:tcBorders>
              <w:top w:val="single" w:sz="4" w:space="0" w:color="auto"/>
            </w:tcBorders>
          </w:tcPr>
          <w:p w:rsidR="008650EF" w:rsidRDefault="008650EF" w:rsidP="008650EF">
            <w:pPr>
              <w:spacing w:after="0"/>
              <w:rPr>
                <w:ins w:id="25" w:author="DCV" w:date="2019-11-06T11:42:00Z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pPrChange w:id="26" w:author="DCV" w:date="2019-11-06T11:42:00Z">
                <w:pPr>
                  <w:framePr w:hSpace="141" w:wrap="around" w:hAnchor="text" w:y="825"/>
                  <w:spacing w:after="0"/>
                  <w:jc w:val="center"/>
                </w:pPr>
              </w:pPrChange>
            </w:pPr>
            <w:proofErr w:type="spellStart"/>
            <w:ins w:id="27" w:author="DCV" w:date="2019-11-06T11:42:00Z"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: degrees of freedom</w:t>
              </w:r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;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Sum </w:t>
              </w:r>
              <w:proofErr w:type="spellStart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: sum of squares</w:t>
              </w:r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;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Mean </w:t>
              </w:r>
              <w:proofErr w:type="spellStart"/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: m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ean square</w:t>
              </w:r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;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: residual degrees of freedom</w:t>
              </w:r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;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Deviance: residual deviance</w:t>
              </w:r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. </w:t>
              </w:r>
              <w:r w:rsidRPr="00AD1922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t>Values in bold indicate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significance at </w:t>
              </w:r>
              <w:r w:rsidRPr="00AD1922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t>P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≤ 0.05 level.</w:t>
              </w:r>
            </w:ins>
          </w:p>
        </w:tc>
      </w:tr>
    </w:tbl>
    <w:p w:rsidR="00AB776B" w:rsidRDefault="00AB776B" w:rsidP="006A7D86"/>
    <w:p w:rsidR="006A7D86" w:rsidRDefault="006A7D86" w:rsidP="006A7D86"/>
    <w:p w:rsidR="006A7D86" w:rsidRDefault="006A7D86" w:rsidP="006A7D86"/>
    <w:p w:rsidR="006A7D86" w:rsidRDefault="006A7D86">
      <w: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1478"/>
        <w:gridCol w:w="819"/>
        <w:gridCol w:w="1052"/>
        <w:gridCol w:w="997"/>
        <w:gridCol w:w="435"/>
        <w:gridCol w:w="852"/>
        <w:gridCol w:w="736"/>
        <w:gridCol w:w="729"/>
        <w:gridCol w:w="893"/>
        <w:gridCol w:w="1107"/>
        <w:gridCol w:w="798"/>
        <w:gridCol w:w="1107"/>
        <w:gridCol w:w="729"/>
        <w:gridCol w:w="1081"/>
        <w:tblGridChange w:id="28">
          <w:tblGrid>
            <w:gridCol w:w="1331"/>
            <w:gridCol w:w="1478"/>
            <w:gridCol w:w="819"/>
            <w:gridCol w:w="1052"/>
            <w:gridCol w:w="997"/>
            <w:gridCol w:w="435"/>
            <w:gridCol w:w="852"/>
            <w:gridCol w:w="736"/>
            <w:gridCol w:w="729"/>
            <w:gridCol w:w="893"/>
            <w:gridCol w:w="1107"/>
            <w:gridCol w:w="798"/>
            <w:gridCol w:w="1107"/>
            <w:gridCol w:w="729"/>
            <w:gridCol w:w="1081"/>
          </w:tblGrid>
        </w:tblGridChange>
      </w:tblGrid>
      <w:tr w:rsidR="006A7D86" w:rsidRPr="00C848F1" w:rsidTr="00C42B80">
        <w:trPr>
          <w:trHeight w:val="300"/>
        </w:trPr>
        <w:tc>
          <w:tcPr>
            <w:tcW w:w="0" w:type="auto"/>
            <w:gridSpan w:val="15"/>
            <w:tcBorders>
              <w:bottom w:val="single" w:sz="4" w:space="0" w:color="auto"/>
            </w:tcBorders>
          </w:tcPr>
          <w:p w:rsidR="006A7D86" w:rsidRPr="00C848F1" w:rsidRDefault="006A7D86" w:rsidP="00865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AD1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lastRenderedPageBreak/>
              <w:t>Table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</w:t>
            </w:r>
            <w:r w:rsidRPr="00AD1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  <w:r w:rsidRPr="00C84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General Linear Models (LM) or </w:t>
            </w:r>
            <w:r w:rsidRPr="00C84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Generalized Linear Models (GLM) results for </w:t>
            </w:r>
            <w:del w:id="29" w:author="DCV" w:date="2019-11-06T11:42:00Z">
              <w:r w:rsidRPr="00C848F1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the </w:delText>
              </w:r>
            </w:del>
            <w:r w:rsidRPr="00C84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germination, stem length and radicle length of </w:t>
            </w:r>
            <w:proofErr w:type="spellStart"/>
            <w:r w:rsidRPr="00C848F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Lactuca</w:t>
            </w:r>
            <w:proofErr w:type="spellEnd"/>
            <w:r w:rsidRPr="00C848F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 sativa</w:t>
            </w:r>
            <w:r w:rsidRPr="00C84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Lolium</w:t>
            </w:r>
            <w:proofErr w:type="spellEnd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6C649F">
              <w:rPr>
                <w:rFonts w:ascii="Times New Roman" w:hAnsi="Times New Roman" w:cs="Times New Roman"/>
                <w:i/>
                <w:noProof/>
                <w:sz w:val="20"/>
                <w:szCs w:val="20"/>
                <w:lang w:val="en-US"/>
              </w:rPr>
              <w:t>rigidum</w:t>
            </w:r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Triticum</w:t>
            </w:r>
            <w:proofErr w:type="spellEnd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aestivum</w:t>
            </w:r>
            <w:proofErr w:type="spellEnd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seedlings</w:t>
            </w:r>
            <w:r w:rsidRPr="00C848F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response to </w:t>
            </w:r>
            <w:del w:id="30" w:author="DCV" w:date="2019-11-06T11:43:00Z">
              <w:r w:rsidRPr="00C848F1" w:rsidDel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the </w:delText>
              </w:r>
            </w:del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application of </w:t>
            </w:r>
            <w:ins w:id="31" w:author="PL" w:date="2019-10-27T19:24:00Z">
              <w:r w:rsidR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the commercial formulation of </w:t>
              </w:r>
            </w:ins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methyl </w:t>
            </w:r>
            <w:proofErr w:type="spellStart"/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cinnamate</w:t>
            </w:r>
            <w:proofErr w:type="spellEnd"/>
            <w:del w:id="32" w:author="PL" w:date="2019-10-27T19:24:00Z">
              <w:r w:rsidRPr="00C848F1" w:rsidDel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extracted from </w:delText>
              </w:r>
              <w:r w:rsidRPr="00C848F1" w:rsidDel="00C42B80">
                <w:rPr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delText xml:space="preserve">Acacia dealbata </w:delText>
              </w:r>
              <w:r w:rsidRPr="00C848F1" w:rsidDel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flowers</w:delText>
              </w:r>
            </w:del>
            <w:r w:rsidRPr="00C848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. </w:t>
            </w:r>
            <w:del w:id="33" w:author="DCV" w:date="2019-11-06T11:43:00Z">
              <w:r w:rsidRPr="00C848F1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Df: degrees of freedom; Sum Sq: </w:delText>
              </w:r>
              <w:r w:rsidRPr="006C649F" w:rsidDel="008650EF">
                <w:rPr>
                  <w:rFonts w:ascii="Times New Roman" w:hAnsi="Times New Roman" w:cs="Times New Roman"/>
                  <w:noProof/>
                  <w:color w:val="000000" w:themeColor="text1"/>
                  <w:sz w:val="20"/>
                  <w:szCs w:val="20"/>
                  <w:lang w:val="en-US"/>
                </w:rPr>
                <w:delText>sum</w:delText>
              </w:r>
              <w:r w:rsidRPr="00C848F1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of squares; Mean Sq: mean square; Resid Df: residual degrees of freedom; Resid Deviance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: residual deviance</w:delText>
              </w:r>
              <w:r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. </w:delText>
              </w:r>
              <w:r w:rsidRPr="00AD1922" w:rsidDel="008650EF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delText>Values in bold indicate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significance at </w:delText>
              </w:r>
              <w:r w:rsidRPr="00AD1922" w:rsidDel="008650EF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delText>P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≤ 0.05 level.</w:delText>
              </w:r>
            </w:del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Model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Error </w:t>
            </w:r>
          </w:p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family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Link </w:t>
            </w:r>
          </w:p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function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Sum</w:t>
            </w:r>
          </w:p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Mean</w:t>
            </w:r>
          </w:p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Pr</w:t>
            </w:r>
            <w:proofErr w:type="spellEnd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(&gt;</w:t>
            </w:r>
            <w:r w:rsidRPr="00C848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LRT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C848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Pr</w:t>
            </w: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(&gt;</w:t>
            </w:r>
            <w:r w:rsidRPr="00C848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Chi</w:t>
            </w: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)</w:t>
            </w: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Lactuca</w:t>
            </w:r>
            <w:proofErr w:type="spellEnd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sativa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Germination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binomial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cloglog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521.61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61.43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 xml:space="preserve">Stem length 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1.05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29.19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Radicle length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111.72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45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5.50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  <w:t>Lolium</w:t>
            </w:r>
            <w:proofErr w:type="spellEnd"/>
            <w:r w:rsidRPr="00C848F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proofErr w:type="spellStart"/>
            <w:r w:rsidRPr="00C848F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  <w:t>rigidum</w:t>
            </w:r>
            <w:proofErr w:type="spellEnd"/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 xml:space="preserve">Germination 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binomial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cloglog</w:t>
            </w:r>
            <w:proofErr w:type="spellEnd"/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916.27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98.71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  <w:t>&lt; 0.001</w:t>
            </w: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</w:tcPr>
          <w:p w:rsidR="006A7D86" w:rsidRPr="00C848F1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 xml:space="preserve">Stem length 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gamma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7.63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40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2.25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  <w:t>&lt; 0.001</w:t>
            </w: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</w:tcPr>
          <w:p w:rsidR="006A7D86" w:rsidRPr="00C848F1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Radicle length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gamma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14.01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40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3.37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</w:tcPr>
          <w:p w:rsidR="006A7D86" w:rsidRPr="00C848F1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Triticum</w:t>
            </w:r>
            <w:proofErr w:type="spellEnd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48F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aestivum</w:t>
            </w:r>
            <w:proofErr w:type="spellEnd"/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Germination 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binomial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cloglog</w:t>
            </w:r>
            <w:proofErr w:type="spellEnd"/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622.44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14.89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0.061</w:t>
            </w:r>
          </w:p>
        </w:tc>
      </w:tr>
      <w:tr w:rsidR="006A7D86" w:rsidRPr="00C848F1" w:rsidTr="00C42B80">
        <w:trPr>
          <w:trHeight w:val="300"/>
        </w:trPr>
        <w:tc>
          <w:tcPr>
            <w:tcW w:w="0" w:type="auto"/>
          </w:tcPr>
          <w:p w:rsidR="006A7D86" w:rsidRPr="00C848F1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 xml:space="preserve">Stem length 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278.57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194.05</w:t>
            </w: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4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</w:tr>
      <w:tr w:rsidR="006A7D86" w:rsidRPr="00C848F1" w:rsidTr="008650EF">
        <w:tblPrEx>
          <w:tblW w:w="0" w:type="auto"/>
          <w:tblCellMar>
            <w:left w:w="70" w:type="dxa"/>
            <w:right w:w="70" w:type="dxa"/>
          </w:tblCellMar>
          <w:tblPrExChange w:id="34" w:author="DCV" w:date="2019-11-06T11:43:00Z">
            <w:tblPrEx>
              <w:tblW w:w="0" w:type="auto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35" w:author="DCV" w:date="2019-11-06T11:43:00Z">
            <w:trPr>
              <w:trHeight w:val="300"/>
            </w:trPr>
          </w:trPrChange>
        </w:trPr>
        <w:tc>
          <w:tcPr>
            <w:tcW w:w="0" w:type="auto"/>
            <w:tcBorders>
              <w:bottom w:val="single" w:sz="4" w:space="0" w:color="auto"/>
            </w:tcBorders>
            <w:tcPrChange w:id="36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37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Radicle length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38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39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C84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tcPrChange w:id="40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41" w:author="DCV" w:date="2019-11-06T11:43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42" w:author="DCV" w:date="2019-11-06T11:43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126.92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43" w:author="DCV" w:date="2019-11-06T11:43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15.86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44" w:author="DCV" w:date="2019-11-06T11:43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C848F1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7.04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45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C848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46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47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48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49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50" w:author="DCV" w:date="2019-11-06T11:43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C848F1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650EF" w:rsidRPr="00C848F1" w:rsidTr="000D5F53">
        <w:trPr>
          <w:trHeight w:val="300"/>
          <w:ins w:id="51" w:author="DCV" w:date="2019-11-06T11:43:00Z"/>
        </w:trPr>
        <w:tc>
          <w:tcPr>
            <w:tcW w:w="0" w:type="auto"/>
            <w:gridSpan w:val="15"/>
            <w:tcBorders>
              <w:top w:val="single" w:sz="4" w:space="0" w:color="auto"/>
            </w:tcBorders>
          </w:tcPr>
          <w:p w:rsidR="008650EF" w:rsidRPr="00C848F1" w:rsidRDefault="008650EF" w:rsidP="008650EF">
            <w:pPr>
              <w:spacing w:after="0"/>
              <w:rPr>
                <w:ins w:id="52" w:author="DCV" w:date="2019-11-06T11:43:00Z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pPrChange w:id="53" w:author="DCV" w:date="2019-11-06T11:43:00Z">
                <w:pPr>
                  <w:spacing w:after="0"/>
                  <w:jc w:val="center"/>
                </w:pPr>
              </w:pPrChange>
            </w:pPr>
            <w:proofErr w:type="spellStart"/>
            <w:ins w:id="54" w:author="DCV" w:date="2019-11-06T11:43:00Z"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degrees of freedom; Sum </w:t>
              </w:r>
              <w:proofErr w:type="spellStart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</w:t>
              </w:r>
              <w:r w:rsidRPr="006C649F">
                <w:rPr>
                  <w:rFonts w:ascii="Times New Roman" w:hAnsi="Times New Roman" w:cs="Times New Roman"/>
                  <w:noProof/>
                  <w:color w:val="000000" w:themeColor="text1"/>
                  <w:sz w:val="20"/>
                  <w:szCs w:val="20"/>
                  <w:lang w:val="en-US"/>
                </w:rPr>
                <w:t>sum</w:t>
              </w:r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of squares; Mean </w:t>
              </w:r>
              <w:proofErr w:type="spellStart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mean square; </w:t>
              </w:r>
              <w:proofErr w:type="spellStart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residual degrees of freedom; </w:t>
              </w:r>
              <w:proofErr w:type="spellStart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C848F1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Deviance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: residual deviance</w:t>
              </w:r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. </w:t>
              </w:r>
              <w:r w:rsidRPr="00AD1922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t>Values in bold indicate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significance at </w:t>
              </w:r>
              <w:r w:rsidRPr="00AD1922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t>P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≤ 0.05 level.</w:t>
              </w:r>
            </w:ins>
          </w:p>
        </w:tc>
      </w:tr>
    </w:tbl>
    <w:p w:rsidR="006A7D86" w:rsidRDefault="006A7D86" w:rsidP="006A7D86"/>
    <w:p w:rsidR="006A7D86" w:rsidRDefault="006A7D86">
      <w: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1155"/>
        <w:gridCol w:w="751"/>
        <w:gridCol w:w="1650"/>
        <w:gridCol w:w="914"/>
        <w:gridCol w:w="399"/>
        <w:gridCol w:w="841"/>
        <w:gridCol w:w="841"/>
        <w:gridCol w:w="668"/>
        <w:gridCol w:w="813"/>
        <w:gridCol w:w="1015"/>
        <w:gridCol w:w="732"/>
        <w:gridCol w:w="1015"/>
        <w:gridCol w:w="991"/>
        <w:gridCol w:w="555"/>
        <w:gridCol w:w="668"/>
        <w:tblGridChange w:id="55">
          <w:tblGrid>
            <w:gridCol w:w="1136"/>
            <w:gridCol w:w="1155"/>
            <w:gridCol w:w="751"/>
            <w:gridCol w:w="1650"/>
            <w:gridCol w:w="914"/>
            <w:gridCol w:w="399"/>
            <w:gridCol w:w="841"/>
            <w:gridCol w:w="841"/>
            <w:gridCol w:w="668"/>
            <w:gridCol w:w="813"/>
            <w:gridCol w:w="1015"/>
            <w:gridCol w:w="732"/>
            <w:gridCol w:w="1015"/>
            <w:gridCol w:w="991"/>
            <w:gridCol w:w="555"/>
            <w:gridCol w:w="668"/>
          </w:tblGrid>
        </w:tblGridChange>
      </w:tblGrid>
      <w:tr w:rsidR="006A7D86" w:rsidRPr="00234903" w:rsidTr="00C42B80">
        <w:trPr>
          <w:trHeight w:val="300"/>
        </w:trPr>
        <w:tc>
          <w:tcPr>
            <w:tcW w:w="0" w:type="auto"/>
            <w:gridSpan w:val="16"/>
            <w:tcBorders>
              <w:bottom w:val="single" w:sz="4" w:space="0" w:color="auto"/>
            </w:tcBorders>
          </w:tcPr>
          <w:p w:rsidR="006A7D86" w:rsidRPr="00234903" w:rsidRDefault="006A7D86" w:rsidP="008650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</w:pPr>
            <w:r w:rsidRPr="00AD1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lastRenderedPageBreak/>
              <w:t>Table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r w:rsidRPr="00AD1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  <w:r w:rsidRPr="00431F4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General Linear Models (LM), </w:t>
            </w:r>
            <w:r w:rsidRPr="00431F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Generalized Linear Models (GLM) or </w:t>
            </w:r>
            <w:proofErr w:type="spellStart"/>
            <w:r w:rsidRPr="00431F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Kruskal</w:t>
            </w:r>
            <w:proofErr w:type="spellEnd"/>
            <w:r w:rsidRPr="00431F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-Wallis test results for </w:t>
            </w:r>
            <w:del w:id="56" w:author="DCV" w:date="2019-11-06T11:43:00Z">
              <w:r w:rsidRPr="00431F44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total </w:delText>
              </w:r>
            </w:del>
            <w:r w:rsidRPr="00431F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protein</w:t>
            </w:r>
            <w:ins w:id="57" w:author="DCV" w:date="2019-11-06T11:43:00Z">
              <w:r w:rsidR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concentration</w:t>
              </w:r>
            </w:ins>
            <w:del w:id="58" w:author="DCV" w:date="2019-11-06T11:43:00Z">
              <w:r w:rsidRPr="00431F44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s</w:delText>
              </w:r>
            </w:del>
            <w:r w:rsidRPr="00431F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31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α-</w:t>
            </w:r>
            <w:r w:rsidRPr="000E1C13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am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y</w:t>
            </w:r>
            <w:r w:rsidRPr="000E1C13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lase</w:t>
            </w:r>
            <w:r w:rsidRPr="00431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activity </w:t>
            </w:r>
            <w:r w:rsidRPr="000E1C13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and</w:t>
            </w:r>
            <w:r w:rsidRPr="00431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1C13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gua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i</w:t>
            </w:r>
            <w:r w:rsidRPr="000E1C13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acol</w:t>
            </w:r>
            <w:r w:rsidRPr="00431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peroxidase activity (GPX) in germinating seeds of </w:t>
            </w:r>
            <w:proofErr w:type="spellStart"/>
            <w:r w:rsidRPr="00431F4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Lactuca</w:t>
            </w:r>
            <w:proofErr w:type="spellEnd"/>
            <w:r w:rsidRPr="00431F4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 sativa</w:t>
            </w:r>
            <w:r w:rsidRPr="00431F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31F4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Lolium</w:t>
            </w:r>
            <w:proofErr w:type="spellEnd"/>
            <w:r w:rsidRPr="00431F4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0E1C13">
              <w:rPr>
                <w:rFonts w:ascii="Times New Roman" w:hAnsi="Times New Roman" w:cs="Times New Roman"/>
                <w:i/>
                <w:noProof/>
                <w:sz w:val="20"/>
                <w:szCs w:val="20"/>
                <w:lang w:val="en-US"/>
              </w:rPr>
              <w:t>rigidum</w:t>
            </w:r>
            <w:r w:rsidRPr="00431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431F4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Triticum</w:t>
            </w:r>
            <w:proofErr w:type="spellEnd"/>
            <w:r w:rsidRPr="00431F4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F4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aestivum</w:t>
            </w:r>
            <w:proofErr w:type="spellEnd"/>
            <w:r w:rsidRPr="00431F4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431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response to </w:t>
            </w:r>
            <w:del w:id="59" w:author="DCV" w:date="2019-11-06T11:44:00Z">
              <w:r w:rsidRPr="00431F44" w:rsidDel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the </w:delText>
              </w:r>
            </w:del>
            <w:r w:rsidRPr="00431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application of </w:t>
            </w:r>
            <w:ins w:id="60" w:author="DCV" w:date="2019-11-06T11:44:00Z">
              <w:r w:rsidR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the commercial formulation of</w:t>
              </w:r>
            </w:ins>
            <w:del w:id="61" w:author="DCV" w:date="2019-11-06T11:44:00Z">
              <w:r w:rsidRPr="00431F44" w:rsidDel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methyl cinnamate extracted from </w:delText>
              </w:r>
              <w:r w:rsidRPr="00431F44" w:rsidDel="008650EF">
                <w:rPr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delText xml:space="preserve">Acacia dealbata </w:delText>
              </w:r>
              <w:r w:rsidRPr="00431F44" w:rsidDel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flowers</w:delText>
              </w:r>
            </w:del>
            <w:r w:rsidRPr="00431F4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. </w:t>
            </w:r>
            <w:del w:id="62" w:author="DCV" w:date="2019-11-06T11:44:00Z">
              <w:r w:rsidRPr="00431F44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Df: degrees of freedom; Sum Sq: </w:delText>
              </w:r>
              <w:r w:rsidRPr="000E1C13" w:rsidDel="008650EF">
                <w:rPr>
                  <w:rFonts w:ascii="Times New Roman" w:hAnsi="Times New Roman" w:cs="Times New Roman"/>
                  <w:noProof/>
                  <w:color w:val="000000" w:themeColor="text1"/>
                  <w:sz w:val="20"/>
                  <w:szCs w:val="20"/>
                  <w:lang w:val="en-US"/>
                </w:rPr>
                <w:delText>sum</w:delText>
              </w:r>
              <w:r w:rsidRPr="00431F44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of squares; Mean Sq: mean square; Resid Df: residual degrees of freedom; Resid Deviance: residual deviance. </w:delText>
              </w:r>
              <w:r w:rsidRPr="00431F44" w:rsidDel="008650EF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delText>Values in bold indicate</w:delText>
              </w:r>
              <w:r w:rsidRPr="00431F44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significance at </w:delText>
              </w:r>
              <w:r w:rsidRPr="00431F44" w:rsidDel="008650EF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delText>P</w:delText>
              </w:r>
              <w:r w:rsidRPr="00431F44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≤ 0.05 level</w:delText>
              </w:r>
              <w:r w:rsidRPr="00AD192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>.</w:delText>
              </w:r>
            </w:del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Model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Error </w:t>
            </w:r>
          </w:p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family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Link </w:t>
            </w:r>
          </w:p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function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Sum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Mean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6F372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Pr</w:t>
            </w:r>
            <w:proofErr w:type="spellEnd"/>
            <w:r w:rsidRPr="006F3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(&gt;</w:t>
            </w:r>
            <w:r w:rsidRPr="006F372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  <w:r w:rsidRPr="006F3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23490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Pr</w:t>
            </w: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(&gt;</w:t>
            </w:r>
            <w:r w:rsidRPr="0023490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Chi</w:t>
            </w: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E01258" w:rsidRDefault="006A7D86" w:rsidP="00C42B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χ²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</w:pPr>
            <w:r w:rsidRPr="006F372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P</w:t>
            </w:r>
          </w:p>
        </w:tc>
      </w:tr>
      <w:tr w:rsidR="006A7D86" w:rsidRPr="00654BA9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</w:tcPr>
          <w:p w:rsidR="006A7D86" w:rsidRPr="00A20BD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A20BD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Lactuca</w:t>
            </w:r>
            <w:proofErr w:type="spellEnd"/>
            <w:r w:rsidRPr="00A20BD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sativa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Total proteins</w:t>
            </w: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D60C2B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D60C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D60C2B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D60C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0.362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D60C2B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D60C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0.090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D60C2B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9.50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B017F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654BA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654BA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654BA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654BA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654BA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654BA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FA43CA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D60C2B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α-</w:t>
            </w:r>
            <w:proofErr w:type="spellStart"/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Amilase</w:t>
            </w:r>
            <w:proofErr w:type="spellEnd"/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activity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5C0B6A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5C0B6A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1.15</w:t>
            </w: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E-06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5C0B6A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2.88</w:t>
            </w: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E-07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5C0B6A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15.19</w:t>
            </w:r>
          </w:p>
        </w:tc>
        <w:tc>
          <w:tcPr>
            <w:tcW w:w="0" w:type="auto"/>
          </w:tcPr>
          <w:p w:rsidR="006A7D86" w:rsidRPr="00B017F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0" w:type="auto"/>
          </w:tcPr>
          <w:p w:rsidR="006A7D86" w:rsidRPr="005C0B6A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5C0B6A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5C0B6A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D86" w:rsidRPr="00FA43CA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D60C2B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GPX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quasi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B017F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.00</w:t>
            </w:r>
            <w:r w:rsidRPr="008560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4</w:t>
            </w:r>
          </w:p>
        </w:tc>
        <w:tc>
          <w:tcPr>
            <w:tcW w:w="0" w:type="auto"/>
          </w:tcPr>
          <w:p w:rsidR="006A7D86" w:rsidRPr="00B017F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B017F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1.52</w:t>
            </w:r>
            <w:r w:rsidRPr="00B017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E-05</w:t>
            </w:r>
          </w:p>
        </w:tc>
        <w:tc>
          <w:tcPr>
            <w:tcW w:w="0" w:type="auto"/>
          </w:tcPr>
          <w:p w:rsidR="006A7D86" w:rsidRPr="00B017F9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</w:t>
            </w:r>
            <w:r w:rsidRPr="00FA4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A7D86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</w:tcPr>
          <w:p w:rsidR="006A7D86" w:rsidRPr="00431F44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431F4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  <w:t>Lolium</w:t>
            </w:r>
            <w:proofErr w:type="spellEnd"/>
            <w:r w:rsidRPr="00431F4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proofErr w:type="spellStart"/>
            <w:r w:rsidRPr="00431F4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  <w:t>rigidum</w:t>
            </w:r>
            <w:proofErr w:type="spellEnd"/>
          </w:p>
        </w:tc>
        <w:tc>
          <w:tcPr>
            <w:tcW w:w="0" w:type="auto"/>
          </w:tcPr>
          <w:p w:rsidR="006A7D86" w:rsidRPr="00B5545D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Total proteins</w:t>
            </w: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554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inverse.gaussian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1.41</w:t>
            </w:r>
          </w:p>
        </w:tc>
        <w:tc>
          <w:tcPr>
            <w:tcW w:w="0" w:type="auto"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325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4.547</w:t>
            </w: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325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0.142</w:t>
            </w: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α-</w:t>
            </w:r>
            <w:r w:rsidRPr="000E1C1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pt-PT"/>
              </w:rPr>
              <w:t>Am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pt-PT"/>
              </w:rPr>
              <w:t>y</w:t>
            </w:r>
            <w:r w:rsidRPr="000E1C1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pt-PT"/>
              </w:rPr>
              <w:t>lase</w:t>
            </w:r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activity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KW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B5545D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856080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8560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5.1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</w:t>
            </w:r>
          </w:p>
        </w:tc>
        <w:tc>
          <w:tcPr>
            <w:tcW w:w="0" w:type="auto"/>
          </w:tcPr>
          <w:p w:rsidR="006A7D86" w:rsidRPr="00856080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8560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0.27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6</w:t>
            </w:r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GPX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856080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8560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1.86</w:t>
            </w:r>
            <w:r w:rsidRPr="008560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856080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8560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4.65</w:t>
            </w:r>
            <w:r w:rsidRPr="008560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E-06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A806F4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10.20</w:t>
            </w:r>
          </w:p>
        </w:tc>
        <w:tc>
          <w:tcPr>
            <w:tcW w:w="0" w:type="auto"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B01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0" w:type="auto"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A806F4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</w:tcPr>
          <w:p w:rsidR="006A7D86" w:rsidRPr="00A20BD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0BD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Triticum</w:t>
            </w:r>
            <w:proofErr w:type="spellEnd"/>
            <w:r w:rsidRPr="00A20BD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0BD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aestivum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Total proteins</w:t>
            </w: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234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inverse.gaussian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325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0.02</w:t>
            </w: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325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325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0.062</w:t>
            </w: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325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0.330</w:t>
            </w: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E3258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234903" w:rsidTr="00C42B80">
        <w:trPr>
          <w:trHeight w:val="300"/>
        </w:trPr>
        <w:tc>
          <w:tcPr>
            <w:tcW w:w="0" w:type="auto"/>
          </w:tcPr>
          <w:p w:rsidR="006A7D86" w:rsidRPr="00234903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α-</w:t>
            </w:r>
            <w:proofErr w:type="spellStart"/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Amilase</w:t>
            </w:r>
            <w:proofErr w:type="spellEnd"/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activity 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E01258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E01258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9.02</w:t>
            </w: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E01258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2.26</w:t>
            </w: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E01258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3.37</w:t>
            </w:r>
          </w:p>
        </w:tc>
        <w:tc>
          <w:tcPr>
            <w:tcW w:w="0" w:type="auto"/>
          </w:tcPr>
          <w:p w:rsidR="006A7D86" w:rsidRPr="00E01258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  <w:t>0.029</w:t>
            </w:r>
          </w:p>
        </w:tc>
        <w:tc>
          <w:tcPr>
            <w:tcW w:w="0" w:type="auto"/>
          </w:tcPr>
          <w:p w:rsidR="006A7D86" w:rsidRPr="006A7514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D86" w:rsidRPr="00234903" w:rsidTr="008650EF">
        <w:tblPrEx>
          <w:tblW w:w="0" w:type="auto"/>
          <w:tblCellMar>
            <w:left w:w="70" w:type="dxa"/>
            <w:right w:w="70" w:type="dxa"/>
          </w:tblCellMar>
          <w:tblPrExChange w:id="63" w:author="DCV" w:date="2019-11-06T11:44:00Z">
            <w:tblPrEx>
              <w:tblW w:w="0" w:type="auto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64" w:author="DCV" w:date="2019-11-06T11:44:00Z">
            <w:trPr>
              <w:trHeight w:val="300"/>
            </w:trPr>
          </w:trPrChange>
        </w:trPr>
        <w:tc>
          <w:tcPr>
            <w:tcW w:w="0" w:type="auto"/>
            <w:tcBorders>
              <w:bottom w:val="single" w:sz="4" w:space="0" w:color="auto"/>
            </w:tcBorders>
            <w:tcPrChange w:id="65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66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D60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GPX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67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68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2349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gaussian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tcPrChange w:id="69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70" w:author="DCV" w:date="2019-11-06T11:44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3C346E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71" w:author="DCV" w:date="2019-11-06T11:44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3C346E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1.54</w:t>
            </w: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72" w:author="DCV" w:date="2019-11-06T11:44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3C346E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3.85</w:t>
            </w: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73" w:author="DCV" w:date="2019-11-06T11:44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3C346E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2.70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74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3C346E" w:rsidRDefault="006A7D86" w:rsidP="00C42B8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E012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75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3C346E" w:rsidRDefault="006A7D86" w:rsidP="00C42B8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76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77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234903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78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79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80" w:author="DCV" w:date="2019-11-06T11:44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FA43CA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650EF" w:rsidRPr="00234903" w:rsidTr="0075129F">
        <w:trPr>
          <w:trHeight w:val="300"/>
          <w:ins w:id="81" w:author="DCV" w:date="2019-11-06T11:44:00Z"/>
        </w:trPr>
        <w:tc>
          <w:tcPr>
            <w:tcW w:w="0" w:type="auto"/>
            <w:gridSpan w:val="16"/>
            <w:tcBorders>
              <w:top w:val="single" w:sz="4" w:space="0" w:color="auto"/>
            </w:tcBorders>
          </w:tcPr>
          <w:p w:rsidR="008650EF" w:rsidRPr="00FA43CA" w:rsidRDefault="008650EF" w:rsidP="008650EF">
            <w:pPr>
              <w:spacing w:after="0"/>
              <w:rPr>
                <w:ins w:id="82" w:author="DCV" w:date="2019-11-06T11:44:00Z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pPrChange w:id="83" w:author="DCV" w:date="2019-11-06T11:44:00Z">
                <w:pPr>
                  <w:spacing w:after="0"/>
                  <w:jc w:val="center"/>
                </w:pPr>
              </w:pPrChange>
            </w:pPr>
            <w:proofErr w:type="spellStart"/>
            <w:ins w:id="84" w:author="DCV" w:date="2019-11-06T11:45:00Z"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degrees of freedom; Sum </w:t>
              </w:r>
              <w:proofErr w:type="spellStart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</w:t>
              </w:r>
              <w:r w:rsidRPr="000E1C13">
                <w:rPr>
                  <w:rFonts w:ascii="Times New Roman" w:hAnsi="Times New Roman" w:cs="Times New Roman"/>
                  <w:noProof/>
                  <w:color w:val="000000" w:themeColor="text1"/>
                  <w:sz w:val="20"/>
                  <w:szCs w:val="20"/>
                  <w:lang w:val="en-US"/>
                </w:rPr>
                <w:t>sum</w:t>
              </w:r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of squares; Mean </w:t>
              </w:r>
              <w:proofErr w:type="spellStart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mean square; </w:t>
              </w:r>
              <w:proofErr w:type="spellStart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residual degrees of freedom; </w:t>
              </w:r>
              <w:proofErr w:type="spellStart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Deviance: residual deviance. </w:t>
              </w:r>
              <w:r w:rsidRPr="00431F4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t>Values in bold indicate</w:t>
              </w:r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significance at </w:t>
              </w:r>
              <w:r w:rsidRPr="00431F44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t>P</w:t>
              </w:r>
              <w:r w:rsidRPr="00431F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≤ 0.05 level</w:t>
              </w:r>
              <w:r w:rsidRPr="00AD192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.</w:t>
              </w:r>
            </w:ins>
          </w:p>
        </w:tc>
      </w:tr>
    </w:tbl>
    <w:p w:rsidR="006A7D86" w:rsidRDefault="006A7D86" w:rsidP="006A7D86"/>
    <w:p w:rsidR="006A7D86" w:rsidRDefault="006A7D86" w:rsidP="006A7D86"/>
    <w:p w:rsidR="006A7D86" w:rsidRDefault="006A7D86">
      <w: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650"/>
        <w:gridCol w:w="897"/>
        <w:gridCol w:w="908"/>
        <w:gridCol w:w="1576"/>
        <w:gridCol w:w="873"/>
        <w:gridCol w:w="381"/>
        <w:gridCol w:w="804"/>
        <w:gridCol w:w="839"/>
        <w:gridCol w:w="530"/>
        <w:gridCol w:w="773"/>
        <w:gridCol w:w="969"/>
        <w:gridCol w:w="699"/>
        <w:gridCol w:w="969"/>
        <w:gridCol w:w="946"/>
        <w:gridCol w:w="638"/>
        <w:gridCol w:w="662"/>
        <w:tblGridChange w:id="85">
          <w:tblGrid>
            <w:gridCol w:w="1030"/>
            <w:gridCol w:w="650"/>
            <w:gridCol w:w="897"/>
            <w:gridCol w:w="908"/>
            <w:gridCol w:w="1576"/>
            <w:gridCol w:w="873"/>
            <w:gridCol w:w="381"/>
            <w:gridCol w:w="804"/>
            <w:gridCol w:w="839"/>
            <w:gridCol w:w="530"/>
            <w:gridCol w:w="773"/>
            <w:gridCol w:w="969"/>
            <w:gridCol w:w="699"/>
            <w:gridCol w:w="969"/>
            <w:gridCol w:w="946"/>
            <w:gridCol w:w="638"/>
            <w:gridCol w:w="662"/>
          </w:tblGrid>
        </w:tblGridChange>
      </w:tblGrid>
      <w:tr w:rsidR="006A7D86" w:rsidRPr="009C16C2" w:rsidTr="00C42B80">
        <w:trPr>
          <w:trHeight w:val="300"/>
        </w:trPr>
        <w:tc>
          <w:tcPr>
            <w:tcW w:w="0" w:type="auto"/>
            <w:gridSpan w:val="17"/>
            <w:tcBorders>
              <w:bottom w:val="single" w:sz="4" w:space="0" w:color="auto"/>
            </w:tcBorders>
          </w:tcPr>
          <w:p w:rsidR="006A7D86" w:rsidRPr="009C16C2" w:rsidRDefault="006A7D86" w:rsidP="008650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lastRenderedPageBreak/>
              <w:t xml:space="preserve">Table S4. </w:t>
            </w:r>
            <w:r w:rsidRPr="009C16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General Linear Models (LM), </w:t>
            </w:r>
            <w:r w:rsidRPr="009C16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Generalized Linear Models (GLM) or </w:t>
            </w:r>
            <w:proofErr w:type="spellStart"/>
            <w:r w:rsidRPr="009C16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Kruskal</w:t>
            </w:r>
            <w:proofErr w:type="spellEnd"/>
            <w:r w:rsidRPr="009C16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-Wallis test results for </w:t>
            </w:r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initial stem length (ISL), stem increment (ST), stem biomass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(SB), </w:t>
            </w:r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foliar area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(FA), p</w:t>
            </w:r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roteins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1A6C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malondialdehyde</w:t>
            </w:r>
            <w:proofErr w:type="spellEnd"/>
            <w:r w:rsidRPr="001A6C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content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A6C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(MDA)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in stems </w:t>
            </w:r>
            <w:r w:rsidRPr="001A6C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and </w:t>
            </w:r>
            <w:r w:rsidRPr="001A6C57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root length (RL), root biomass (RB), proteins,</w:t>
            </w:r>
            <w:r w:rsidRPr="001A6C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D203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triphenyltetrazolium</w:t>
            </w:r>
            <w:r w:rsidRPr="001A6C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chloride (TTC)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</w:t>
            </w:r>
            <w:r w:rsidRPr="001A6C57">
              <w:rPr>
                <w:rFonts w:ascii="Times New Roman" w:hAnsi="Times New Roman"/>
                <w:sz w:val="20"/>
                <w:szCs w:val="20"/>
                <w:lang w:val="en-US"/>
              </w:rPr>
              <w:t>superoxide dismutase activity (SOD)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 </w:t>
            </w:r>
            <w:r w:rsidRPr="001A6C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roots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of </w:t>
            </w:r>
            <w:ins w:id="86" w:author="DCV" w:date="2019-11-06T11:45:00Z">
              <w:r w:rsidR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well-established </w:t>
              </w:r>
            </w:ins>
            <w:proofErr w:type="spellStart"/>
            <w:r w:rsidRPr="009C16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Lactuca</w:t>
            </w:r>
            <w:proofErr w:type="spellEnd"/>
            <w:r w:rsidRPr="009C16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 xml:space="preserve"> sativa</w:t>
            </w:r>
            <w:r w:rsidRPr="009C16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Lolium</w:t>
            </w:r>
            <w:proofErr w:type="spellEnd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5D2032">
              <w:rPr>
                <w:rFonts w:ascii="Times New Roman" w:hAnsi="Times New Roman" w:cs="Times New Roman"/>
                <w:i/>
                <w:noProof/>
                <w:sz w:val="20"/>
                <w:szCs w:val="20"/>
                <w:lang w:val="en-US"/>
              </w:rPr>
              <w:t>rigidum</w:t>
            </w:r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Triticum</w:t>
            </w:r>
            <w:proofErr w:type="spellEnd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aestivum</w:t>
            </w:r>
            <w:proofErr w:type="spellEnd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del w:id="87" w:author="DCV" w:date="2019-11-06T11:45:00Z">
              <w:r w:rsidDel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well-established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plants </w:t>
            </w:r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response to </w:t>
            </w:r>
            <w:del w:id="88" w:author="DCV" w:date="2019-11-06T11:45:00Z">
              <w:r w:rsidRPr="009C16C2" w:rsidDel="008650E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the </w:delText>
              </w:r>
            </w:del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application of </w:t>
            </w:r>
            <w:ins w:id="89" w:author="PL" w:date="2019-10-27T19:30:00Z">
              <w:r w:rsidR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the commercial formulation of </w:t>
              </w:r>
            </w:ins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methyl </w:t>
            </w:r>
            <w:proofErr w:type="spellStart"/>
            <w:r w:rsidRPr="009C16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cinnamate</w:t>
            </w:r>
            <w:proofErr w:type="spellEnd"/>
            <w:del w:id="90" w:author="PL" w:date="2019-10-27T19:30:00Z">
              <w:r w:rsidRPr="009C16C2" w:rsidDel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 xml:space="preserve"> extracted from </w:delText>
              </w:r>
              <w:r w:rsidRPr="009C16C2" w:rsidDel="00C42B80">
                <w:rPr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delText xml:space="preserve">Acacia dealbata </w:delText>
              </w:r>
              <w:r w:rsidRPr="009C16C2" w:rsidDel="00C42B80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flowers</w:delText>
              </w:r>
            </w:del>
            <w:r w:rsidRPr="009C16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pt-PT"/>
              </w:rPr>
              <w:t xml:space="preserve">. </w:t>
            </w:r>
            <w:del w:id="91" w:author="DCV" w:date="2019-11-06T11:46:00Z">
              <w:r w:rsidRPr="009C16C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Df: degrees of freedom; Sum Sq: </w:delText>
              </w:r>
              <w:r w:rsidRPr="005D2032" w:rsidDel="008650EF">
                <w:rPr>
                  <w:rFonts w:ascii="Times New Roman" w:hAnsi="Times New Roman" w:cs="Times New Roman"/>
                  <w:noProof/>
                  <w:color w:val="000000" w:themeColor="text1"/>
                  <w:sz w:val="20"/>
                  <w:szCs w:val="20"/>
                  <w:lang w:val="en-US"/>
                </w:rPr>
                <w:delText>sum</w:delText>
              </w:r>
              <w:r w:rsidRPr="009C16C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of squares; Mean Sq: mean square; Resid Df: residual degrees of freedom; Resid Deviance: residual deviance. </w:delText>
              </w:r>
              <w:r w:rsidRPr="009C16C2" w:rsidDel="008650EF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delText>Values in bold indicate</w:delText>
              </w:r>
              <w:r w:rsidRPr="009C16C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significance at </w:delText>
              </w:r>
              <w:r w:rsidRPr="009C16C2" w:rsidDel="008650EF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delText>P</w:delText>
              </w:r>
              <w:r w:rsidRPr="009C16C2" w:rsidDel="008650E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delText xml:space="preserve"> ≤ 0.05 level.</w:delText>
              </w:r>
            </w:del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Plant part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Analysis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Error </w:t>
            </w:r>
          </w:p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family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Link </w:t>
            </w:r>
          </w:p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function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Sum</w:t>
            </w:r>
          </w:p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Mean</w:t>
            </w:r>
          </w:p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Pr</w:t>
            </w:r>
            <w:proofErr w:type="spellEnd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(&gt;</w:t>
            </w:r>
            <w:r w:rsidRPr="009C16C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  <w:t>F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Resid</w:t>
            </w:r>
            <w:proofErr w:type="spellEnd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.</w:t>
            </w:r>
          </w:p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Deviance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9C16C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Pr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(&gt;</w:t>
            </w:r>
            <w:r w:rsidRPr="009C16C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Chi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χ²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</w:pPr>
            <w:r w:rsidRPr="009C16C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PT"/>
              </w:rPr>
              <w:t>P</w:t>
            </w: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Lactuca</w:t>
            </w:r>
            <w:proofErr w:type="spellEnd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sativa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Stem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ISL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1.634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0.409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2.39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0.065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SI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KW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39.55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&lt; 0.001</w:t>
            </w: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SB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2.82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 xml:space="preserve"> E-04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3.92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0.017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FA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1936.2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449.2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&lt; 0.001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Proteins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0.182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0.915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0.408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MDA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KW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10.24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0.037</w:t>
            </w: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Root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RL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30.118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37.356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0.003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RB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1.68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4.21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4.56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0.009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Proteins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2.400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0.600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3.77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0.019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TTC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20.875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2.495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&lt; 0.001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SOD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quasi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0.003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0.004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0.011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Lolium</w:t>
            </w:r>
            <w:proofErr w:type="spellEnd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rigidum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Stem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ISL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12.777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3.194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2.25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0.070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SI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77.85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19.462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3.74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0.007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SB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6.92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1.73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1.29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0.309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FA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inverse.gaussian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1/mu</w:t>
            </w: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^2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0.373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45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9.070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0.649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Proteins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0.621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0.155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3.68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0.021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MDA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inverse.gaussian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0.024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0.051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0.070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Root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RL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7.624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1.906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1.37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0.259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RB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2.46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6.15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E-06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1.46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0.253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Proteins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identiy</w:t>
            </w:r>
            <w:proofErr w:type="spellEnd"/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1.088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0.272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6.06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0.002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TTC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KW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14.86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0.005</w:t>
            </w: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SOD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KW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10.99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0.027</w:t>
            </w: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Triticum</w:t>
            </w:r>
            <w:proofErr w:type="spellEnd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16C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aestivum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Stem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ISL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KW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7.98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0.092</w:t>
            </w: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SI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inverse.gaussian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0.249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43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0.354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&lt; 0.001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SB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3.40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0.18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0.944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FA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inverse.gaussian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0.031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0.077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  <w:t>0.049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Proteins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30.296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7.574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2.62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0.064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MDA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3804.2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13326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0.222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Root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RL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97.84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24.46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0.50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0.738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RB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1.04</w:t>
            </w: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pt-PT"/>
              </w:rPr>
              <w:t>E-04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2.61</w:t>
            </w: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pt-PT"/>
              </w:rPr>
              <w:t>E-05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0.32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0.862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Proteins 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GLM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log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2.921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20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6.282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0.054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C42B80">
        <w:trPr>
          <w:trHeight w:val="300"/>
        </w:trPr>
        <w:tc>
          <w:tcPr>
            <w:tcW w:w="0" w:type="auto"/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TTC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17.776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4.444</w:t>
            </w:r>
          </w:p>
        </w:tc>
        <w:tc>
          <w:tcPr>
            <w:tcW w:w="0" w:type="auto"/>
            <w:shd w:val="clear" w:color="auto" w:fill="auto"/>
            <w:noWrap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0.62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0.655</w:t>
            </w: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6A7D86" w:rsidRPr="009C16C2" w:rsidTr="008650EF">
        <w:tblPrEx>
          <w:tblW w:w="0" w:type="auto"/>
          <w:tblCellMar>
            <w:left w:w="70" w:type="dxa"/>
            <w:right w:w="70" w:type="dxa"/>
          </w:tblCellMar>
          <w:tblPrExChange w:id="92" w:author="DCV" w:date="2019-11-06T11:45:00Z">
            <w:tblPrEx>
              <w:tblW w:w="0" w:type="auto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93" w:author="DCV" w:date="2019-11-06T11:45:00Z">
            <w:trPr>
              <w:trHeight w:val="300"/>
            </w:trPr>
          </w:trPrChange>
        </w:trPr>
        <w:tc>
          <w:tcPr>
            <w:tcW w:w="0" w:type="auto"/>
            <w:tcBorders>
              <w:bottom w:val="single" w:sz="4" w:space="0" w:color="auto"/>
            </w:tcBorders>
            <w:tcPrChange w:id="94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95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96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SOD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97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LM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98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proofErr w:type="spellStart"/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gaussian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tcPrChange w:id="99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  <w:t>identity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00" w:author="DCV" w:date="2019-11-06T11:45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9C16C2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16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01" w:author="DCV" w:date="2019-11-06T11:45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0.004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02" w:author="DCV" w:date="2019-11-06T11:45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PrChange w:id="103" w:author="DCV" w:date="2019-11-06T11:45:00Z">
              <w:tcPr>
                <w:tcW w:w="0" w:type="auto"/>
                <w:tcBorders>
                  <w:bottom w:val="single" w:sz="4" w:space="0" w:color="auto"/>
                </w:tcBorders>
                <w:shd w:val="clear" w:color="auto" w:fill="auto"/>
                <w:noWrap/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9.27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104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9C16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pt-PT"/>
              </w:rPr>
              <w:t>&lt; 0.001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PrChange w:id="105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06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07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08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09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PrChange w:id="110" w:author="DCV" w:date="2019-11-06T11:45:00Z">
              <w:tcPr>
                <w:tcW w:w="0" w:type="auto"/>
                <w:tcBorders>
                  <w:bottom w:val="single" w:sz="4" w:space="0" w:color="auto"/>
                </w:tcBorders>
              </w:tcPr>
            </w:tcPrChange>
          </w:tcPr>
          <w:p w:rsidR="006A7D86" w:rsidRPr="009C16C2" w:rsidRDefault="006A7D86" w:rsidP="00C42B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650EF" w:rsidRPr="009C16C2" w:rsidTr="00D16DDA">
        <w:trPr>
          <w:trHeight w:val="300"/>
          <w:ins w:id="111" w:author="DCV" w:date="2019-11-06T11:45:00Z"/>
        </w:trPr>
        <w:tc>
          <w:tcPr>
            <w:tcW w:w="0" w:type="auto"/>
            <w:gridSpan w:val="17"/>
            <w:tcBorders>
              <w:top w:val="single" w:sz="4" w:space="0" w:color="auto"/>
            </w:tcBorders>
          </w:tcPr>
          <w:p w:rsidR="008650EF" w:rsidRPr="009C16C2" w:rsidRDefault="008650EF" w:rsidP="008650EF">
            <w:pPr>
              <w:spacing w:after="0"/>
              <w:rPr>
                <w:ins w:id="112" w:author="DCV" w:date="2019-11-06T11:45:00Z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pPrChange w:id="113" w:author="DCV" w:date="2019-11-06T11:46:00Z">
                <w:pPr>
                  <w:spacing w:after="0"/>
                  <w:jc w:val="center"/>
                </w:pPr>
              </w:pPrChange>
            </w:pPr>
            <w:proofErr w:type="spellStart"/>
            <w:ins w:id="114" w:author="DCV" w:date="2019-11-06T11:46:00Z"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degrees of freedom; Sum </w:t>
              </w:r>
              <w:proofErr w:type="spellStart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</w:t>
              </w:r>
              <w:r w:rsidRPr="005D2032">
                <w:rPr>
                  <w:rFonts w:ascii="Times New Roman" w:hAnsi="Times New Roman" w:cs="Times New Roman"/>
                  <w:noProof/>
                  <w:color w:val="000000" w:themeColor="text1"/>
                  <w:sz w:val="20"/>
                  <w:szCs w:val="20"/>
                  <w:lang w:val="en-US"/>
                </w:rPr>
                <w:t>sum</w:t>
              </w:r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of squares; Mean </w:t>
              </w:r>
              <w:proofErr w:type="spellStart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Sq</w:t>
              </w:r>
              <w:proofErr w:type="spellEnd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mean square; </w:t>
              </w:r>
              <w:proofErr w:type="spellStart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Df</w:t>
              </w:r>
              <w:proofErr w:type="spellEnd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: residual degrees of freedom; </w:t>
              </w:r>
              <w:proofErr w:type="spellStart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Resid</w:t>
              </w:r>
              <w:proofErr w:type="spellEnd"/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Deviance: residual deviance. </w:t>
              </w:r>
              <w:r w:rsidRPr="009C16C2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val="en-US" w:eastAsia="pt-PT"/>
                </w:rPr>
                <w:t>Values in bold indicate</w:t>
              </w:r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significance at </w:t>
              </w:r>
              <w:r w:rsidRPr="009C16C2">
                <w:rPr>
                  <w:rFonts w:ascii="Times New Roman" w:hAnsi="Times New Roman" w:cs="Times New Roman"/>
                  <w:i/>
                  <w:color w:val="000000" w:themeColor="text1"/>
                  <w:sz w:val="20"/>
                  <w:szCs w:val="20"/>
                  <w:lang w:val="en-US"/>
                </w:rPr>
                <w:t>P</w:t>
              </w:r>
              <w:r w:rsidRPr="009C16C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 xml:space="preserve"> ≤ 0.05 level.</w:t>
              </w:r>
            </w:ins>
            <w:bookmarkStart w:id="115" w:name="_GoBack"/>
            <w:bookmarkEnd w:id="115"/>
          </w:p>
        </w:tc>
      </w:tr>
    </w:tbl>
    <w:p w:rsidR="006A7D86" w:rsidRDefault="006A7D86" w:rsidP="006A7D86"/>
    <w:sectPr w:rsidR="006A7D86" w:rsidSect="006A7D8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L">
    <w15:presenceInfo w15:providerId="None" w15:userId="P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xMDQ1MzKzNDQ3MTJU0lEKTi0uzszPAykwqgUAsNNv/SwAAAA="/>
  </w:docVars>
  <w:rsids>
    <w:rsidRoot w:val="000C551E"/>
    <w:rsid w:val="000C551E"/>
    <w:rsid w:val="006A7D86"/>
    <w:rsid w:val="008650EF"/>
    <w:rsid w:val="00886AD1"/>
    <w:rsid w:val="00936DF4"/>
    <w:rsid w:val="00AB776B"/>
    <w:rsid w:val="00C42B80"/>
    <w:rsid w:val="00DA2D26"/>
    <w:rsid w:val="00F8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D86"/>
    <w:rPr>
      <w:lang w:val="es-ES_tradnl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0C551E"/>
    <w:rPr>
      <w:strike w:val="0"/>
      <w:dstrike w:val="0"/>
      <w:color w:val="005A8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C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Tipodeletrapredefinidodopargrafo"/>
    <w:rsid w:val="000C551E"/>
  </w:style>
  <w:style w:type="paragraph" w:styleId="Textodebalo">
    <w:name w:val="Balloon Text"/>
    <w:basedOn w:val="Normal"/>
    <w:link w:val="TextodebaloCarcter"/>
    <w:uiPriority w:val="99"/>
    <w:semiHidden/>
    <w:unhideWhenUsed/>
    <w:rsid w:val="00C42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42B80"/>
    <w:rPr>
      <w:rFonts w:ascii="Segoe UI" w:hAnsi="Segoe UI" w:cs="Segoe UI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D86"/>
    <w:rPr>
      <w:lang w:val="es-ES_tradnl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0C551E"/>
    <w:rPr>
      <w:strike w:val="0"/>
      <w:dstrike w:val="0"/>
      <w:color w:val="005A8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C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Tipodeletrapredefinidodopargrafo"/>
    <w:rsid w:val="000C551E"/>
  </w:style>
  <w:style w:type="paragraph" w:styleId="Textodebalo">
    <w:name w:val="Balloon Text"/>
    <w:basedOn w:val="Normal"/>
    <w:link w:val="TextodebaloCarcter"/>
    <w:uiPriority w:val="99"/>
    <w:semiHidden/>
    <w:unhideWhenUsed/>
    <w:rsid w:val="00C42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42B80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1165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DCV</cp:lastModifiedBy>
  <cp:revision>3</cp:revision>
  <dcterms:created xsi:type="dcterms:W3CDTF">2019-10-27T19:29:00Z</dcterms:created>
  <dcterms:modified xsi:type="dcterms:W3CDTF">2019-11-06T11:46:00Z</dcterms:modified>
</cp:coreProperties>
</file>