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1885" w14:textId="6F0EDCCE" w:rsidR="00110587" w:rsidRPr="00F006C9" w:rsidRDefault="00110587" w:rsidP="00110587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Supplemental </w:t>
      </w:r>
      <w:r w:rsidRPr="00F006C9">
        <w:rPr>
          <w:b/>
          <w:color w:val="000000" w:themeColor="text1"/>
        </w:rPr>
        <w:t xml:space="preserve">Table </w:t>
      </w:r>
      <w:ins w:id="0" w:author="Jose Rodrigues" w:date="2022-08-13T16:55:00Z">
        <w:r w:rsidR="00E45DEA">
          <w:rPr>
            <w:b/>
            <w:color w:val="000000" w:themeColor="text1"/>
          </w:rPr>
          <w:t>3</w:t>
        </w:r>
      </w:ins>
      <w:del w:id="1" w:author="Jose Rodrigues" w:date="2022-08-13T14:41:00Z">
        <w:r w:rsidRPr="00F006C9" w:rsidDel="004173C8">
          <w:rPr>
            <w:b/>
            <w:color w:val="000000" w:themeColor="text1"/>
          </w:rPr>
          <w:delText>1</w:delText>
        </w:r>
      </w:del>
      <w:r w:rsidRPr="00F006C9">
        <w:rPr>
          <w:b/>
          <w:color w:val="000000" w:themeColor="text1"/>
        </w:rPr>
        <w:t xml:space="preserve">. Demographic and socioeconomic characteristics VSRP applicants and matched participants. </w:t>
      </w:r>
    </w:p>
    <w:tbl>
      <w:tblPr>
        <w:tblW w:w="9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1875"/>
        <w:gridCol w:w="2475"/>
      </w:tblGrid>
      <w:tr w:rsidR="00110587" w:rsidRPr="00F006C9" w14:paraId="691170C0" w14:textId="77777777" w:rsidTr="00953FEB">
        <w:trPr>
          <w:trHeight w:val="297"/>
        </w:trPr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E8EFE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Race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076AB" w14:textId="77777777" w:rsidR="00110587" w:rsidRPr="00F006C9" w:rsidRDefault="00110587" w:rsidP="00953FEB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All applicants</w:t>
            </w:r>
          </w:p>
          <w:p w14:paraId="7C657A80" w14:textId="77777777" w:rsidR="00110587" w:rsidRPr="00F006C9" w:rsidRDefault="00110587" w:rsidP="00953FEB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F006C9">
              <w:rPr>
                <w:b/>
                <w:i/>
                <w:color w:val="000000" w:themeColor="text1"/>
              </w:rPr>
              <w:t>n</w:t>
            </w:r>
            <w:r w:rsidRPr="00F006C9">
              <w:rPr>
                <w:b/>
                <w:color w:val="000000" w:themeColor="text1"/>
              </w:rPr>
              <w:t xml:space="preserve"> (%)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96E6B" w14:textId="77777777" w:rsidR="00110587" w:rsidRPr="00F006C9" w:rsidRDefault="00110587" w:rsidP="00953FEB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Matched</w:t>
            </w:r>
          </w:p>
          <w:p w14:paraId="56ADEAB1" w14:textId="77777777" w:rsidR="00110587" w:rsidRPr="00F006C9" w:rsidRDefault="00110587" w:rsidP="00953FEB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F006C9">
              <w:rPr>
                <w:b/>
                <w:i/>
                <w:color w:val="000000" w:themeColor="text1"/>
              </w:rPr>
              <w:t>n</w:t>
            </w:r>
            <w:r w:rsidRPr="00F006C9">
              <w:rPr>
                <w:b/>
                <w:color w:val="000000" w:themeColor="text1"/>
              </w:rPr>
              <w:t xml:space="preserve"> (%)</w:t>
            </w:r>
          </w:p>
        </w:tc>
      </w:tr>
      <w:tr w:rsidR="00110587" w:rsidRPr="00F006C9" w14:paraId="2905F70B" w14:textId="77777777" w:rsidTr="00953FEB"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F5788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American Indian or Alaska Native</w:t>
            </w:r>
          </w:p>
        </w:tc>
        <w:tc>
          <w:tcPr>
            <w:tcW w:w="1875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6DD7D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 (0.4)</w:t>
            </w:r>
          </w:p>
        </w:tc>
        <w:tc>
          <w:tcPr>
            <w:tcW w:w="2475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D5DD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 (0.6)</w:t>
            </w:r>
          </w:p>
        </w:tc>
      </w:tr>
      <w:tr w:rsidR="00110587" w:rsidRPr="00F006C9" w14:paraId="360EE7B8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33716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Asian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C53BE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185 (27.7)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970E5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25 (16.1)</w:t>
            </w:r>
          </w:p>
        </w:tc>
      </w:tr>
      <w:tr w:rsidR="00110587" w:rsidRPr="00F006C9" w14:paraId="4E4FFC0B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C40D4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Black or African American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AFEDB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254 (38.1)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3E6FB3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66 (42.6)</w:t>
            </w:r>
          </w:p>
        </w:tc>
      </w:tr>
      <w:tr w:rsidR="00110587" w:rsidRPr="00F006C9" w14:paraId="28515CDD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51FEA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White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263FC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98 (14.7)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68B0C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27 (17.4)</w:t>
            </w:r>
          </w:p>
        </w:tc>
      </w:tr>
      <w:tr w:rsidR="00110587" w:rsidRPr="00F006C9" w14:paraId="59EDCB72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45D15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Other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53C8F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85 (12.7)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512464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14 (9.0)</w:t>
            </w:r>
          </w:p>
        </w:tc>
      </w:tr>
      <w:tr w:rsidR="00110587" w:rsidRPr="00F006C9" w14:paraId="0A0EDB85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2BA52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Multiracial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D29078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34 (5.1)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FCF34F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10 (6.5)</w:t>
            </w:r>
          </w:p>
        </w:tc>
      </w:tr>
      <w:tr w:rsidR="00110587" w:rsidRPr="00F006C9" w14:paraId="536D283A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82B2B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Hispanic, Latino, Spanish origin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6D171F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132 (19.8)</w:t>
            </w: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1CB58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39 (25.2)</w:t>
            </w:r>
          </w:p>
        </w:tc>
      </w:tr>
      <w:tr w:rsidR="00110587" w:rsidRPr="00F006C9" w14:paraId="57F96CBB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D22A6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Sex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6EB2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847D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110587" w:rsidRPr="00F006C9" w14:paraId="0A547B60" w14:textId="77777777" w:rsidTr="00953FEB"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D296A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Female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BA751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528 (79.2)</w:t>
            </w:r>
          </w:p>
        </w:tc>
        <w:tc>
          <w:tcPr>
            <w:tcW w:w="24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29D17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109 (70.3)</w:t>
            </w:r>
          </w:p>
        </w:tc>
      </w:tr>
      <w:tr w:rsidR="00110587" w:rsidRPr="00F006C9" w14:paraId="7A7A7EA6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C280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Male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EBA448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126 (18.9)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0A3AB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36 (23.2)</w:t>
            </w:r>
          </w:p>
        </w:tc>
      </w:tr>
      <w:tr w:rsidR="00110587" w:rsidRPr="00F006C9" w14:paraId="59EAE29A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9AB27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Non-binary/third gender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07D2F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 (0.5)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34C80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 (0.6)</w:t>
            </w:r>
          </w:p>
        </w:tc>
      </w:tr>
      <w:tr w:rsidR="00110587" w:rsidRPr="00F006C9" w14:paraId="2F8D9575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405EA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Prefer to not say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639EE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9 (1.2 )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D4B76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8 (5.2)</w:t>
            </w:r>
          </w:p>
        </w:tc>
      </w:tr>
      <w:tr w:rsidR="00110587" w:rsidRPr="00F006C9" w14:paraId="38A3F4D1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8092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LGBTQ+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703D6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82 (12.3)</w:t>
            </w: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F15704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26 (16.8)</w:t>
            </w:r>
          </w:p>
        </w:tc>
      </w:tr>
      <w:tr w:rsidR="00110587" w:rsidRPr="00F006C9" w14:paraId="09461D79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3D0E5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Disabled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A181F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24 (3.6)</w:t>
            </w: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02962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6 (3.9)</w:t>
            </w:r>
          </w:p>
        </w:tc>
      </w:tr>
      <w:tr w:rsidR="00110587" w:rsidRPr="00F006C9" w14:paraId="2AF8D655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5683F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Parent education level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DD290E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7CD4B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110587" w:rsidRPr="00F006C9" w14:paraId="116AAA71" w14:textId="77777777" w:rsidTr="00953FEB"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345A9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Some high school, no diploma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D4228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70 (10.5)</w:t>
            </w:r>
          </w:p>
        </w:tc>
        <w:tc>
          <w:tcPr>
            <w:tcW w:w="24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3CC55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15 (9.7)</w:t>
            </w:r>
          </w:p>
        </w:tc>
      </w:tr>
      <w:tr w:rsidR="00110587" w:rsidRPr="00F006C9" w14:paraId="3E4C22F5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967C0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High school graduate or equivalent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ADFB28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107 (16.0)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88EF2B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27 (17.4)</w:t>
            </w:r>
          </w:p>
        </w:tc>
      </w:tr>
      <w:tr w:rsidR="00110587" w:rsidRPr="00F006C9" w14:paraId="125E7EB6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DEC8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Trade/technical/</w:t>
            </w:r>
          </w:p>
          <w:p w14:paraId="52A066F6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vocational training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9AD01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13 (1.9)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2D212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 (0.6)</w:t>
            </w:r>
          </w:p>
        </w:tc>
      </w:tr>
      <w:tr w:rsidR="00110587" w:rsidRPr="00F006C9" w14:paraId="27160830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FCAE8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Some college credit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88085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58 (8.7)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B5A8B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11 (7.1)</w:t>
            </w:r>
          </w:p>
        </w:tc>
      </w:tr>
      <w:tr w:rsidR="00110587" w:rsidRPr="00F006C9" w14:paraId="6D861C77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EA97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proofErr w:type="gramStart"/>
            <w:r w:rsidRPr="00F006C9">
              <w:rPr>
                <w:i/>
                <w:color w:val="000000" w:themeColor="text1"/>
              </w:rPr>
              <w:t>Associate’s</w:t>
            </w:r>
            <w:proofErr w:type="gramEnd"/>
            <w:r w:rsidRPr="00F006C9">
              <w:rPr>
                <w:i/>
                <w:color w:val="000000" w:themeColor="text1"/>
              </w:rPr>
              <w:t xml:space="preserve"> degree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E84B77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27 (4.0)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A3FF4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6 (3.9)</w:t>
            </w:r>
          </w:p>
        </w:tc>
      </w:tr>
      <w:tr w:rsidR="00110587" w:rsidRPr="00F006C9" w14:paraId="23571A0B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EE5DC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Bachelor’s degree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C500A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148 (22.2)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B7482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46 (29.7)</w:t>
            </w:r>
          </w:p>
        </w:tc>
      </w:tr>
      <w:tr w:rsidR="00110587" w:rsidRPr="00F006C9" w14:paraId="6F58B8F6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EDBBB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Master’s degree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90769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132 (19.8)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216626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25 (16.1)</w:t>
            </w:r>
          </w:p>
        </w:tc>
      </w:tr>
      <w:tr w:rsidR="00110587" w:rsidRPr="00F006C9" w14:paraId="70CD83BC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CAAA1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Doctoral degree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EAC6A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47 (7.0)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D46257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5 (3.2)</w:t>
            </w:r>
          </w:p>
        </w:tc>
      </w:tr>
      <w:tr w:rsidR="00110587" w:rsidRPr="00F006C9" w14:paraId="1B29FBDC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3C54D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lastRenderedPageBreak/>
              <w:t>Professional degree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F4D42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31 (4.6)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7B599F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7 (4.5)</w:t>
            </w:r>
          </w:p>
        </w:tc>
      </w:tr>
      <w:tr w:rsidR="00110587" w:rsidRPr="00F006C9" w14:paraId="7060AD36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FEB42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Prefer to not say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E10FA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34 (5.1)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21665B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12 (7.8)</w:t>
            </w:r>
          </w:p>
        </w:tc>
      </w:tr>
      <w:tr w:rsidR="00110587" w:rsidRPr="00F006C9" w14:paraId="72898D78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EFFF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Family income/year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C0DB6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AD1EF6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110587" w:rsidRPr="00F006C9" w14:paraId="4A1D4E7A" w14:textId="77777777" w:rsidTr="00953FEB"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52716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&lt; $25,000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B93F73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126 (18.9)</w:t>
            </w:r>
          </w:p>
        </w:tc>
        <w:tc>
          <w:tcPr>
            <w:tcW w:w="24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C3EB0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30 (19.4)</w:t>
            </w:r>
          </w:p>
        </w:tc>
      </w:tr>
      <w:tr w:rsidR="00110587" w:rsidRPr="00F006C9" w14:paraId="2CC0296B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888CB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$25,000 - 49,999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84B1DC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157 (25.5)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A7FDCB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38 (24.5)</w:t>
            </w:r>
          </w:p>
        </w:tc>
      </w:tr>
      <w:tr w:rsidR="00110587" w:rsidRPr="00F006C9" w14:paraId="605EA4B2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1AB16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$50,000 - 74,999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0D543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113 (16.9)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63B689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23 (14.8)</w:t>
            </w:r>
          </w:p>
        </w:tc>
      </w:tr>
      <w:tr w:rsidR="00110587" w:rsidRPr="00F006C9" w14:paraId="0552B0B7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13554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$75,000 - 99,999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C7AA3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77 (11.5)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DAAE04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23 (14.8)</w:t>
            </w:r>
          </w:p>
        </w:tc>
      </w:tr>
      <w:tr w:rsidR="00110587" w:rsidRPr="00F006C9" w14:paraId="2200FB89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071D" w14:textId="77777777" w:rsidR="00110587" w:rsidRPr="00F006C9" w:rsidRDefault="00110587" w:rsidP="00953FEB">
            <w:pPr>
              <w:widowControl w:val="0"/>
              <w:ind w:left="27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&gt; $100,000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E7CAEF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92 (13.8)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612623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14 (9.0)</w:t>
            </w:r>
          </w:p>
        </w:tc>
      </w:tr>
      <w:tr w:rsidR="00110587" w:rsidRPr="00F006C9" w14:paraId="687F39F2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E830D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Graduating class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B639C1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D26525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110587" w:rsidRPr="00F006C9" w14:paraId="156EFB11" w14:textId="77777777" w:rsidTr="00953FEB"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EDC57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Graduated before 2020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B7F73B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81 (12.1)</w:t>
            </w:r>
          </w:p>
        </w:tc>
        <w:tc>
          <w:tcPr>
            <w:tcW w:w="2475" w:type="dxa"/>
            <w:tcBorders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94759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24 (15.5)</w:t>
            </w:r>
          </w:p>
        </w:tc>
      </w:tr>
      <w:tr w:rsidR="00110587" w:rsidRPr="00F006C9" w14:paraId="06FCA29E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2886D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2020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58A1DA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34 (5.1)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46036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12 (7.7)</w:t>
            </w:r>
          </w:p>
        </w:tc>
      </w:tr>
      <w:tr w:rsidR="00110587" w:rsidRPr="00F006C9" w14:paraId="17F927A8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3CF9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2021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EAF16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166 (24.9)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3CBBB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29 (18.7)</w:t>
            </w:r>
          </w:p>
        </w:tc>
      </w:tr>
      <w:tr w:rsidR="00110587" w:rsidRPr="00F006C9" w14:paraId="331A0BB4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30DE7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2022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E947C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217 (32.5)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72CC72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45 (29.0)</w:t>
            </w:r>
          </w:p>
        </w:tc>
      </w:tr>
      <w:tr w:rsidR="00110587" w:rsidRPr="00F006C9" w14:paraId="1B83B221" w14:textId="77777777" w:rsidTr="00953FE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FCD83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2023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BBDB40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144 (21.6)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D71D17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35 (22.6)</w:t>
            </w:r>
          </w:p>
        </w:tc>
      </w:tr>
      <w:tr w:rsidR="00110587" w:rsidRPr="00F006C9" w14:paraId="72F2C1D3" w14:textId="77777777" w:rsidTr="00953FEB">
        <w:tc>
          <w:tcPr>
            <w:tcW w:w="5130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56D5D" w14:textId="77777777" w:rsidR="00110587" w:rsidRPr="00F006C9" w:rsidRDefault="00110587" w:rsidP="00953FEB">
            <w:pPr>
              <w:widowControl w:val="0"/>
              <w:ind w:left="360"/>
              <w:rPr>
                <w:i/>
                <w:color w:val="000000" w:themeColor="text1"/>
              </w:rPr>
            </w:pPr>
            <w:r w:rsidRPr="00F006C9">
              <w:rPr>
                <w:i/>
                <w:color w:val="000000" w:themeColor="text1"/>
              </w:rPr>
              <w:t>2024</w:t>
            </w: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51464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17 (2.5)</w:t>
            </w:r>
          </w:p>
        </w:tc>
        <w:tc>
          <w:tcPr>
            <w:tcW w:w="2475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02D6AE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2 (1.3)</w:t>
            </w:r>
          </w:p>
        </w:tc>
      </w:tr>
      <w:tr w:rsidR="00110587" w:rsidRPr="00F006C9" w14:paraId="76F0C344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2BC14" w14:textId="77777777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>Planning to apply to dual degree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F631FF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566 (84.9)</w:t>
            </w: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E8B83D" w14:textId="7777777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147 (94.8)</w:t>
            </w:r>
          </w:p>
        </w:tc>
      </w:tr>
      <w:tr w:rsidR="00110587" w:rsidRPr="00F006C9" w14:paraId="67FAB273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FF002" w14:textId="0CAFF68E" w:rsidR="00110587" w:rsidRPr="00F006C9" w:rsidRDefault="00110587" w:rsidP="00953FEB">
            <w:pPr>
              <w:widowControl w:val="0"/>
              <w:rPr>
                <w:b/>
                <w:color w:val="000000" w:themeColor="text1"/>
              </w:rPr>
            </w:pPr>
            <w:r w:rsidRPr="00F006C9">
              <w:rPr>
                <w:b/>
                <w:color w:val="000000" w:themeColor="text1"/>
              </w:rPr>
              <w:t xml:space="preserve">Research opportunity </w:t>
            </w:r>
            <w:del w:id="2" w:author="Jose Rodrigues" w:date="2022-08-13T14:38:00Z">
              <w:r w:rsidRPr="00F006C9" w:rsidDel="004173C8">
                <w:rPr>
                  <w:b/>
                  <w:color w:val="000000" w:themeColor="text1"/>
                </w:rPr>
                <w:delText xml:space="preserve">prior </w:delText>
              </w:r>
            </w:del>
            <w:ins w:id="3" w:author="Jose Rodrigues" w:date="2022-08-13T14:38:00Z">
              <w:r w:rsidR="004173C8">
                <w:rPr>
                  <w:b/>
                  <w:color w:val="000000" w:themeColor="text1"/>
                </w:rPr>
                <w:t xml:space="preserve">derailed due </w:t>
              </w:r>
              <w:r w:rsidR="004173C8" w:rsidRPr="00F006C9">
                <w:rPr>
                  <w:b/>
                  <w:color w:val="000000" w:themeColor="text1"/>
                </w:rPr>
                <w:t xml:space="preserve"> </w:t>
              </w:r>
            </w:ins>
            <w:r w:rsidRPr="00F006C9">
              <w:rPr>
                <w:b/>
                <w:color w:val="000000" w:themeColor="text1"/>
              </w:rPr>
              <w:t>to COVID-19</w:t>
            </w:r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272A36" w14:textId="5FBCB797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514 (7</w:t>
            </w:r>
            <w:ins w:id="4" w:author="Jose Rodrigues" w:date="2022-08-13T14:41:00Z">
              <w:r w:rsidR="004173C8">
                <w:rPr>
                  <w:color w:val="000000" w:themeColor="text1"/>
                </w:rPr>
                <w:t>9.7</w:t>
              </w:r>
            </w:ins>
            <w:del w:id="5" w:author="Jose Rodrigues" w:date="2022-08-13T14:41:00Z">
              <w:r w:rsidRPr="00F006C9" w:rsidDel="004173C8">
                <w:rPr>
                  <w:color w:val="000000" w:themeColor="text1"/>
                </w:rPr>
                <w:delText>8.0</w:delText>
              </w:r>
            </w:del>
            <w:r w:rsidRPr="00F006C9">
              <w:rPr>
                <w:color w:val="000000" w:themeColor="text1"/>
              </w:rPr>
              <w:t>)</w:t>
            </w:r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8B16E8" w14:textId="6ABAE773" w:rsidR="00110587" w:rsidRPr="00F006C9" w:rsidRDefault="00110587" w:rsidP="00953FEB">
            <w:pPr>
              <w:widowControl w:val="0"/>
              <w:jc w:val="center"/>
              <w:rPr>
                <w:color w:val="000000" w:themeColor="text1"/>
              </w:rPr>
            </w:pPr>
            <w:r w:rsidRPr="00F006C9">
              <w:rPr>
                <w:color w:val="000000" w:themeColor="text1"/>
              </w:rPr>
              <w:t>117 (7</w:t>
            </w:r>
            <w:ins w:id="6" w:author="Jose Rodrigues" w:date="2022-08-13T14:41:00Z">
              <w:r w:rsidR="004173C8">
                <w:rPr>
                  <w:color w:val="000000" w:themeColor="text1"/>
                </w:rPr>
                <w:t>5.0</w:t>
              </w:r>
            </w:ins>
            <w:del w:id="7" w:author="Jose Rodrigues" w:date="2022-08-13T14:41:00Z">
              <w:r w:rsidRPr="00F006C9" w:rsidDel="004173C8">
                <w:rPr>
                  <w:color w:val="000000" w:themeColor="text1"/>
                </w:rPr>
                <w:delText>9.5</w:delText>
              </w:r>
            </w:del>
            <w:r w:rsidRPr="00F006C9">
              <w:rPr>
                <w:color w:val="000000" w:themeColor="text1"/>
              </w:rPr>
              <w:t>)</w:t>
            </w:r>
          </w:p>
        </w:tc>
      </w:tr>
      <w:tr w:rsidR="00D32690" w:rsidRPr="00F006C9" w14:paraId="4CBB8D06" w14:textId="77777777" w:rsidTr="00953FEB">
        <w:tc>
          <w:tcPr>
            <w:tcW w:w="513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E612C" w14:textId="476853CC" w:rsidR="00D32690" w:rsidRPr="00F006C9" w:rsidRDefault="00D32690" w:rsidP="00953FEB">
            <w:pPr>
              <w:widowControl w:val="0"/>
              <w:rPr>
                <w:b/>
                <w:color w:val="000000" w:themeColor="text1"/>
              </w:rPr>
            </w:pPr>
            <w:ins w:id="8" w:author="Jose Rodrigues" w:date="2022-06-30T14:21:00Z">
              <w:r>
                <w:rPr>
                  <w:b/>
                  <w:color w:val="000000" w:themeColor="text1"/>
                </w:rPr>
                <w:t>Total</w:t>
              </w:r>
            </w:ins>
          </w:p>
        </w:tc>
        <w:tc>
          <w:tcPr>
            <w:tcW w:w="18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02D2DC" w14:textId="6B35521B" w:rsidR="00D32690" w:rsidRPr="00F006C9" w:rsidRDefault="004173C8" w:rsidP="00953FEB">
            <w:pPr>
              <w:widowControl w:val="0"/>
              <w:jc w:val="center"/>
              <w:rPr>
                <w:color w:val="000000" w:themeColor="text1"/>
              </w:rPr>
            </w:pPr>
            <w:ins w:id="9" w:author="Jose Rodrigues" w:date="2022-08-13T14:37:00Z">
              <w:r>
                <w:rPr>
                  <w:color w:val="000000" w:themeColor="text1"/>
                </w:rPr>
                <w:t xml:space="preserve">645 </w:t>
              </w:r>
            </w:ins>
            <w:ins w:id="10" w:author="Jose Rodrigues" w:date="2022-06-30T14:21:00Z">
              <w:r w:rsidR="00D32690">
                <w:rPr>
                  <w:color w:val="000000" w:themeColor="text1"/>
                </w:rPr>
                <w:t>(100.0)</w:t>
              </w:r>
            </w:ins>
          </w:p>
        </w:tc>
        <w:tc>
          <w:tcPr>
            <w:tcW w:w="247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60481F" w14:textId="13CB23C6" w:rsidR="00D32690" w:rsidRPr="00F006C9" w:rsidRDefault="004173C8" w:rsidP="00953FEB">
            <w:pPr>
              <w:widowControl w:val="0"/>
              <w:jc w:val="center"/>
              <w:rPr>
                <w:color w:val="000000" w:themeColor="text1"/>
              </w:rPr>
            </w:pPr>
            <w:ins w:id="11" w:author="Jose Rodrigues" w:date="2022-08-13T14:41:00Z">
              <w:r>
                <w:rPr>
                  <w:color w:val="000000" w:themeColor="text1"/>
                </w:rPr>
                <w:t>156</w:t>
              </w:r>
            </w:ins>
            <w:ins w:id="12" w:author="Jose Rodrigues" w:date="2022-08-13T14:37:00Z">
              <w:r>
                <w:rPr>
                  <w:color w:val="000000" w:themeColor="text1"/>
                </w:rPr>
                <w:t xml:space="preserve"> </w:t>
              </w:r>
            </w:ins>
            <w:ins w:id="13" w:author="Jose Rodrigues" w:date="2022-06-30T14:21:00Z">
              <w:r w:rsidR="00D32690">
                <w:rPr>
                  <w:color w:val="000000" w:themeColor="text1"/>
                </w:rPr>
                <w:t>(100.0)</w:t>
              </w:r>
            </w:ins>
          </w:p>
        </w:tc>
      </w:tr>
    </w:tbl>
    <w:p w14:paraId="2F664111" w14:textId="231EBAED" w:rsidR="009A7C73" w:rsidRPr="005E4EBB" w:rsidRDefault="009A7C73" w:rsidP="005E4EBB">
      <w:pPr>
        <w:rPr>
          <w:b/>
          <w:color w:val="000000" w:themeColor="text1"/>
        </w:rPr>
      </w:pPr>
    </w:p>
    <w:sectPr w:rsidR="009A7C73" w:rsidRPr="005E4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 Rodrigues">
    <w15:presenceInfo w15:providerId="Windows Live" w15:userId="6ba47592d588e4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587"/>
    <w:rsid w:val="00101D35"/>
    <w:rsid w:val="00110587"/>
    <w:rsid w:val="003B1559"/>
    <w:rsid w:val="004173C8"/>
    <w:rsid w:val="00460808"/>
    <w:rsid w:val="00572DC5"/>
    <w:rsid w:val="005E4EBB"/>
    <w:rsid w:val="00627E0D"/>
    <w:rsid w:val="009A7C73"/>
    <w:rsid w:val="00A701F9"/>
    <w:rsid w:val="00B255B5"/>
    <w:rsid w:val="00BC2A0C"/>
    <w:rsid w:val="00D32690"/>
    <w:rsid w:val="00D75E3B"/>
    <w:rsid w:val="00E4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179CA"/>
  <w15:chartTrackingRefBased/>
  <w15:docId w15:val="{7E0DB139-FEC4-4AB7-B870-267E22EA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32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32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26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26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69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767C3-D095-473B-9D10-CEBF2E3A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Rodrigues, Jose</dc:creator>
  <cp:keywords/>
  <dc:description/>
  <cp:lastModifiedBy>Jose Rodrigues</cp:lastModifiedBy>
  <cp:revision>5</cp:revision>
  <dcterms:created xsi:type="dcterms:W3CDTF">2022-06-30T18:30:00Z</dcterms:created>
  <dcterms:modified xsi:type="dcterms:W3CDTF">2022-08-13T20:55:00Z</dcterms:modified>
</cp:coreProperties>
</file>