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E98" w:rsidRDefault="00B77E98" w:rsidP="00B77E98">
      <w:pPr>
        <w:jc w:val="center"/>
        <w:outlineLvl w:val="0"/>
        <w:rPr>
          <w:rFonts w:ascii="Times New Roman" w:hAnsi="Times New Roman" w:cs="Times New Roman"/>
          <w:b/>
          <w:color w:val="0432FF"/>
          <w:sz w:val="24"/>
          <w:szCs w:val="24"/>
        </w:rPr>
      </w:pPr>
      <w:r w:rsidRPr="00260B0A">
        <w:rPr>
          <w:rFonts w:ascii="Times New Roman" w:hAnsi="Times New Roman" w:cs="Times New Roman"/>
          <w:b/>
          <w:color w:val="0432FF"/>
          <w:sz w:val="24"/>
          <w:szCs w:val="24"/>
        </w:rPr>
        <w:t xml:space="preserve">The homeland of </w:t>
      </w:r>
      <w:r>
        <w:rPr>
          <w:rFonts w:ascii="Times New Roman" w:hAnsi="Times New Roman" w:cs="Times New Roman"/>
          <w:b/>
          <w:color w:val="0432FF"/>
          <w:sz w:val="24"/>
          <w:szCs w:val="24"/>
        </w:rPr>
        <w:t>P</w:t>
      </w:r>
      <w:r w:rsidRPr="00260B0A">
        <w:rPr>
          <w:rFonts w:ascii="Times New Roman" w:hAnsi="Times New Roman" w:cs="Times New Roman"/>
          <w:b/>
          <w:color w:val="0432FF"/>
          <w:sz w:val="24"/>
          <w:szCs w:val="24"/>
        </w:rPr>
        <w:t>roto-</w:t>
      </w:r>
      <w:proofErr w:type="spellStart"/>
      <w:r w:rsidRPr="00260B0A">
        <w:rPr>
          <w:rFonts w:ascii="Times New Roman" w:hAnsi="Times New Roman" w:cs="Times New Roman"/>
          <w:b/>
          <w:color w:val="0432FF"/>
          <w:sz w:val="24"/>
          <w:szCs w:val="24"/>
        </w:rPr>
        <w:t>Tungusic</w:t>
      </w:r>
      <w:proofErr w:type="spellEnd"/>
    </w:p>
    <w:p w:rsidR="00B77E98" w:rsidRPr="00260B0A" w:rsidRDefault="00B77E98" w:rsidP="00B77E98">
      <w:pPr>
        <w:jc w:val="center"/>
        <w:outlineLvl w:val="0"/>
        <w:rPr>
          <w:rFonts w:ascii="Times New Roman" w:hAnsi="Times New Roman" w:cs="Times New Roman"/>
          <w:b/>
          <w:color w:val="0432FF"/>
          <w:sz w:val="24"/>
          <w:szCs w:val="24"/>
        </w:rPr>
      </w:pPr>
      <w:r w:rsidRPr="00260B0A">
        <w:rPr>
          <w:rFonts w:ascii="Times New Roman" w:hAnsi="Times New Roman" w:cs="Times New Roman"/>
          <w:b/>
          <w:color w:val="0432FF"/>
          <w:sz w:val="24"/>
          <w:szCs w:val="24"/>
        </w:rPr>
        <w:t>inferred from contemporary words and ancient genomes</w:t>
      </w:r>
    </w:p>
    <w:p w:rsidR="00B77E98" w:rsidRDefault="00B77E98" w:rsidP="00B77E9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77E98" w:rsidRDefault="00B77E98" w:rsidP="00B77E98">
      <w:pPr>
        <w:jc w:val="center"/>
        <w:outlineLvl w:val="0"/>
        <w:rPr>
          <w:rFonts w:ascii="Times New Roman" w:hAnsi="Times New Roman" w:cs="Times New Roman"/>
          <w:color w:val="000000" w:themeColor="text1"/>
        </w:rPr>
      </w:pPr>
      <w:proofErr w:type="spellStart"/>
      <w:r w:rsidRPr="00F95889">
        <w:rPr>
          <w:rFonts w:ascii="Times New Roman" w:hAnsi="Times New Roman" w:cs="Times New Roman"/>
          <w:sz w:val="24"/>
          <w:szCs w:val="24"/>
        </w:rPr>
        <w:t>Chuan</w:t>
      </w:r>
      <w:proofErr w:type="spellEnd"/>
      <w:r w:rsidRPr="00F95889">
        <w:rPr>
          <w:rFonts w:ascii="Times New Roman" w:hAnsi="Times New Roman" w:cs="Times New Roman"/>
          <w:sz w:val="24"/>
          <w:szCs w:val="24"/>
        </w:rPr>
        <w:t>-Chao Wang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F95889">
        <w:rPr>
          <w:rFonts w:ascii="Times New Roman" w:hAnsi="Times New Roman" w:cs="Times New Roman"/>
          <w:sz w:val="24"/>
          <w:szCs w:val="24"/>
        </w:rPr>
        <w:t>&amp; Martine Robbeets</w:t>
      </w:r>
    </w:p>
    <w:p w:rsidR="00B77E98" w:rsidRDefault="00B77E98" w:rsidP="00B77E98">
      <w:pPr>
        <w:jc w:val="center"/>
        <w:outlineLvl w:val="0"/>
        <w:rPr>
          <w:rFonts w:ascii="Times New Roman" w:hAnsi="Times New Roman" w:cs="Times New Roman"/>
          <w:color w:val="000000" w:themeColor="text1"/>
        </w:rPr>
      </w:pPr>
    </w:p>
    <w:p w:rsidR="00B77E98" w:rsidRPr="00B77E98" w:rsidRDefault="00B77E98" w:rsidP="00B77E9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7E98">
        <w:rPr>
          <w:rFonts w:ascii="Times New Roman" w:hAnsi="Times New Roman" w:cs="Times New Roman"/>
          <w:sz w:val="24"/>
          <w:szCs w:val="24"/>
        </w:rPr>
        <w:t xml:space="preserve">Supplementary Table </w:t>
      </w:r>
      <w:del w:id="0" w:author="wang@xmu.edu.cn" w:date="2020-02-15T13:04:00Z">
        <w:r w:rsidRPr="00B77E98" w:rsidDel="006F4178">
          <w:rPr>
            <w:rFonts w:ascii="Times New Roman" w:hAnsi="Times New Roman" w:cs="Times New Roman"/>
            <w:sz w:val="24"/>
            <w:szCs w:val="24"/>
          </w:rPr>
          <w:delText>S3</w:delText>
        </w:r>
      </w:del>
      <w:ins w:id="1" w:author="wang@xmu.edu.cn" w:date="2020-02-15T13:04:00Z">
        <w:r w:rsidR="006F4178" w:rsidRPr="00B77E98">
          <w:rPr>
            <w:rFonts w:ascii="Times New Roman" w:hAnsi="Times New Roman" w:cs="Times New Roman"/>
            <w:sz w:val="24"/>
            <w:szCs w:val="24"/>
          </w:rPr>
          <w:t>S</w:t>
        </w:r>
        <w:r w:rsidR="006F4178">
          <w:rPr>
            <w:rFonts w:ascii="Times New Roman" w:hAnsi="Times New Roman" w:cs="Times New Roman"/>
            <w:sz w:val="24"/>
            <w:szCs w:val="24"/>
          </w:rPr>
          <w:t>2</w:t>
        </w:r>
      </w:ins>
      <w:bookmarkStart w:id="2" w:name="_GoBack"/>
      <w:bookmarkEnd w:id="2"/>
    </w:p>
    <w:p w:rsidR="00B77E98" w:rsidRPr="00B77E98" w:rsidRDefault="00B77E98" w:rsidP="00B77E9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77E98" w:rsidRDefault="00B77E98" w:rsidP="00B77E98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77E98">
        <w:rPr>
          <w:rFonts w:ascii="Times New Roman" w:hAnsi="Times New Roman" w:cs="Times New Roman"/>
          <w:b/>
          <w:sz w:val="24"/>
          <w:szCs w:val="24"/>
        </w:rPr>
        <w:t xml:space="preserve">Table S3. </w:t>
      </w:r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West Eurasian-related admixture proportions estimated using </w:t>
      </w:r>
      <w:proofErr w:type="spellStart"/>
      <w:r w:rsidRPr="00B77E9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qpAdm</w:t>
      </w:r>
      <w:proofErr w:type="spellEnd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Here “p” refers to the P-value for rank=1 and “</w:t>
      </w:r>
      <w:proofErr w:type="spellStart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std.err</w:t>
      </w:r>
      <w:proofErr w:type="spellEnd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” is the standard error estimated using jackknife. We used </w:t>
      </w:r>
      <w:proofErr w:type="spellStart"/>
      <w:r w:rsidRPr="00B77E9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qpAdm</w:t>
      </w:r>
      <w:proofErr w:type="spellEnd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to estimate West Eurasian ancestry in present-day Amur River Basin populations using </w:t>
      </w:r>
      <w:proofErr w:type="spellStart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Mbuti.DG</w:t>
      </w:r>
      <w:proofErr w:type="spellEnd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Ust_Ishim.DG</w:t>
      </w:r>
      <w:proofErr w:type="spellEnd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Russia_Kostenki14, </w:t>
      </w:r>
      <w:proofErr w:type="spellStart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Papuan.DG</w:t>
      </w:r>
      <w:proofErr w:type="spellEnd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Australian.DG</w:t>
      </w:r>
      <w:proofErr w:type="spellEnd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Onge.DG</w:t>
      </w:r>
      <w:proofErr w:type="spellEnd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as outgroups and </w:t>
      </w:r>
      <w:proofErr w:type="spellStart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Han.DG</w:t>
      </w:r>
      <w:proofErr w:type="spellEnd"/>
      <w:r w:rsidRPr="00B7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and French as proxies for the source populations.</w:t>
      </w:r>
    </w:p>
    <w:p w:rsidR="00B77E98" w:rsidRPr="00B77E98" w:rsidRDefault="00B77E98" w:rsidP="00B77E98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619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960"/>
        <w:gridCol w:w="981"/>
        <w:gridCol w:w="1351"/>
        <w:gridCol w:w="960"/>
      </w:tblGrid>
      <w:tr w:rsidR="00B77E98" w:rsidRPr="00B77E98" w:rsidTr="00CE2A4D">
        <w:trPr>
          <w:trHeight w:val="276"/>
        </w:trPr>
        <w:tc>
          <w:tcPr>
            <w:tcW w:w="19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population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p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proportion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std.err</w:t>
            </w:r>
            <w:proofErr w:type="spellEnd"/>
          </w:p>
        </w:tc>
      </w:tr>
      <w:tr w:rsidR="00B77E98" w:rsidRPr="00B77E98" w:rsidTr="00CE2A4D">
        <w:trPr>
          <w:trHeight w:val="276"/>
        </w:trPr>
        <w:tc>
          <w:tcPr>
            <w:tcW w:w="19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  <w:tc>
          <w:tcPr>
            <w:tcW w:w="96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East Asian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West Eurasian</w:t>
            </w:r>
          </w:p>
        </w:tc>
        <w:tc>
          <w:tcPr>
            <w:tcW w:w="96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B77E98" w:rsidRPr="00B77E98" w:rsidTr="00CE2A4D">
        <w:trPr>
          <w:trHeight w:val="276"/>
        </w:trPr>
        <w:tc>
          <w:tcPr>
            <w:tcW w:w="19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Nivkh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0.700</w:t>
            </w: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0.977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0.023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0.019</w:t>
            </w:r>
          </w:p>
        </w:tc>
      </w:tr>
      <w:tr w:rsidR="00B77E98" w:rsidRPr="00B77E98" w:rsidTr="00CE2A4D">
        <w:trPr>
          <w:trHeight w:val="276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Negidal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0.238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0.970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0.022</w:t>
            </w:r>
          </w:p>
        </w:tc>
      </w:tr>
      <w:tr w:rsidR="00B77E98" w:rsidRPr="00B77E98" w:rsidTr="00CE2A4D">
        <w:trPr>
          <w:trHeight w:val="276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Nanai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0.655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0.956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0.044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0.018</w:t>
            </w:r>
          </w:p>
        </w:tc>
      </w:tr>
      <w:tr w:rsidR="00B77E98" w:rsidRPr="00B77E98" w:rsidTr="00CE2A4D">
        <w:trPr>
          <w:trHeight w:val="276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Hezhen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0.974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0.954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0.046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0.017</w:t>
            </w:r>
          </w:p>
        </w:tc>
      </w:tr>
      <w:tr w:rsidR="00B77E98" w:rsidRPr="00B77E98" w:rsidTr="00CE2A4D">
        <w:trPr>
          <w:trHeight w:val="276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Daur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0.489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0.946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0.054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0.015</w:t>
            </w:r>
          </w:p>
        </w:tc>
      </w:tr>
      <w:tr w:rsidR="00B77E98" w:rsidRPr="00B77E98" w:rsidTr="00CE2A4D">
        <w:trPr>
          <w:trHeight w:val="276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Xibo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0.930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0.929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0.071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0.016</w:t>
            </w:r>
          </w:p>
        </w:tc>
      </w:tr>
      <w:tr w:rsidR="00B77E98" w:rsidRPr="00B77E98" w:rsidTr="00CE2A4D">
        <w:trPr>
          <w:trHeight w:val="276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Oroqen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0.294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0.928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0.072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0.017</w:t>
            </w:r>
          </w:p>
        </w:tc>
      </w:tr>
      <w:tr w:rsidR="00B77E98" w:rsidRPr="00B77E98" w:rsidTr="00CE2A4D">
        <w:trPr>
          <w:trHeight w:val="276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Evenk_Transbaikal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0.528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0.862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0.138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0.018</w:t>
            </w:r>
          </w:p>
        </w:tc>
      </w:tr>
      <w:tr w:rsidR="00B77E98" w:rsidRPr="00B77E98" w:rsidTr="00CE2A4D">
        <w:trPr>
          <w:trHeight w:val="276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Evenk_FarEast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0.865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0.831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0.169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0.019</w:t>
            </w:r>
          </w:p>
        </w:tc>
      </w:tr>
      <w:tr w:rsidR="00B77E98" w:rsidRPr="00B77E98" w:rsidTr="00CE2A4D">
        <w:trPr>
          <w:trHeight w:val="276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Even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0.112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0.649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0.351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7E98" w:rsidRPr="00B77E98" w:rsidRDefault="00B77E98" w:rsidP="00CE2A4D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77E98">
              <w:rPr>
                <w:rFonts w:ascii="Times New Roman" w:eastAsia="Times New Roman" w:hAnsi="Times New Roman" w:cs="Times New Roman"/>
                <w:shd w:val="clear" w:color="auto" w:fill="FFFFFF"/>
              </w:rPr>
              <w:t>0.015</w:t>
            </w:r>
          </w:p>
        </w:tc>
      </w:tr>
    </w:tbl>
    <w:p w:rsidR="00B77E98" w:rsidRPr="00B77E98" w:rsidRDefault="00B77E98" w:rsidP="00B77E98">
      <w:pPr>
        <w:rPr>
          <w:rFonts w:ascii="Times New Roman" w:hAnsi="Times New Roman" w:cs="Times New Roman"/>
          <w:shd w:val="clear" w:color="auto" w:fill="FFFFFF"/>
        </w:rPr>
      </w:pPr>
    </w:p>
    <w:p w:rsidR="00EF559A" w:rsidRDefault="00EF559A" w:rsidP="00B77E98"/>
    <w:sectPr w:rsidR="00EF559A" w:rsidSect="00C72F8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ang@xmu.edu.cn">
    <w15:presenceInfo w15:providerId="Windows Live" w15:userId="1a9c4f33656fbd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MyNDOzNDA2Mbc0MDJU0lEKTi0uzszPAykwrAUAJw8eqywAAAA="/>
  </w:docVars>
  <w:rsids>
    <w:rsidRoot w:val="00B77E98"/>
    <w:rsid w:val="0010377B"/>
    <w:rsid w:val="001D280D"/>
    <w:rsid w:val="006F4178"/>
    <w:rsid w:val="00B77E98"/>
    <w:rsid w:val="00C72F84"/>
    <w:rsid w:val="00E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6F768"/>
  <w15:chartTrackingRefBased/>
  <w15:docId w15:val="{EE11B431-2242-E84D-BAFE-C01E955A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E98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wang@xmu.edu.cn</cp:lastModifiedBy>
  <cp:revision>3</cp:revision>
  <dcterms:created xsi:type="dcterms:W3CDTF">2020-01-30T16:21:00Z</dcterms:created>
  <dcterms:modified xsi:type="dcterms:W3CDTF">2020-02-15T05:04:00Z</dcterms:modified>
</cp:coreProperties>
</file>